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56F51" w14:textId="77777777" w:rsidR="0006172D" w:rsidRPr="005D177F" w:rsidRDefault="0006172D" w:rsidP="005C789F">
      <w:pPr>
        <w:spacing w:after="120" w:line="276" w:lineRule="auto"/>
        <w:jc w:val="center"/>
        <w:rPr>
          <w:rFonts w:ascii="Verdana" w:hAnsi="Verdana"/>
          <w:b/>
          <w:sz w:val="22"/>
          <w:szCs w:val="22"/>
          <w:lang w:val="en-GB" w:eastAsia="pl-PL"/>
        </w:rPr>
      </w:pPr>
      <w:bookmarkStart w:id="0" w:name="_GoBack"/>
      <w:bookmarkEnd w:id="0"/>
    </w:p>
    <w:p w14:paraId="08CC45B4" w14:textId="77777777" w:rsidR="0006172D" w:rsidRPr="005D177F" w:rsidRDefault="0006172D" w:rsidP="005C789F">
      <w:pPr>
        <w:spacing w:after="120" w:line="276" w:lineRule="auto"/>
        <w:jc w:val="center"/>
        <w:rPr>
          <w:rFonts w:ascii="Verdana" w:hAnsi="Verdana"/>
          <w:b/>
          <w:sz w:val="22"/>
          <w:szCs w:val="22"/>
          <w:lang w:val="en-GB" w:eastAsia="pl-PL"/>
        </w:rPr>
      </w:pPr>
    </w:p>
    <w:p w14:paraId="5FB7DCEE" w14:textId="3CE2CE49" w:rsidR="005C789F" w:rsidRPr="000D52FE" w:rsidRDefault="00F72732" w:rsidP="005C789F">
      <w:pPr>
        <w:spacing w:after="120" w:line="276" w:lineRule="auto"/>
        <w:jc w:val="center"/>
        <w:rPr>
          <w:rFonts w:ascii="Verdana" w:hAnsi="Verdana"/>
          <w:b/>
          <w:sz w:val="22"/>
          <w:szCs w:val="22"/>
          <w:lang w:val="en-GB"/>
        </w:rPr>
      </w:pPr>
      <w:r w:rsidRPr="000D52FE">
        <w:rPr>
          <w:rFonts w:ascii="Verdana" w:hAnsi="Verdana"/>
          <w:b/>
          <w:sz w:val="22"/>
          <w:szCs w:val="22"/>
          <w:lang w:val="en-GB" w:eastAsia="pl-PL"/>
        </w:rPr>
        <w:t>6</w:t>
      </w:r>
      <w:r w:rsidR="00DA0662" w:rsidRPr="000D52FE">
        <w:rPr>
          <w:rFonts w:ascii="Verdana" w:hAnsi="Verdana"/>
          <w:b/>
          <w:sz w:val="22"/>
          <w:szCs w:val="22"/>
          <w:vertAlign w:val="superscript"/>
          <w:lang w:val="en-GB" w:eastAsia="pl-PL"/>
        </w:rPr>
        <w:t>th</w:t>
      </w:r>
      <w:r w:rsidR="00DA0662" w:rsidRPr="000D52FE">
        <w:rPr>
          <w:rFonts w:ascii="Verdana" w:hAnsi="Verdana"/>
          <w:b/>
          <w:sz w:val="22"/>
          <w:szCs w:val="22"/>
          <w:lang w:val="en-GB" w:eastAsia="pl-PL"/>
        </w:rPr>
        <w:t xml:space="preserve"> </w:t>
      </w:r>
      <w:r w:rsidR="005C789F" w:rsidRPr="000D52FE">
        <w:rPr>
          <w:rFonts w:ascii="Verdana" w:hAnsi="Verdana"/>
          <w:b/>
          <w:sz w:val="22"/>
          <w:szCs w:val="22"/>
          <w:lang w:val="en-GB"/>
        </w:rPr>
        <w:t>Meeting of the EHEA Working Group on Structural Reform</w:t>
      </w:r>
    </w:p>
    <w:p w14:paraId="2BA3776B" w14:textId="3AB74D9A" w:rsidR="005C789F" w:rsidRPr="000D52FE" w:rsidRDefault="004834F7" w:rsidP="004834F7">
      <w:pPr>
        <w:tabs>
          <w:tab w:val="center" w:pos="5245"/>
          <w:tab w:val="left" w:pos="7800"/>
        </w:tabs>
        <w:spacing w:after="120" w:line="276" w:lineRule="auto"/>
        <w:rPr>
          <w:rFonts w:ascii="Verdana" w:hAnsi="Verdana"/>
          <w:b/>
          <w:sz w:val="22"/>
          <w:szCs w:val="22"/>
          <w:lang w:val="en-GB"/>
        </w:rPr>
      </w:pPr>
      <w:r>
        <w:rPr>
          <w:rFonts w:ascii="Verdana" w:hAnsi="Verdana"/>
          <w:b/>
          <w:sz w:val="22"/>
          <w:szCs w:val="22"/>
          <w:lang w:val="en-GB"/>
        </w:rPr>
        <w:tab/>
      </w:r>
      <w:r w:rsidR="00DA0662" w:rsidRPr="000D52FE">
        <w:rPr>
          <w:rFonts w:ascii="Verdana" w:hAnsi="Verdana"/>
          <w:b/>
          <w:sz w:val="22"/>
          <w:szCs w:val="22"/>
          <w:lang w:val="en-GB"/>
        </w:rPr>
        <w:t>(</w:t>
      </w:r>
      <w:r w:rsidR="00F72732" w:rsidRPr="000D52FE">
        <w:rPr>
          <w:rFonts w:ascii="Verdana" w:hAnsi="Verdana"/>
          <w:b/>
          <w:sz w:val="22"/>
          <w:szCs w:val="22"/>
          <w:lang w:val="en-GB"/>
        </w:rPr>
        <w:t>Warszawa</w:t>
      </w:r>
      <w:r w:rsidR="005C789F" w:rsidRPr="000D52FE">
        <w:rPr>
          <w:rFonts w:ascii="Verdana" w:hAnsi="Verdana"/>
          <w:b/>
          <w:sz w:val="22"/>
          <w:szCs w:val="22"/>
          <w:lang w:val="en-GB"/>
        </w:rPr>
        <w:t>,</w:t>
      </w:r>
      <w:r w:rsidR="00DA0662" w:rsidRPr="000D52FE">
        <w:rPr>
          <w:rFonts w:ascii="Verdana" w:hAnsi="Verdana"/>
          <w:b/>
          <w:sz w:val="22"/>
          <w:szCs w:val="22"/>
          <w:lang w:val="en-GB"/>
        </w:rPr>
        <w:t xml:space="preserve"> </w:t>
      </w:r>
      <w:r w:rsidR="00F72732" w:rsidRPr="000D52FE">
        <w:rPr>
          <w:rFonts w:ascii="Verdana" w:hAnsi="Verdana"/>
          <w:b/>
          <w:sz w:val="22"/>
          <w:szCs w:val="22"/>
          <w:lang w:val="en-GB"/>
        </w:rPr>
        <w:t>May 27-28</w:t>
      </w:r>
      <w:r w:rsidR="005C789F" w:rsidRPr="000D52FE">
        <w:rPr>
          <w:rFonts w:ascii="Verdana" w:hAnsi="Verdana"/>
          <w:b/>
          <w:sz w:val="22"/>
          <w:szCs w:val="22"/>
          <w:lang w:val="en-GB"/>
        </w:rPr>
        <w:t>, 201</w:t>
      </w:r>
      <w:r w:rsidR="003A20CF" w:rsidRPr="000D52FE">
        <w:rPr>
          <w:rFonts w:ascii="Verdana" w:hAnsi="Verdana"/>
          <w:b/>
          <w:sz w:val="22"/>
          <w:szCs w:val="22"/>
          <w:lang w:val="en-GB"/>
        </w:rPr>
        <w:t>4</w:t>
      </w:r>
      <w:r w:rsidR="005C789F" w:rsidRPr="000D52FE">
        <w:rPr>
          <w:rFonts w:ascii="Verdana" w:hAnsi="Verdana"/>
          <w:b/>
          <w:sz w:val="22"/>
          <w:szCs w:val="22"/>
          <w:lang w:val="en-GB"/>
        </w:rPr>
        <w:t>)</w:t>
      </w:r>
      <w:r>
        <w:rPr>
          <w:rFonts w:ascii="Verdana" w:hAnsi="Verdana"/>
          <w:b/>
          <w:sz w:val="22"/>
          <w:szCs w:val="22"/>
          <w:lang w:val="en-GB"/>
        </w:rPr>
        <w:tab/>
      </w:r>
    </w:p>
    <w:p w14:paraId="1CCEB847" w14:textId="48647264" w:rsidR="003A20CF" w:rsidRPr="000D52FE" w:rsidRDefault="005C789F" w:rsidP="003A20CF">
      <w:pPr>
        <w:spacing w:after="0"/>
        <w:jc w:val="center"/>
        <w:rPr>
          <w:rFonts w:ascii="Verdana" w:hAnsi="Verdana"/>
          <w:b/>
          <w:sz w:val="22"/>
          <w:szCs w:val="22"/>
          <w:lang w:val="en-GB"/>
        </w:rPr>
      </w:pPr>
      <w:r w:rsidRPr="000D52FE">
        <w:rPr>
          <w:rFonts w:ascii="Verdana" w:hAnsi="Verdana"/>
          <w:b/>
          <w:i/>
          <w:sz w:val="22"/>
          <w:szCs w:val="22"/>
          <w:lang w:val="en-GB"/>
        </w:rPr>
        <w:t>Venue:</w:t>
      </w:r>
      <w:r w:rsidR="000D52FE" w:rsidRPr="000D52FE">
        <w:rPr>
          <w:rFonts w:ascii="Verdana" w:hAnsi="Verdana"/>
          <w:b/>
          <w:i/>
          <w:sz w:val="22"/>
          <w:szCs w:val="22"/>
          <w:lang w:val="en-GB"/>
        </w:rPr>
        <w:t xml:space="preserve"> </w:t>
      </w:r>
      <w:r w:rsidR="000D52FE" w:rsidRPr="000D52FE">
        <w:rPr>
          <w:rFonts w:ascii="Verdana" w:eastAsiaTheme="minorEastAsia" w:hAnsi="Verdana" w:cs="Helvetica"/>
          <w:b/>
          <w:sz w:val="22"/>
          <w:szCs w:val="22"/>
        </w:rPr>
        <w:t xml:space="preserve">Radisson </w:t>
      </w:r>
      <w:proofErr w:type="spellStart"/>
      <w:r w:rsidR="000D52FE" w:rsidRPr="000D52FE">
        <w:rPr>
          <w:rFonts w:ascii="Verdana" w:eastAsiaTheme="minorEastAsia" w:hAnsi="Verdana" w:cs="Helvetica"/>
          <w:b/>
          <w:sz w:val="22"/>
          <w:szCs w:val="22"/>
        </w:rPr>
        <w:t>Blu</w:t>
      </w:r>
      <w:proofErr w:type="spellEnd"/>
      <w:r w:rsidR="000D52FE" w:rsidRPr="000D52FE">
        <w:rPr>
          <w:rFonts w:ascii="Verdana" w:eastAsiaTheme="minorEastAsia" w:hAnsi="Verdana" w:cs="Helvetica"/>
          <w:b/>
          <w:sz w:val="22"/>
          <w:szCs w:val="22"/>
        </w:rPr>
        <w:t xml:space="preserve"> </w:t>
      </w:r>
      <w:proofErr w:type="spellStart"/>
      <w:r w:rsidR="000D52FE" w:rsidRPr="000D52FE">
        <w:rPr>
          <w:rFonts w:ascii="Verdana" w:eastAsiaTheme="minorEastAsia" w:hAnsi="Verdana" w:cs="Helvetica"/>
          <w:b/>
          <w:sz w:val="22"/>
          <w:szCs w:val="22"/>
        </w:rPr>
        <w:t>Sobieski</w:t>
      </w:r>
      <w:proofErr w:type="spellEnd"/>
      <w:r w:rsidR="000D52FE" w:rsidRPr="000D52FE">
        <w:rPr>
          <w:rFonts w:ascii="Verdana" w:eastAsiaTheme="minorEastAsia" w:hAnsi="Verdana" w:cs="Helvetica"/>
          <w:b/>
          <w:sz w:val="22"/>
          <w:szCs w:val="22"/>
        </w:rPr>
        <w:t xml:space="preserve"> Hotel.</w:t>
      </w:r>
    </w:p>
    <w:p w14:paraId="39291F5C" w14:textId="75C74E95" w:rsidR="005C789F" w:rsidRPr="005D177F" w:rsidRDefault="005C789F" w:rsidP="005C789F">
      <w:pPr>
        <w:spacing w:after="120" w:line="276" w:lineRule="auto"/>
        <w:jc w:val="center"/>
        <w:rPr>
          <w:rFonts w:ascii="Verdana" w:hAnsi="Verdana"/>
          <w:b/>
          <w:i/>
          <w:sz w:val="22"/>
          <w:szCs w:val="22"/>
          <w:lang w:val="en-GB"/>
        </w:rPr>
      </w:pPr>
    </w:p>
    <w:p w14:paraId="60C1E4B0" w14:textId="77777777" w:rsidR="005C789F" w:rsidRPr="005D177F" w:rsidRDefault="005C789F" w:rsidP="005C789F">
      <w:pPr>
        <w:spacing w:after="120" w:line="276" w:lineRule="auto"/>
        <w:jc w:val="both"/>
        <w:rPr>
          <w:rFonts w:ascii="Verdana" w:hAnsi="Verdana"/>
          <w:b/>
          <w:sz w:val="22"/>
          <w:szCs w:val="22"/>
          <w:lang w:val="en-GB"/>
        </w:rPr>
      </w:pPr>
    </w:p>
    <w:p w14:paraId="096F2C47" w14:textId="43CBB9DD" w:rsidR="005C789F" w:rsidRPr="005D177F" w:rsidRDefault="00F72732" w:rsidP="005C789F">
      <w:pPr>
        <w:spacing w:after="120" w:line="276" w:lineRule="auto"/>
        <w:jc w:val="both"/>
        <w:rPr>
          <w:rFonts w:ascii="Verdana" w:hAnsi="Verdana"/>
          <w:sz w:val="22"/>
          <w:szCs w:val="22"/>
          <w:lang w:val="en-GB"/>
        </w:rPr>
      </w:pPr>
      <w:r w:rsidRPr="005D177F">
        <w:rPr>
          <w:rFonts w:ascii="Verdana" w:hAnsi="Verdana"/>
          <w:sz w:val="22"/>
          <w:szCs w:val="22"/>
          <w:lang w:val="en-GB"/>
        </w:rPr>
        <w:t>09:30-18:00</w:t>
      </w:r>
      <w:r w:rsidR="007B5428" w:rsidRPr="005D177F">
        <w:rPr>
          <w:rFonts w:ascii="Verdana" w:hAnsi="Verdana"/>
          <w:sz w:val="22"/>
          <w:szCs w:val="22"/>
          <w:lang w:val="en-GB"/>
        </w:rPr>
        <w:t xml:space="preserve">, </w:t>
      </w:r>
      <w:r w:rsidRPr="005D177F">
        <w:rPr>
          <w:rFonts w:ascii="Verdana" w:hAnsi="Verdana"/>
          <w:sz w:val="22"/>
          <w:szCs w:val="22"/>
          <w:lang w:val="en-GB"/>
        </w:rPr>
        <w:t>May 27</w:t>
      </w:r>
    </w:p>
    <w:p w14:paraId="5C2BF4F7" w14:textId="77777777" w:rsidR="004F67EB" w:rsidRPr="005D177F" w:rsidRDefault="004F67EB" w:rsidP="005C789F">
      <w:pPr>
        <w:spacing w:after="120" w:line="276" w:lineRule="auto"/>
        <w:jc w:val="both"/>
        <w:rPr>
          <w:rFonts w:ascii="Verdana" w:hAnsi="Verdana"/>
          <w:b/>
          <w:sz w:val="22"/>
          <w:szCs w:val="22"/>
          <w:lang w:val="en-GB"/>
        </w:rPr>
      </w:pPr>
    </w:p>
    <w:p w14:paraId="56584052" w14:textId="12A873F7" w:rsidR="004D344E" w:rsidRPr="005D177F" w:rsidRDefault="004D344E" w:rsidP="005C789F">
      <w:pPr>
        <w:spacing w:after="120" w:line="276" w:lineRule="auto"/>
        <w:jc w:val="both"/>
        <w:rPr>
          <w:rFonts w:ascii="Verdana" w:hAnsi="Verdana"/>
          <w:b/>
          <w:sz w:val="22"/>
          <w:szCs w:val="22"/>
          <w:lang w:val="en-GB"/>
        </w:rPr>
      </w:pPr>
      <w:r w:rsidRPr="005D177F">
        <w:rPr>
          <w:rFonts w:ascii="Verdana" w:hAnsi="Verdana"/>
          <w:b/>
          <w:sz w:val="22"/>
          <w:szCs w:val="22"/>
          <w:lang w:val="en-GB"/>
        </w:rPr>
        <w:t>09:30-09:40</w:t>
      </w:r>
    </w:p>
    <w:p w14:paraId="09024855" w14:textId="161483D9" w:rsidR="005C789F" w:rsidRPr="005D177F" w:rsidRDefault="005C789F" w:rsidP="005C789F">
      <w:pPr>
        <w:pStyle w:val="ListParagraph"/>
        <w:numPr>
          <w:ilvl w:val="0"/>
          <w:numId w:val="1"/>
        </w:numPr>
        <w:spacing w:after="120" w:line="276" w:lineRule="auto"/>
        <w:jc w:val="both"/>
        <w:rPr>
          <w:rFonts w:ascii="Verdana" w:hAnsi="Verdana"/>
          <w:b/>
          <w:sz w:val="22"/>
          <w:szCs w:val="22"/>
          <w:lang w:val="en-GB"/>
        </w:rPr>
      </w:pPr>
      <w:r w:rsidRPr="005D177F">
        <w:rPr>
          <w:rFonts w:ascii="Verdana" w:hAnsi="Verdana"/>
          <w:b/>
          <w:sz w:val="22"/>
          <w:szCs w:val="22"/>
          <w:lang w:val="en-GB"/>
        </w:rPr>
        <w:t>Welcome and introduction to the meeting</w:t>
      </w:r>
      <w:r w:rsidR="00DA0662" w:rsidRPr="005D177F">
        <w:rPr>
          <w:rFonts w:ascii="Verdana" w:hAnsi="Verdana"/>
          <w:b/>
          <w:sz w:val="22"/>
          <w:szCs w:val="22"/>
          <w:lang w:val="en-GB"/>
        </w:rPr>
        <w:t xml:space="preserve"> </w:t>
      </w:r>
    </w:p>
    <w:p w14:paraId="379DA29F" w14:textId="77777777" w:rsidR="005C789F" w:rsidRPr="005D177F" w:rsidRDefault="005C789F" w:rsidP="005C789F">
      <w:pPr>
        <w:spacing w:after="120" w:line="276" w:lineRule="auto"/>
        <w:jc w:val="both"/>
        <w:rPr>
          <w:rFonts w:ascii="Verdana" w:hAnsi="Verdana"/>
          <w:b/>
          <w:sz w:val="22"/>
          <w:szCs w:val="22"/>
          <w:lang w:val="en-GB"/>
        </w:rPr>
      </w:pPr>
    </w:p>
    <w:p w14:paraId="1D619368" w14:textId="2FADCF73" w:rsidR="004F67EB" w:rsidRPr="005D177F" w:rsidRDefault="004D344E" w:rsidP="005C789F">
      <w:pPr>
        <w:spacing w:after="120" w:line="276" w:lineRule="auto"/>
        <w:jc w:val="both"/>
        <w:rPr>
          <w:rFonts w:ascii="Verdana" w:hAnsi="Verdana"/>
          <w:b/>
          <w:sz w:val="22"/>
          <w:szCs w:val="22"/>
          <w:lang w:val="en-GB"/>
        </w:rPr>
      </w:pPr>
      <w:r w:rsidRPr="005D177F">
        <w:rPr>
          <w:rFonts w:ascii="Verdana" w:hAnsi="Verdana"/>
          <w:b/>
          <w:sz w:val="22"/>
          <w:szCs w:val="22"/>
          <w:lang w:val="en-GB"/>
        </w:rPr>
        <w:t>09:40-09:45</w:t>
      </w:r>
    </w:p>
    <w:p w14:paraId="35747B04" w14:textId="77777777" w:rsidR="005C789F" w:rsidRPr="005D177F" w:rsidRDefault="005C789F" w:rsidP="005C789F">
      <w:pPr>
        <w:pStyle w:val="ListParagraph"/>
        <w:numPr>
          <w:ilvl w:val="0"/>
          <w:numId w:val="1"/>
        </w:numPr>
        <w:spacing w:after="120" w:line="276" w:lineRule="auto"/>
        <w:jc w:val="both"/>
        <w:rPr>
          <w:rFonts w:ascii="Verdana" w:hAnsi="Verdana"/>
          <w:b/>
          <w:sz w:val="22"/>
          <w:szCs w:val="22"/>
          <w:lang w:val="en-GB"/>
        </w:rPr>
      </w:pPr>
      <w:r w:rsidRPr="005D177F">
        <w:rPr>
          <w:rFonts w:ascii="Verdana" w:hAnsi="Verdana"/>
          <w:b/>
          <w:sz w:val="22"/>
          <w:szCs w:val="22"/>
          <w:lang w:val="en-GB"/>
        </w:rPr>
        <w:t>Adoption of the Agenda</w:t>
      </w:r>
    </w:p>
    <w:p w14:paraId="453B9B01" w14:textId="77FF1BB6" w:rsidR="006F14C2" w:rsidRPr="005D177F" w:rsidRDefault="006F14C2" w:rsidP="006F14C2">
      <w:pPr>
        <w:spacing w:after="120" w:line="276" w:lineRule="auto"/>
        <w:jc w:val="both"/>
        <w:rPr>
          <w:rFonts w:ascii="Verdana" w:hAnsi="Verdana"/>
          <w:sz w:val="22"/>
          <w:szCs w:val="22"/>
          <w:lang w:val="en-GB"/>
        </w:rPr>
      </w:pPr>
      <w:r w:rsidRPr="005D177F">
        <w:rPr>
          <w:rFonts w:ascii="Verdana" w:hAnsi="Verdana"/>
          <w:b/>
          <w:sz w:val="22"/>
          <w:szCs w:val="22"/>
          <w:lang w:val="en-GB"/>
        </w:rPr>
        <w:t xml:space="preserve">     </w:t>
      </w:r>
      <w:r w:rsidRPr="005D177F">
        <w:rPr>
          <w:rFonts w:ascii="Verdana" w:hAnsi="Verdana"/>
          <w:i/>
          <w:sz w:val="22"/>
          <w:szCs w:val="22"/>
          <w:lang w:val="en-GB"/>
        </w:rPr>
        <w:t>Document</w:t>
      </w:r>
      <w:r w:rsidRPr="005D177F">
        <w:rPr>
          <w:rFonts w:ascii="Verdana" w:hAnsi="Verdana"/>
          <w:sz w:val="22"/>
          <w:szCs w:val="22"/>
          <w:lang w:val="en-GB"/>
        </w:rPr>
        <w:t xml:space="preserve">:  draft annotated agenda </w:t>
      </w:r>
    </w:p>
    <w:p w14:paraId="0BED66AA" w14:textId="77777777" w:rsidR="004D344E" w:rsidRPr="005D177F" w:rsidRDefault="004D344E" w:rsidP="006F14C2">
      <w:pPr>
        <w:spacing w:after="120" w:line="276" w:lineRule="auto"/>
        <w:jc w:val="both"/>
        <w:rPr>
          <w:rFonts w:ascii="Verdana" w:hAnsi="Verdana"/>
          <w:b/>
          <w:sz w:val="22"/>
          <w:szCs w:val="22"/>
          <w:lang w:val="en-GB"/>
        </w:rPr>
      </w:pPr>
    </w:p>
    <w:p w14:paraId="2CD90EDE" w14:textId="2D8834A4" w:rsidR="004F67EB" w:rsidRPr="005D177F" w:rsidRDefault="004D344E" w:rsidP="006F14C2">
      <w:pPr>
        <w:spacing w:after="120" w:line="276" w:lineRule="auto"/>
        <w:jc w:val="both"/>
        <w:rPr>
          <w:rFonts w:ascii="Verdana" w:hAnsi="Verdana"/>
          <w:b/>
          <w:sz w:val="22"/>
          <w:szCs w:val="22"/>
          <w:lang w:val="en-GB"/>
        </w:rPr>
      </w:pPr>
      <w:r w:rsidRPr="005D177F">
        <w:rPr>
          <w:rFonts w:ascii="Verdana" w:hAnsi="Verdana"/>
          <w:b/>
          <w:sz w:val="22"/>
          <w:szCs w:val="22"/>
          <w:lang w:val="en-GB"/>
        </w:rPr>
        <w:t>09:45-09:55</w:t>
      </w:r>
    </w:p>
    <w:p w14:paraId="0C67A25D" w14:textId="4CEA4309" w:rsidR="006F14C2" w:rsidRPr="005D177F" w:rsidRDefault="006F14C2" w:rsidP="005C789F">
      <w:pPr>
        <w:pStyle w:val="ListParagraph"/>
        <w:numPr>
          <w:ilvl w:val="0"/>
          <w:numId w:val="1"/>
        </w:numPr>
        <w:spacing w:after="120" w:line="276" w:lineRule="auto"/>
        <w:jc w:val="both"/>
        <w:rPr>
          <w:rFonts w:ascii="Verdana" w:hAnsi="Verdana"/>
          <w:b/>
          <w:sz w:val="22"/>
          <w:szCs w:val="22"/>
          <w:lang w:val="en-GB"/>
        </w:rPr>
      </w:pPr>
      <w:r w:rsidRPr="005D177F">
        <w:rPr>
          <w:rFonts w:ascii="Verdana" w:hAnsi="Verdana"/>
          <w:b/>
          <w:sz w:val="22"/>
          <w:szCs w:val="22"/>
          <w:lang w:val="en-GB"/>
        </w:rPr>
        <w:t>Adoption of the d</w:t>
      </w:r>
      <w:r w:rsidR="00E766EB" w:rsidRPr="005D177F">
        <w:rPr>
          <w:rFonts w:ascii="Verdana" w:hAnsi="Verdana"/>
          <w:b/>
          <w:sz w:val="22"/>
          <w:szCs w:val="22"/>
          <w:lang w:val="en-GB"/>
        </w:rPr>
        <w:t>r</w:t>
      </w:r>
      <w:r w:rsidRPr="005D177F">
        <w:rPr>
          <w:rFonts w:ascii="Verdana" w:hAnsi="Verdana"/>
          <w:b/>
          <w:sz w:val="22"/>
          <w:szCs w:val="22"/>
          <w:lang w:val="en-GB"/>
        </w:rPr>
        <w:t>aft minutes</w:t>
      </w:r>
      <w:r w:rsidR="00E766EB" w:rsidRPr="005D177F">
        <w:rPr>
          <w:rFonts w:ascii="Verdana" w:hAnsi="Verdana"/>
          <w:b/>
          <w:sz w:val="22"/>
          <w:szCs w:val="22"/>
          <w:lang w:val="en-GB"/>
        </w:rPr>
        <w:t xml:space="preserve"> of the third meeting of the EHEA WG on SRs</w:t>
      </w:r>
    </w:p>
    <w:p w14:paraId="73A23F7C" w14:textId="5068DC29" w:rsidR="006F14C2" w:rsidRPr="005D177F" w:rsidRDefault="005C789F" w:rsidP="006F14C2">
      <w:pPr>
        <w:spacing w:after="120" w:line="276" w:lineRule="auto"/>
        <w:ind w:left="360"/>
        <w:jc w:val="both"/>
        <w:rPr>
          <w:rFonts w:ascii="Verdana" w:hAnsi="Verdana"/>
          <w:sz w:val="22"/>
          <w:szCs w:val="22"/>
          <w:lang w:val="en-GB"/>
        </w:rPr>
      </w:pPr>
      <w:r w:rsidRPr="005D177F">
        <w:rPr>
          <w:rFonts w:ascii="Verdana" w:hAnsi="Verdana"/>
          <w:i/>
          <w:sz w:val="22"/>
          <w:szCs w:val="22"/>
          <w:lang w:val="en-GB"/>
        </w:rPr>
        <w:t>Document</w:t>
      </w:r>
      <w:r w:rsidRPr="005D177F">
        <w:rPr>
          <w:rFonts w:ascii="Verdana" w:hAnsi="Verdana"/>
          <w:sz w:val="22"/>
          <w:szCs w:val="22"/>
          <w:lang w:val="en-GB"/>
        </w:rPr>
        <w:t xml:space="preserve">:  draft </w:t>
      </w:r>
      <w:r w:rsidR="006F14C2" w:rsidRPr="005D177F">
        <w:rPr>
          <w:rFonts w:ascii="Verdana" w:hAnsi="Verdana"/>
          <w:sz w:val="22"/>
          <w:szCs w:val="22"/>
          <w:lang w:val="en-GB"/>
        </w:rPr>
        <w:t>minutes</w:t>
      </w:r>
      <w:r w:rsidRPr="005D177F">
        <w:rPr>
          <w:rFonts w:ascii="Verdana" w:hAnsi="Verdana"/>
          <w:sz w:val="22"/>
          <w:szCs w:val="22"/>
          <w:lang w:val="en-GB"/>
        </w:rPr>
        <w:t xml:space="preserve"> </w:t>
      </w:r>
    </w:p>
    <w:p w14:paraId="2A891DE3" w14:textId="77777777" w:rsidR="004F67EB" w:rsidRPr="005D177F" w:rsidRDefault="004F67EB" w:rsidP="005C789F">
      <w:pPr>
        <w:spacing w:after="120" w:line="276" w:lineRule="auto"/>
        <w:jc w:val="both"/>
        <w:rPr>
          <w:rFonts w:ascii="Verdana" w:hAnsi="Verdana"/>
          <w:b/>
          <w:sz w:val="22"/>
          <w:szCs w:val="22"/>
          <w:lang w:val="en-GB"/>
        </w:rPr>
      </w:pPr>
    </w:p>
    <w:p w14:paraId="26203929" w14:textId="41F524C3" w:rsidR="005C789F" w:rsidRPr="005D177F" w:rsidRDefault="00E22E84" w:rsidP="005C789F">
      <w:pPr>
        <w:spacing w:after="120" w:line="276" w:lineRule="auto"/>
        <w:jc w:val="both"/>
        <w:rPr>
          <w:rFonts w:ascii="Verdana" w:hAnsi="Verdana"/>
          <w:b/>
          <w:sz w:val="22"/>
          <w:szCs w:val="22"/>
          <w:lang w:val="en-GB"/>
        </w:rPr>
      </w:pPr>
      <w:r w:rsidRPr="005D177F">
        <w:rPr>
          <w:rFonts w:ascii="Verdana" w:hAnsi="Verdana"/>
          <w:b/>
          <w:sz w:val="22"/>
          <w:szCs w:val="22"/>
          <w:lang w:val="en-GB"/>
        </w:rPr>
        <w:t>09:55</w:t>
      </w:r>
      <w:r w:rsidR="00DA0662" w:rsidRPr="005D177F">
        <w:rPr>
          <w:rFonts w:ascii="Verdana" w:hAnsi="Verdana"/>
          <w:b/>
          <w:sz w:val="22"/>
          <w:szCs w:val="22"/>
          <w:lang w:val="en-GB"/>
        </w:rPr>
        <w:t>-</w:t>
      </w:r>
      <w:r w:rsidR="007E386E">
        <w:rPr>
          <w:rFonts w:ascii="Verdana" w:hAnsi="Verdana"/>
          <w:b/>
          <w:sz w:val="22"/>
          <w:szCs w:val="22"/>
          <w:lang w:val="en-GB"/>
        </w:rPr>
        <w:t>10:55</w:t>
      </w:r>
    </w:p>
    <w:p w14:paraId="3D3D8F8B" w14:textId="521A9CC4" w:rsidR="005C789F" w:rsidRPr="005D177F" w:rsidRDefault="005C789F" w:rsidP="005C789F">
      <w:pPr>
        <w:pStyle w:val="ListParagraph"/>
        <w:numPr>
          <w:ilvl w:val="0"/>
          <w:numId w:val="1"/>
        </w:numPr>
        <w:spacing w:after="120" w:line="276" w:lineRule="auto"/>
        <w:jc w:val="both"/>
        <w:rPr>
          <w:rFonts w:ascii="Verdana" w:hAnsi="Verdana"/>
          <w:b/>
          <w:sz w:val="22"/>
          <w:szCs w:val="22"/>
          <w:lang w:val="en-GB"/>
        </w:rPr>
      </w:pPr>
      <w:r w:rsidRPr="005D177F">
        <w:rPr>
          <w:rFonts w:ascii="Verdana" w:hAnsi="Verdana"/>
          <w:b/>
          <w:sz w:val="22"/>
          <w:szCs w:val="22"/>
          <w:lang w:val="en-GB"/>
        </w:rPr>
        <w:t>Information and updates</w:t>
      </w:r>
    </w:p>
    <w:p w14:paraId="533CB9AD" w14:textId="77777777" w:rsidR="00397802" w:rsidRPr="005D177F" w:rsidRDefault="00397802" w:rsidP="005C789F">
      <w:pPr>
        <w:spacing w:after="120" w:line="276" w:lineRule="auto"/>
        <w:jc w:val="both"/>
        <w:rPr>
          <w:rFonts w:ascii="Verdana" w:hAnsi="Verdana"/>
          <w:sz w:val="22"/>
          <w:szCs w:val="22"/>
          <w:lang w:val="en-GB"/>
        </w:rPr>
      </w:pPr>
    </w:p>
    <w:p w14:paraId="5CA3001C" w14:textId="228120FA" w:rsidR="001F10D7" w:rsidRPr="005D177F" w:rsidRDefault="005C789F" w:rsidP="00DA0662">
      <w:pPr>
        <w:spacing w:after="120" w:line="276" w:lineRule="auto"/>
        <w:jc w:val="both"/>
        <w:rPr>
          <w:rFonts w:ascii="Verdana" w:hAnsi="Verdana"/>
          <w:sz w:val="22"/>
          <w:szCs w:val="22"/>
          <w:lang w:val="en-GB"/>
        </w:rPr>
      </w:pPr>
      <w:proofErr w:type="gramStart"/>
      <w:r w:rsidRPr="005D177F">
        <w:rPr>
          <w:rFonts w:ascii="Verdana" w:hAnsi="Verdana"/>
          <w:sz w:val="22"/>
          <w:szCs w:val="22"/>
          <w:lang w:val="en-GB"/>
        </w:rPr>
        <w:t>Information on developments of relevance to the Working Group will be provided by the Co-Chairs and BFUG Secretariat</w:t>
      </w:r>
      <w:proofErr w:type="gramEnd"/>
      <w:r w:rsidRPr="005D177F">
        <w:rPr>
          <w:rFonts w:ascii="Verdana" w:hAnsi="Verdana"/>
          <w:sz w:val="22"/>
          <w:szCs w:val="22"/>
          <w:lang w:val="en-GB"/>
        </w:rPr>
        <w:t>. This is likely to include feedback from the BFUG meeting and conferences in relation to the structural reforms</w:t>
      </w:r>
    </w:p>
    <w:p w14:paraId="2F62AE4B" w14:textId="7CF8A0A4" w:rsidR="005C789F" w:rsidRPr="005D177F" w:rsidRDefault="00557A96" w:rsidP="004D344E">
      <w:pPr>
        <w:pStyle w:val="ListParagraph"/>
        <w:numPr>
          <w:ilvl w:val="1"/>
          <w:numId w:val="1"/>
        </w:numPr>
        <w:spacing w:after="120" w:line="276" w:lineRule="auto"/>
        <w:ind w:left="1440" w:hanging="720"/>
        <w:jc w:val="both"/>
        <w:rPr>
          <w:rFonts w:ascii="Verdana" w:hAnsi="Verdana"/>
          <w:sz w:val="22"/>
          <w:szCs w:val="22"/>
          <w:lang w:val="en-GB"/>
        </w:rPr>
      </w:pPr>
      <w:r w:rsidRPr="005D177F">
        <w:rPr>
          <w:rFonts w:ascii="Verdana" w:hAnsi="Verdana"/>
          <w:sz w:val="22"/>
          <w:szCs w:val="22"/>
          <w:lang w:val="en-GB"/>
        </w:rPr>
        <w:t>Athens</w:t>
      </w:r>
      <w:r w:rsidR="004D344E" w:rsidRPr="005D177F">
        <w:rPr>
          <w:rFonts w:ascii="Verdana" w:hAnsi="Verdana"/>
          <w:sz w:val="22"/>
          <w:szCs w:val="22"/>
          <w:lang w:val="en-GB"/>
        </w:rPr>
        <w:t xml:space="preserve"> BFUG </w:t>
      </w:r>
      <w:r w:rsidR="003A20CF" w:rsidRPr="005D177F">
        <w:rPr>
          <w:rFonts w:ascii="Verdana" w:hAnsi="Verdana"/>
          <w:sz w:val="22"/>
          <w:szCs w:val="22"/>
          <w:lang w:val="en-GB"/>
        </w:rPr>
        <w:t xml:space="preserve">meeting, </w:t>
      </w:r>
      <w:r w:rsidRPr="005D177F">
        <w:rPr>
          <w:rFonts w:ascii="Verdana" w:hAnsi="Verdana"/>
          <w:sz w:val="22"/>
          <w:szCs w:val="22"/>
          <w:lang w:val="en-GB"/>
        </w:rPr>
        <w:t>9-10</w:t>
      </w:r>
      <w:r w:rsidR="003A20CF" w:rsidRPr="005D177F">
        <w:rPr>
          <w:rFonts w:ascii="Verdana" w:hAnsi="Verdana"/>
          <w:sz w:val="22"/>
          <w:szCs w:val="22"/>
          <w:lang w:val="en-GB"/>
        </w:rPr>
        <w:t xml:space="preserve"> </w:t>
      </w:r>
      <w:r w:rsidRPr="005D177F">
        <w:rPr>
          <w:rFonts w:ascii="Verdana" w:hAnsi="Verdana"/>
          <w:sz w:val="22"/>
          <w:szCs w:val="22"/>
          <w:lang w:val="en-GB"/>
        </w:rPr>
        <w:t>April</w:t>
      </w:r>
      <w:r w:rsidR="00DA0662" w:rsidRPr="005D177F">
        <w:rPr>
          <w:rFonts w:ascii="Verdana" w:hAnsi="Verdana"/>
          <w:sz w:val="22"/>
          <w:szCs w:val="22"/>
          <w:lang w:val="en-GB"/>
        </w:rPr>
        <w:t>, 201</w:t>
      </w:r>
      <w:r w:rsidR="003A20CF" w:rsidRPr="005D177F">
        <w:rPr>
          <w:rFonts w:ascii="Verdana" w:hAnsi="Verdana"/>
          <w:sz w:val="22"/>
          <w:szCs w:val="22"/>
          <w:lang w:val="en-GB"/>
        </w:rPr>
        <w:t>4</w:t>
      </w:r>
      <w:r w:rsidR="002552AF" w:rsidRPr="005D177F">
        <w:rPr>
          <w:rFonts w:ascii="Verdana" w:hAnsi="Verdana"/>
          <w:sz w:val="22"/>
          <w:szCs w:val="22"/>
          <w:lang w:val="en-GB"/>
        </w:rPr>
        <w:t>,</w:t>
      </w:r>
    </w:p>
    <w:p w14:paraId="72681334" w14:textId="4840F068" w:rsidR="00321030" w:rsidRDefault="00DA0662" w:rsidP="00557A96">
      <w:pPr>
        <w:pStyle w:val="ListParagraph"/>
        <w:numPr>
          <w:ilvl w:val="1"/>
          <w:numId w:val="1"/>
        </w:numPr>
        <w:spacing w:after="120" w:line="276" w:lineRule="auto"/>
        <w:jc w:val="both"/>
        <w:rPr>
          <w:rFonts w:ascii="Verdana" w:hAnsi="Verdana"/>
          <w:sz w:val="22"/>
          <w:szCs w:val="22"/>
          <w:lang w:val="en-GB"/>
        </w:rPr>
      </w:pPr>
      <w:r w:rsidRPr="005D177F">
        <w:rPr>
          <w:rFonts w:ascii="Verdana" w:hAnsi="Verdana"/>
          <w:sz w:val="22"/>
          <w:szCs w:val="22"/>
          <w:lang w:val="en-GB"/>
        </w:rPr>
        <w:t>Feedback on activities of the main overarch</w:t>
      </w:r>
      <w:r w:rsidR="00864416" w:rsidRPr="005D177F">
        <w:rPr>
          <w:rFonts w:ascii="Verdana" w:hAnsi="Verdana"/>
          <w:sz w:val="22"/>
          <w:szCs w:val="22"/>
          <w:lang w:val="en-GB"/>
        </w:rPr>
        <w:t>ing BFUG WGs and sub-structures</w:t>
      </w:r>
      <w:r w:rsidR="004F67EB" w:rsidRPr="005D177F">
        <w:rPr>
          <w:rFonts w:ascii="Verdana" w:hAnsi="Verdana"/>
          <w:sz w:val="22"/>
          <w:szCs w:val="22"/>
          <w:lang w:val="en-GB"/>
        </w:rPr>
        <w:t>,</w:t>
      </w:r>
      <w:r w:rsidR="000D5B3C" w:rsidRPr="005D177F">
        <w:rPr>
          <w:rFonts w:ascii="Verdana" w:hAnsi="Verdana"/>
          <w:sz w:val="22"/>
          <w:szCs w:val="22"/>
          <w:lang w:val="en-GB"/>
        </w:rPr>
        <w:t xml:space="preserve"> including introduction of the draft r</w:t>
      </w:r>
      <w:r w:rsidR="00D1131C" w:rsidRPr="005D177F">
        <w:rPr>
          <w:rFonts w:ascii="Verdana" w:hAnsi="Verdana"/>
          <w:sz w:val="22"/>
          <w:szCs w:val="22"/>
          <w:lang w:val="en-GB"/>
        </w:rPr>
        <w:t>eports or/and recommendations prepared by</w:t>
      </w:r>
      <w:r w:rsidR="000D5B3C" w:rsidRPr="005D177F">
        <w:rPr>
          <w:rFonts w:ascii="Verdana" w:hAnsi="Verdana"/>
          <w:sz w:val="22"/>
          <w:szCs w:val="22"/>
          <w:lang w:val="en-GB"/>
        </w:rPr>
        <w:t xml:space="preserve"> RPL network and 3</w:t>
      </w:r>
      <w:r w:rsidR="000D5B3C" w:rsidRPr="005D177F">
        <w:rPr>
          <w:rFonts w:ascii="Verdana" w:hAnsi="Verdana"/>
          <w:sz w:val="22"/>
          <w:szCs w:val="22"/>
          <w:vertAlign w:val="superscript"/>
          <w:lang w:val="en-GB"/>
        </w:rPr>
        <w:t>rd</w:t>
      </w:r>
      <w:r w:rsidR="000D5B3C" w:rsidRPr="005D177F">
        <w:rPr>
          <w:rFonts w:ascii="Verdana" w:hAnsi="Verdana"/>
          <w:sz w:val="22"/>
          <w:szCs w:val="22"/>
          <w:lang w:val="en-GB"/>
        </w:rPr>
        <w:t xml:space="preserve"> cycle ad-hoc </w:t>
      </w:r>
      <w:r w:rsidR="00D1131C" w:rsidRPr="005D177F">
        <w:rPr>
          <w:rFonts w:ascii="Verdana" w:hAnsi="Verdana"/>
          <w:sz w:val="22"/>
          <w:szCs w:val="22"/>
          <w:lang w:val="en-GB"/>
        </w:rPr>
        <w:t>WG.</w:t>
      </w:r>
    </w:p>
    <w:p w14:paraId="07303D53" w14:textId="21132C9E" w:rsidR="007E4CFD" w:rsidRDefault="007E4CFD" w:rsidP="00557A96">
      <w:pPr>
        <w:pStyle w:val="ListParagraph"/>
        <w:numPr>
          <w:ilvl w:val="1"/>
          <w:numId w:val="1"/>
        </w:numPr>
        <w:spacing w:after="120" w:line="276" w:lineRule="auto"/>
        <w:jc w:val="both"/>
        <w:rPr>
          <w:rFonts w:ascii="Verdana" w:hAnsi="Verdana"/>
          <w:sz w:val="22"/>
          <w:szCs w:val="22"/>
          <w:lang w:val="en-GB"/>
        </w:rPr>
      </w:pPr>
      <w:r>
        <w:rPr>
          <w:rFonts w:ascii="Verdana" w:hAnsi="Verdana"/>
          <w:sz w:val="22"/>
          <w:szCs w:val="22"/>
          <w:lang w:val="en-GB"/>
        </w:rPr>
        <w:t>Council Conclusions on QA</w:t>
      </w:r>
      <w:r w:rsidR="00EB2FB9">
        <w:rPr>
          <w:rFonts w:ascii="Verdana" w:hAnsi="Verdana"/>
          <w:sz w:val="22"/>
          <w:szCs w:val="22"/>
          <w:lang w:val="en-GB"/>
        </w:rPr>
        <w:t>.</w:t>
      </w:r>
    </w:p>
    <w:p w14:paraId="0BC085F3" w14:textId="0BE4C487" w:rsidR="00EC2A23" w:rsidRPr="005D177F" w:rsidRDefault="00EC2A23" w:rsidP="00557A96">
      <w:pPr>
        <w:pStyle w:val="ListParagraph"/>
        <w:numPr>
          <w:ilvl w:val="1"/>
          <w:numId w:val="1"/>
        </w:numPr>
        <w:spacing w:after="120" w:line="276" w:lineRule="auto"/>
        <w:jc w:val="both"/>
        <w:rPr>
          <w:rFonts w:ascii="Verdana" w:hAnsi="Verdana"/>
          <w:sz w:val="22"/>
          <w:szCs w:val="22"/>
          <w:lang w:val="en-GB"/>
        </w:rPr>
      </w:pPr>
      <w:r>
        <w:rPr>
          <w:rFonts w:ascii="Verdana" w:hAnsi="Verdana"/>
          <w:sz w:val="22"/>
          <w:szCs w:val="22"/>
          <w:lang w:val="en-GB"/>
        </w:rPr>
        <w:t>Information regarding the questionnaire on the implementation of the LRC</w:t>
      </w:r>
    </w:p>
    <w:p w14:paraId="1F9AC49D" w14:textId="77777777" w:rsidR="0006172D" w:rsidRDefault="0006172D" w:rsidP="005C789F">
      <w:pPr>
        <w:spacing w:after="120" w:line="276" w:lineRule="auto"/>
        <w:jc w:val="both"/>
        <w:rPr>
          <w:rFonts w:ascii="Verdana" w:hAnsi="Verdana"/>
          <w:b/>
          <w:i/>
          <w:sz w:val="22"/>
          <w:szCs w:val="22"/>
          <w:lang w:val="en-GB"/>
        </w:rPr>
      </w:pPr>
    </w:p>
    <w:p w14:paraId="48C03C36" w14:textId="77777777" w:rsidR="00EC2A23" w:rsidRDefault="00EC2A23" w:rsidP="00EC2A23">
      <w:pPr>
        <w:spacing w:after="120" w:line="276" w:lineRule="auto"/>
        <w:jc w:val="both"/>
        <w:rPr>
          <w:rFonts w:ascii="Verdana" w:hAnsi="Verdana"/>
          <w:b/>
          <w:sz w:val="22"/>
          <w:szCs w:val="22"/>
          <w:lang w:val="en-GB"/>
        </w:rPr>
      </w:pPr>
      <w:r w:rsidRPr="00EC2A23">
        <w:rPr>
          <w:rFonts w:ascii="Verdana" w:hAnsi="Verdana"/>
          <w:b/>
          <w:sz w:val="22"/>
          <w:szCs w:val="22"/>
          <w:lang w:val="en-GB"/>
        </w:rPr>
        <w:t>10:55-11:25</w:t>
      </w:r>
    </w:p>
    <w:p w14:paraId="1AA4E682" w14:textId="11D2ADCD" w:rsidR="00EC2A23" w:rsidRPr="00EC2A23" w:rsidRDefault="00EC2A23" w:rsidP="00EC2A23">
      <w:pPr>
        <w:spacing w:after="120" w:line="276" w:lineRule="auto"/>
        <w:jc w:val="both"/>
        <w:rPr>
          <w:rFonts w:ascii="Verdana" w:hAnsi="Verdana"/>
          <w:b/>
          <w:sz w:val="22"/>
          <w:szCs w:val="22"/>
          <w:lang w:val="en-GB"/>
        </w:rPr>
      </w:pPr>
      <w:r w:rsidRPr="00EC2A23">
        <w:rPr>
          <w:rFonts w:ascii="Verdana" w:hAnsi="Verdana"/>
          <w:b/>
          <w:sz w:val="22"/>
          <w:szCs w:val="22"/>
          <w:lang w:val="en-GB"/>
        </w:rPr>
        <w:lastRenderedPageBreak/>
        <w:t>4.1</w:t>
      </w:r>
      <w:r w:rsidRPr="00EC2A23">
        <w:rPr>
          <w:rFonts w:ascii="Verdana" w:hAnsi="Verdana"/>
          <w:b/>
          <w:i/>
          <w:sz w:val="22"/>
          <w:szCs w:val="22"/>
          <w:lang w:val="en-GB"/>
        </w:rPr>
        <w:t xml:space="preserve"> </w:t>
      </w:r>
      <w:r w:rsidRPr="00EC2A23">
        <w:rPr>
          <w:rFonts w:ascii="Verdana" w:hAnsi="Verdana"/>
          <w:b/>
          <w:sz w:val="22"/>
          <w:szCs w:val="22"/>
          <w:lang w:val="en-GB"/>
        </w:rPr>
        <w:t>Presentation of the draft report of the ad-hoc WG on 3</w:t>
      </w:r>
      <w:r w:rsidRPr="00EC2A23">
        <w:rPr>
          <w:rFonts w:ascii="Verdana" w:hAnsi="Verdana"/>
          <w:b/>
          <w:sz w:val="22"/>
          <w:szCs w:val="22"/>
          <w:vertAlign w:val="superscript"/>
          <w:lang w:val="en-GB"/>
        </w:rPr>
        <w:t>rd</w:t>
      </w:r>
      <w:r w:rsidRPr="00EC2A23">
        <w:rPr>
          <w:rFonts w:ascii="Verdana" w:hAnsi="Verdana"/>
          <w:b/>
          <w:sz w:val="22"/>
          <w:szCs w:val="22"/>
          <w:lang w:val="en-GB"/>
        </w:rPr>
        <w:t xml:space="preserve"> cycle.</w:t>
      </w:r>
    </w:p>
    <w:p w14:paraId="5BF8B649" w14:textId="7E8C254C" w:rsidR="000576CD" w:rsidRPr="005D177F" w:rsidRDefault="000D5B3C" w:rsidP="005C789F">
      <w:pPr>
        <w:spacing w:after="120" w:line="276" w:lineRule="auto"/>
        <w:jc w:val="both"/>
        <w:rPr>
          <w:rFonts w:ascii="Verdana" w:hAnsi="Verdana"/>
          <w:sz w:val="22"/>
          <w:szCs w:val="22"/>
          <w:lang w:val="en-GB"/>
        </w:rPr>
      </w:pPr>
      <w:r w:rsidRPr="005D177F">
        <w:rPr>
          <w:rFonts w:ascii="Verdana" w:hAnsi="Verdana"/>
          <w:i/>
          <w:sz w:val="22"/>
          <w:szCs w:val="22"/>
          <w:lang w:val="en-GB"/>
        </w:rPr>
        <w:t>Document:</w:t>
      </w:r>
      <w:r w:rsidR="00212D9F" w:rsidRPr="00212D9F">
        <w:rPr>
          <w:rFonts w:ascii="Verdana" w:hAnsi="Verdana"/>
          <w:sz w:val="22"/>
          <w:szCs w:val="22"/>
          <w:lang w:val="en-GB"/>
        </w:rPr>
        <w:t xml:space="preserve"> </w:t>
      </w:r>
      <w:r w:rsidR="00212D9F" w:rsidRPr="005D177F">
        <w:rPr>
          <w:rFonts w:ascii="Verdana" w:hAnsi="Verdana"/>
          <w:sz w:val="22"/>
          <w:szCs w:val="22"/>
          <w:lang w:val="en-GB"/>
        </w:rPr>
        <w:t>Draft report of the 3</w:t>
      </w:r>
      <w:r w:rsidR="00212D9F" w:rsidRPr="005D177F">
        <w:rPr>
          <w:rFonts w:ascii="Verdana" w:hAnsi="Verdana"/>
          <w:sz w:val="22"/>
          <w:szCs w:val="22"/>
          <w:vertAlign w:val="superscript"/>
          <w:lang w:val="en-GB"/>
        </w:rPr>
        <w:t>rd</w:t>
      </w:r>
      <w:r w:rsidR="00212D9F" w:rsidRPr="005D177F">
        <w:rPr>
          <w:rFonts w:ascii="Verdana" w:hAnsi="Verdana"/>
          <w:sz w:val="22"/>
          <w:szCs w:val="22"/>
          <w:lang w:val="en-GB"/>
        </w:rPr>
        <w:t xml:space="preserve"> cycle ad-hog WG</w:t>
      </w:r>
    </w:p>
    <w:p w14:paraId="723192A4" w14:textId="5A623E34" w:rsidR="000D5B3C" w:rsidRPr="00EC2A23" w:rsidRDefault="00D1131C" w:rsidP="005C789F">
      <w:pPr>
        <w:spacing w:after="120" w:line="276" w:lineRule="auto"/>
        <w:jc w:val="both"/>
        <w:rPr>
          <w:rFonts w:ascii="Verdana" w:hAnsi="Verdana"/>
          <w:sz w:val="22"/>
          <w:szCs w:val="22"/>
          <w:lang w:val="en-GB"/>
        </w:rPr>
      </w:pPr>
      <w:r w:rsidRPr="005D177F">
        <w:rPr>
          <w:rFonts w:ascii="Verdana" w:hAnsi="Verdana"/>
          <w:sz w:val="22"/>
          <w:szCs w:val="22"/>
          <w:lang w:val="en-GB"/>
        </w:rPr>
        <w:t xml:space="preserve">                 </w:t>
      </w:r>
    </w:p>
    <w:p w14:paraId="6451BF9C" w14:textId="373388DE" w:rsidR="007E386E" w:rsidRPr="007E386E" w:rsidRDefault="007E386E" w:rsidP="005C789F">
      <w:pPr>
        <w:spacing w:after="120" w:line="276" w:lineRule="auto"/>
        <w:jc w:val="both"/>
        <w:rPr>
          <w:rFonts w:ascii="Verdana" w:hAnsi="Verdana"/>
          <w:sz w:val="22"/>
          <w:szCs w:val="22"/>
          <w:lang w:val="en-GB"/>
        </w:rPr>
      </w:pPr>
      <w:r w:rsidRPr="00D94989">
        <w:rPr>
          <w:rFonts w:ascii="Verdana" w:hAnsi="Verdana"/>
          <w:sz w:val="22"/>
          <w:szCs w:val="22"/>
          <w:lang w:val="en-GB"/>
        </w:rPr>
        <w:t>Coffee break</w:t>
      </w:r>
      <w:r w:rsidR="00EC2A23">
        <w:rPr>
          <w:rFonts w:ascii="Verdana" w:hAnsi="Verdana"/>
          <w:sz w:val="22"/>
          <w:szCs w:val="22"/>
          <w:lang w:val="en-GB"/>
        </w:rPr>
        <w:t xml:space="preserve"> will be taken in between the sessions.</w:t>
      </w:r>
    </w:p>
    <w:p w14:paraId="4E88A6F6" w14:textId="77777777" w:rsidR="003C4D9A" w:rsidRDefault="003C4D9A" w:rsidP="005C789F">
      <w:pPr>
        <w:spacing w:after="120" w:line="276" w:lineRule="auto"/>
        <w:jc w:val="both"/>
        <w:rPr>
          <w:rFonts w:ascii="Verdana" w:hAnsi="Verdana"/>
          <w:b/>
          <w:sz w:val="22"/>
          <w:szCs w:val="22"/>
          <w:lang w:val="en-GB"/>
        </w:rPr>
      </w:pPr>
    </w:p>
    <w:p w14:paraId="6E71C84F" w14:textId="2BB137EC" w:rsidR="00F540FF" w:rsidRPr="005D177F" w:rsidRDefault="00EC2A23" w:rsidP="005C789F">
      <w:pPr>
        <w:spacing w:after="120" w:line="276" w:lineRule="auto"/>
        <w:jc w:val="both"/>
        <w:rPr>
          <w:rFonts w:ascii="Verdana" w:hAnsi="Verdana"/>
          <w:b/>
          <w:sz w:val="22"/>
          <w:szCs w:val="22"/>
          <w:lang w:val="en-GB"/>
        </w:rPr>
      </w:pPr>
      <w:r>
        <w:rPr>
          <w:rFonts w:ascii="Verdana" w:hAnsi="Verdana"/>
          <w:b/>
          <w:sz w:val="22"/>
          <w:szCs w:val="22"/>
          <w:lang w:val="en-GB"/>
        </w:rPr>
        <w:t>11:2</w:t>
      </w:r>
      <w:r w:rsidR="007E386E">
        <w:rPr>
          <w:rFonts w:ascii="Verdana" w:hAnsi="Verdana"/>
          <w:b/>
          <w:sz w:val="22"/>
          <w:szCs w:val="22"/>
          <w:lang w:val="en-GB"/>
        </w:rPr>
        <w:t>5</w:t>
      </w:r>
      <w:r w:rsidR="00F424F4" w:rsidRPr="005D177F">
        <w:rPr>
          <w:rFonts w:ascii="Verdana" w:hAnsi="Verdana"/>
          <w:b/>
          <w:sz w:val="22"/>
          <w:szCs w:val="22"/>
          <w:lang w:val="en-GB"/>
        </w:rPr>
        <w:t>-</w:t>
      </w:r>
      <w:r w:rsidR="005002BC" w:rsidRPr="005D177F">
        <w:rPr>
          <w:rFonts w:ascii="Verdana" w:hAnsi="Verdana"/>
          <w:b/>
          <w:sz w:val="22"/>
          <w:szCs w:val="22"/>
          <w:lang w:val="en-GB"/>
        </w:rPr>
        <w:t>15:3</w:t>
      </w:r>
      <w:r w:rsidR="00D1131C" w:rsidRPr="005D177F">
        <w:rPr>
          <w:rFonts w:ascii="Verdana" w:hAnsi="Verdana"/>
          <w:b/>
          <w:sz w:val="22"/>
          <w:szCs w:val="22"/>
          <w:lang w:val="en-GB"/>
        </w:rPr>
        <w:t>0</w:t>
      </w:r>
    </w:p>
    <w:p w14:paraId="29AD1FC3" w14:textId="3F3151EF" w:rsidR="00F424F4" w:rsidRPr="005D177F" w:rsidRDefault="00557A96" w:rsidP="00F424F4">
      <w:pPr>
        <w:pStyle w:val="ListParagraph"/>
        <w:numPr>
          <w:ilvl w:val="0"/>
          <w:numId w:val="1"/>
        </w:numPr>
        <w:spacing w:after="120" w:line="276" w:lineRule="auto"/>
        <w:jc w:val="both"/>
        <w:rPr>
          <w:rFonts w:ascii="Verdana" w:hAnsi="Verdana"/>
          <w:b/>
          <w:sz w:val="22"/>
          <w:szCs w:val="22"/>
          <w:lang w:val="en-GB"/>
        </w:rPr>
      </w:pPr>
      <w:r w:rsidRPr="005D177F">
        <w:rPr>
          <w:rFonts w:ascii="Verdana" w:hAnsi="Verdana"/>
          <w:b/>
          <w:sz w:val="22"/>
          <w:szCs w:val="22"/>
          <w:lang w:val="en-GB"/>
        </w:rPr>
        <w:t>Presentation of the updated</w:t>
      </w:r>
      <w:r w:rsidR="00F424F4" w:rsidRPr="005D177F">
        <w:rPr>
          <w:rFonts w:ascii="Verdana" w:hAnsi="Verdana"/>
          <w:b/>
          <w:sz w:val="22"/>
          <w:szCs w:val="22"/>
          <w:lang w:val="en-GB"/>
        </w:rPr>
        <w:t xml:space="preserve"> draft report of the Structural Reforms WG</w:t>
      </w:r>
      <w:r w:rsidR="00E22E84" w:rsidRPr="005D177F">
        <w:rPr>
          <w:rFonts w:ascii="Verdana" w:hAnsi="Verdana"/>
          <w:b/>
          <w:sz w:val="22"/>
          <w:szCs w:val="22"/>
          <w:lang w:val="en-GB"/>
        </w:rPr>
        <w:t xml:space="preserve"> and discussion following</w:t>
      </w:r>
    </w:p>
    <w:p w14:paraId="71A84D49" w14:textId="77777777" w:rsidR="00F424F4" w:rsidRPr="005D177F" w:rsidRDefault="00F424F4" w:rsidP="00F424F4">
      <w:pPr>
        <w:spacing w:after="120" w:line="276" w:lineRule="auto"/>
        <w:jc w:val="both"/>
        <w:rPr>
          <w:rFonts w:ascii="Verdana" w:hAnsi="Verdana"/>
          <w:i/>
          <w:sz w:val="22"/>
          <w:szCs w:val="22"/>
          <w:lang w:val="en-GB"/>
        </w:rPr>
      </w:pPr>
    </w:p>
    <w:p w14:paraId="60A9D45E" w14:textId="05D4D6C3" w:rsidR="00F424F4" w:rsidRPr="005D177F" w:rsidRDefault="00F424F4" w:rsidP="00F424F4">
      <w:pPr>
        <w:spacing w:after="120" w:line="276" w:lineRule="auto"/>
        <w:jc w:val="both"/>
        <w:rPr>
          <w:rFonts w:ascii="Verdana" w:hAnsi="Verdana"/>
          <w:sz w:val="22"/>
          <w:szCs w:val="22"/>
          <w:lang w:val="en-GB"/>
        </w:rPr>
      </w:pPr>
      <w:r w:rsidRPr="005D177F">
        <w:rPr>
          <w:rFonts w:ascii="Verdana" w:hAnsi="Verdana"/>
          <w:i/>
          <w:sz w:val="22"/>
          <w:szCs w:val="22"/>
          <w:lang w:val="en-GB"/>
        </w:rPr>
        <w:t xml:space="preserve">Document: </w:t>
      </w:r>
      <w:r w:rsidRPr="005D177F">
        <w:rPr>
          <w:rFonts w:ascii="Verdana" w:hAnsi="Verdana"/>
          <w:sz w:val="22"/>
          <w:szCs w:val="22"/>
          <w:lang w:val="en-GB"/>
        </w:rPr>
        <w:t xml:space="preserve">Draft report by the Structural Reforms Working Group </w:t>
      </w:r>
      <w:r w:rsidR="00FD08D7" w:rsidRPr="005D177F">
        <w:rPr>
          <w:rFonts w:ascii="Verdana" w:hAnsi="Verdana"/>
          <w:sz w:val="22"/>
          <w:szCs w:val="22"/>
          <w:lang w:val="en-GB"/>
        </w:rPr>
        <w:t>to t</w:t>
      </w:r>
      <w:r w:rsidRPr="005D177F">
        <w:rPr>
          <w:rFonts w:ascii="Verdana" w:hAnsi="Verdana"/>
          <w:sz w:val="22"/>
          <w:szCs w:val="22"/>
          <w:lang w:val="en-GB"/>
        </w:rPr>
        <w:t>he BFUG</w:t>
      </w:r>
    </w:p>
    <w:p w14:paraId="6E44F4E2" w14:textId="27B7F26F" w:rsidR="00F424F4" w:rsidRPr="005D177F" w:rsidRDefault="00F424F4" w:rsidP="00F424F4">
      <w:pPr>
        <w:spacing w:after="120" w:line="276" w:lineRule="auto"/>
        <w:jc w:val="both"/>
        <w:rPr>
          <w:rFonts w:ascii="Verdana" w:hAnsi="Verdana"/>
          <w:sz w:val="22"/>
          <w:szCs w:val="22"/>
          <w:lang w:val="en-GB"/>
        </w:rPr>
      </w:pPr>
      <w:r w:rsidRPr="005D177F">
        <w:rPr>
          <w:rFonts w:ascii="Verdana" w:hAnsi="Verdana"/>
          <w:sz w:val="22"/>
          <w:szCs w:val="22"/>
          <w:lang w:val="en-GB"/>
        </w:rPr>
        <w:t>On the basis of the discussion</w:t>
      </w:r>
      <w:r w:rsidR="00D1131C" w:rsidRPr="005D177F">
        <w:rPr>
          <w:rFonts w:ascii="Verdana" w:hAnsi="Verdana"/>
          <w:sz w:val="22"/>
          <w:szCs w:val="22"/>
          <w:lang w:val="en-GB"/>
        </w:rPr>
        <w:t>s held</w:t>
      </w:r>
      <w:r w:rsidRPr="005D177F">
        <w:rPr>
          <w:rFonts w:ascii="Verdana" w:hAnsi="Verdana"/>
          <w:sz w:val="22"/>
          <w:szCs w:val="22"/>
          <w:lang w:val="en-GB"/>
        </w:rPr>
        <w:t xml:space="preserve"> at the SRWG </w:t>
      </w:r>
      <w:r w:rsidR="00D1131C" w:rsidRPr="005D177F">
        <w:rPr>
          <w:rFonts w:ascii="Verdana" w:hAnsi="Verdana"/>
          <w:sz w:val="22"/>
          <w:szCs w:val="22"/>
          <w:lang w:val="en-GB"/>
        </w:rPr>
        <w:t xml:space="preserve">Rome </w:t>
      </w:r>
      <w:r w:rsidRPr="005D177F">
        <w:rPr>
          <w:rFonts w:ascii="Verdana" w:hAnsi="Verdana"/>
          <w:sz w:val="22"/>
          <w:szCs w:val="22"/>
          <w:lang w:val="en-GB"/>
        </w:rPr>
        <w:t xml:space="preserve">meeting </w:t>
      </w:r>
      <w:r w:rsidR="00D1131C" w:rsidRPr="005D177F">
        <w:rPr>
          <w:rFonts w:ascii="Verdana" w:hAnsi="Verdana"/>
          <w:sz w:val="22"/>
          <w:szCs w:val="22"/>
          <w:lang w:val="en-GB"/>
        </w:rPr>
        <w:t xml:space="preserve">on </w:t>
      </w:r>
      <w:r w:rsidR="00E22E84" w:rsidRPr="005D177F">
        <w:rPr>
          <w:rFonts w:ascii="Verdana" w:hAnsi="Verdana"/>
          <w:sz w:val="22"/>
          <w:szCs w:val="22"/>
          <w:lang w:val="en-GB"/>
        </w:rPr>
        <w:t>March</w:t>
      </w:r>
      <w:r w:rsidRPr="005D177F">
        <w:rPr>
          <w:rFonts w:ascii="Verdana" w:hAnsi="Verdana"/>
          <w:sz w:val="22"/>
          <w:szCs w:val="22"/>
          <w:lang w:val="en-GB"/>
        </w:rPr>
        <w:t xml:space="preserve"> </w:t>
      </w:r>
      <w:r w:rsidR="00E22E84" w:rsidRPr="005D177F">
        <w:rPr>
          <w:rFonts w:ascii="Verdana" w:hAnsi="Verdana"/>
          <w:sz w:val="22"/>
          <w:szCs w:val="22"/>
          <w:lang w:val="en-GB"/>
        </w:rPr>
        <w:t>10-11</w:t>
      </w:r>
      <w:r w:rsidR="000438C2" w:rsidRPr="005D177F">
        <w:rPr>
          <w:rFonts w:ascii="Verdana" w:hAnsi="Verdana"/>
          <w:sz w:val="22"/>
          <w:szCs w:val="22"/>
          <w:lang w:val="en-GB"/>
        </w:rPr>
        <w:t>, 2014</w:t>
      </w:r>
      <w:r w:rsidRPr="005D177F">
        <w:rPr>
          <w:rFonts w:ascii="Verdana" w:hAnsi="Verdana"/>
          <w:sz w:val="22"/>
          <w:szCs w:val="22"/>
          <w:lang w:val="en-GB"/>
        </w:rPr>
        <w:t xml:space="preserve"> and subsequent comments </w:t>
      </w:r>
      <w:r w:rsidR="006A6AA1" w:rsidRPr="005D177F">
        <w:rPr>
          <w:rFonts w:ascii="Verdana" w:hAnsi="Verdana"/>
          <w:sz w:val="22"/>
          <w:szCs w:val="22"/>
          <w:lang w:val="en-GB"/>
        </w:rPr>
        <w:t xml:space="preserve">made </w:t>
      </w:r>
      <w:r w:rsidRPr="005D177F">
        <w:rPr>
          <w:rFonts w:ascii="Verdana" w:hAnsi="Verdana"/>
          <w:sz w:val="22"/>
          <w:szCs w:val="22"/>
          <w:lang w:val="en-GB"/>
        </w:rPr>
        <w:t xml:space="preserve">by members, the Co-Chairs have </w:t>
      </w:r>
      <w:r w:rsidR="000438C2" w:rsidRPr="005D177F">
        <w:rPr>
          <w:rFonts w:ascii="Verdana" w:hAnsi="Verdana"/>
          <w:sz w:val="22"/>
          <w:szCs w:val="22"/>
          <w:lang w:val="en-GB"/>
        </w:rPr>
        <w:t xml:space="preserve">updated </w:t>
      </w:r>
      <w:r w:rsidRPr="005D177F">
        <w:rPr>
          <w:rFonts w:ascii="Verdana" w:hAnsi="Verdana"/>
          <w:sz w:val="22"/>
          <w:szCs w:val="22"/>
          <w:lang w:val="en-GB"/>
        </w:rPr>
        <w:t xml:space="preserve">the initial draft report of the SRWG. </w:t>
      </w:r>
      <w:r w:rsidR="006A6AA1" w:rsidRPr="005D177F">
        <w:rPr>
          <w:rFonts w:ascii="Verdana" w:hAnsi="Verdana"/>
          <w:sz w:val="22"/>
          <w:szCs w:val="22"/>
          <w:lang w:val="en-GB"/>
        </w:rPr>
        <w:t xml:space="preserve">The report would mainly put emphasis on policy recommendations including those on how structural reforms should develop as a key part of the EHEA over the next few years. </w:t>
      </w:r>
      <w:r w:rsidR="005002BC" w:rsidRPr="005D177F">
        <w:rPr>
          <w:rFonts w:ascii="Verdana" w:hAnsi="Verdana"/>
          <w:sz w:val="22"/>
          <w:szCs w:val="22"/>
          <w:lang w:val="en-GB"/>
        </w:rPr>
        <w:t>It is intended to finalize the report at the beginning of fall 2014 in order to submit it to the BFUG by mid-October. The discussion of the report will be</w:t>
      </w:r>
      <w:r w:rsidR="00D1131C" w:rsidRPr="005D177F">
        <w:rPr>
          <w:rFonts w:ascii="Verdana" w:hAnsi="Verdana"/>
          <w:sz w:val="22"/>
          <w:szCs w:val="22"/>
          <w:lang w:val="en-GB"/>
        </w:rPr>
        <w:t xml:space="preserve"> </w:t>
      </w:r>
      <w:r w:rsidR="005002BC" w:rsidRPr="005D177F">
        <w:rPr>
          <w:rFonts w:ascii="Verdana" w:hAnsi="Verdana"/>
          <w:sz w:val="22"/>
          <w:szCs w:val="22"/>
          <w:lang w:val="en-GB"/>
        </w:rPr>
        <w:t>divided</w:t>
      </w:r>
      <w:r w:rsidR="00D1131C" w:rsidRPr="005D177F">
        <w:rPr>
          <w:rFonts w:ascii="Verdana" w:hAnsi="Verdana"/>
          <w:sz w:val="22"/>
          <w:szCs w:val="22"/>
          <w:lang w:val="en-GB"/>
        </w:rPr>
        <w:t xml:space="preserve"> into 2 sessions.</w:t>
      </w:r>
    </w:p>
    <w:p w14:paraId="7829DE5A" w14:textId="77777777" w:rsidR="00F424F4" w:rsidRPr="005D177F" w:rsidRDefault="00F424F4" w:rsidP="00F424F4">
      <w:pPr>
        <w:spacing w:after="120" w:line="276" w:lineRule="auto"/>
        <w:jc w:val="both"/>
        <w:rPr>
          <w:rFonts w:ascii="Verdana" w:hAnsi="Verdana"/>
          <w:sz w:val="22"/>
          <w:szCs w:val="22"/>
          <w:lang w:val="en-GB"/>
        </w:rPr>
      </w:pPr>
    </w:p>
    <w:p w14:paraId="794429B7" w14:textId="5FF1EECF" w:rsidR="00F424F4" w:rsidRPr="005D177F" w:rsidRDefault="00D1131C" w:rsidP="00F424F4">
      <w:pPr>
        <w:rPr>
          <w:rFonts w:ascii="Verdana" w:hAnsi="Verdana"/>
          <w:b/>
          <w:sz w:val="22"/>
          <w:szCs w:val="22"/>
          <w:lang w:val="en-GB"/>
        </w:rPr>
      </w:pPr>
      <w:r w:rsidRPr="005D177F">
        <w:rPr>
          <w:rFonts w:ascii="Verdana" w:hAnsi="Verdana"/>
          <w:sz w:val="22"/>
          <w:szCs w:val="22"/>
          <w:lang w:val="en-GB"/>
        </w:rPr>
        <w:t>A lunch</w:t>
      </w:r>
      <w:r w:rsidR="00EF5B0F" w:rsidRPr="005D177F">
        <w:rPr>
          <w:rFonts w:ascii="Verdana" w:hAnsi="Verdana"/>
          <w:sz w:val="22"/>
          <w:szCs w:val="22"/>
          <w:lang w:val="en-GB"/>
        </w:rPr>
        <w:t xml:space="preserve"> will be taken </w:t>
      </w:r>
      <w:r w:rsidRPr="005D177F">
        <w:rPr>
          <w:rFonts w:ascii="Verdana" w:hAnsi="Verdana"/>
          <w:sz w:val="22"/>
          <w:szCs w:val="22"/>
          <w:lang w:val="en-GB"/>
        </w:rPr>
        <w:t>in between the</w:t>
      </w:r>
      <w:r w:rsidR="00EF5B0F" w:rsidRPr="005D177F">
        <w:rPr>
          <w:rFonts w:ascii="Verdana" w:hAnsi="Verdana"/>
          <w:sz w:val="22"/>
          <w:szCs w:val="22"/>
          <w:lang w:val="en-GB"/>
        </w:rPr>
        <w:t xml:space="preserve"> session</w:t>
      </w:r>
      <w:r w:rsidR="005002BC" w:rsidRPr="005D177F">
        <w:rPr>
          <w:rFonts w:ascii="Verdana" w:hAnsi="Verdana"/>
          <w:sz w:val="22"/>
          <w:szCs w:val="22"/>
          <w:lang w:val="en-GB"/>
        </w:rPr>
        <w:t>s fro</w:t>
      </w:r>
      <w:r w:rsidRPr="005D177F">
        <w:rPr>
          <w:rFonts w:ascii="Verdana" w:hAnsi="Verdana"/>
          <w:sz w:val="22"/>
          <w:szCs w:val="22"/>
          <w:lang w:val="en-GB"/>
        </w:rPr>
        <w:t xml:space="preserve">m </w:t>
      </w:r>
      <w:r w:rsidRPr="005D177F">
        <w:rPr>
          <w:rFonts w:ascii="Verdana" w:hAnsi="Verdana"/>
          <w:b/>
          <w:sz w:val="22"/>
          <w:szCs w:val="22"/>
          <w:lang w:val="en-GB"/>
        </w:rPr>
        <w:t>13:00-14:00</w:t>
      </w:r>
      <w:r w:rsidR="005002BC" w:rsidRPr="005D177F">
        <w:rPr>
          <w:rFonts w:ascii="Verdana" w:hAnsi="Verdana"/>
          <w:b/>
          <w:sz w:val="22"/>
          <w:szCs w:val="22"/>
          <w:lang w:val="en-GB"/>
        </w:rPr>
        <w:t>.</w:t>
      </w:r>
    </w:p>
    <w:p w14:paraId="7BE84384" w14:textId="77777777" w:rsidR="000438C2" w:rsidRDefault="000438C2" w:rsidP="00F424F4">
      <w:pPr>
        <w:rPr>
          <w:rFonts w:ascii="Verdana" w:hAnsi="Verdana"/>
          <w:b/>
          <w:sz w:val="22"/>
          <w:szCs w:val="22"/>
          <w:lang w:val="en-GB"/>
        </w:rPr>
      </w:pPr>
    </w:p>
    <w:p w14:paraId="11B23378" w14:textId="1E70920E" w:rsidR="007E386E" w:rsidRPr="007E386E" w:rsidRDefault="007E386E" w:rsidP="007E386E">
      <w:pPr>
        <w:spacing w:after="120" w:line="276" w:lineRule="auto"/>
        <w:jc w:val="both"/>
        <w:rPr>
          <w:rFonts w:ascii="Verdana" w:hAnsi="Verdana"/>
          <w:sz w:val="22"/>
          <w:szCs w:val="22"/>
          <w:lang w:val="en-GB"/>
        </w:rPr>
      </w:pPr>
      <w:r>
        <w:rPr>
          <w:rFonts w:ascii="Verdana" w:hAnsi="Verdana"/>
          <w:b/>
          <w:sz w:val="22"/>
          <w:szCs w:val="22"/>
          <w:lang w:val="en-GB"/>
        </w:rPr>
        <w:t xml:space="preserve">15:30-15:50 </w:t>
      </w:r>
      <w:r w:rsidRPr="00D94989">
        <w:rPr>
          <w:rFonts w:ascii="Verdana" w:hAnsi="Verdana"/>
          <w:sz w:val="22"/>
          <w:szCs w:val="22"/>
          <w:lang w:val="en-GB"/>
        </w:rPr>
        <w:t>Coffee break</w:t>
      </w:r>
    </w:p>
    <w:p w14:paraId="6B7A0B20" w14:textId="77777777" w:rsidR="003C4D9A" w:rsidRDefault="003C4D9A" w:rsidP="00F424F4">
      <w:pPr>
        <w:rPr>
          <w:rFonts w:ascii="Verdana" w:hAnsi="Verdana"/>
          <w:b/>
          <w:sz w:val="22"/>
          <w:szCs w:val="22"/>
          <w:lang w:val="en-GB"/>
        </w:rPr>
      </w:pPr>
    </w:p>
    <w:p w14:paraId="57D2CB8A" w14:textId="5837A432" w:rsidR="000438C2" w:rsidRDefault="007E386E" w:rsidP="00F424F4">
      <w:pPr>
        <w:rPr>
          <w:rFonts w:ascii="Verdana" w:hAnsi="Verdana"/>
          <w:b/>
          <w:sz w:val="22"/>
          <w:szCs w:val="22"/>
          <w:lang w:val="en-GB"/>
        </w:rPr>
      </w:pPr>
      <w:r>
        <w:rPr>
          <w:rFonts w:ascii="Verdana" w:hAnsi="Verdana"/>
          <w:b/>
          <w:sz w:val="22"/>
          <w:szCs w:val="22"/>
          <w:lang w:val="en-GB"/>
        </w:rPr>
        <w:t>15</w:t>
      </w:r>
      <w:r w:rsidR="000438C2" w:rsidRPr="005D177F">
        <w:rPr>
          <w:rFonts w:ascii="Verdana" w:hAnsi="Verdana"/>
          <w:b/>
          <w:sz w:val="22"/>
          <w:szCs w:val="22"/>
          <w:lang w:val="en-GB"/>
        </w:rPr>
        <w:t>:</w:t>
      </w:r>
      <w:r>
        <w:rPr>
          <w:rFonts w:ascii="Verdana" w:hAnsi="Verdana"/>
          <w:b/>
          <w:sz w:val="22"/>
          <w:szCs w:val="22"/>
          <w:lang w:val="en-GB"/>
        </w:rPr>
        <w:t>50-</w:t>
      </w:r>
      <w:r w:rsidR="00EC2A23">
        <w:rPr>
          <w:rFonts w:ascii="Verdana" w:hAnsi="Verdana"/>
          <w:b/>
          <w:sz w:val="22"/>
          <w:szCs w:val="22"/>
          <w:lang w:val="en-GB"/>
        </w:rPr>
        <w:t>16:50</w:t>
      </w:r>
    </w:p>
    <w:p w14:paraId="06B71B93" w14:textId="77777777" w:rsidR="00EC2A23" w:rsidRPr="005D177F" w:rsidRDefault="00EC2A23" w:rsidP="00EC2A23">
      <w:pPr>
        <w:pStyle w:val="ListParagraph"/>
        <w:numPr>
          <w:ilvl w:val="0"/>
          <w:numId w:val="1"/>
        </w:numPr>
        <w:rPr>
          <w:rFonts w:ascii="Verdana" w:hAnsi="Verdana"/>
          <w:b/>
          <w:sz w:val="22"/>
          <w:szCs w:val="22"/>
          <w:lang w:val="en-GB"/>
        </w:rPr>
      </w:pPr>
      <w:r w:rsidRPr="005D177F">
        <w:rPr>
          <w:rFonts w:ascii="Verdana" w:hAnsi="Verdana"/>
          <w:b/>
          <w:sz w:val="22"/>
          <w:szCs w:val="22"/>
          <w:lang w:val="en-GB"/>
        </w:rPr>
        <w:t>Global dimension</w:t>
      </w:r>
    </w:p>
    <w:p w14:paraId="39A98276" w14:textId="77777777" w:rsidR="00EC2A23" w:rsidRPr="005D177F" w:rsidRDefault="00EC2A23" w:rsidP="00EC2A23">
      <w:pPr>
        <w:widowControl w:val="0"/>
        <w:autoSpaceDE w:val="0"/>
        <w:autoSpaceDN w:val="0"/>
        <w:adjustRightInd w:val="0"/>
        <w:spacing w:after="0"/>
        <w:jc w:val="both"/>
        <w:rPr>
          <w:rFonts w:ascii="Verdana" w:hAnsi="Verdana"/>
          <w:b/>
          <w:sz w:val="22"/>
          <w:szCs w:val="22"/>
          <w:lang w:val="en-GB"/>
        </w:rPr>
      </w:pPr>
    </w:p>
    <w:p w14:paraId="36FEBB37" w14:textId="77777777" w:rsidR="00EC2A23" w:rsidRPr="005D177F" w:rsidRDefault="00EC2A23" w:rsidP="00EC2A23">
      <w:pPr>
        <w:widowControl w:val="0"/>
        <w:autoSpaceDE w:val="0"/>
        <w:autoSpaceDN w:val="0"/>
        <w:adjustRightInd w:val="0"/>
        <w:spacing w:after="0"/>
        <w:jc w:val="both"/>
        <w:rPr>
          <w:rFonts w:ascii="Verdana" w:hAnsi="Verdana"/>
          <w:sz w:val="22"/>
          <w:szCs w:val="22"/>
          <w:lang w:val="en-GB"/>
        </w:rPr>
      </w:pPr>
      <w:r w:rsidRPr="005D177F">
        <w:rPr>
          <w:rFonts w:ascii="Verdana" w:hAnsi="Verdana"/>
          <w:i/>
          <w:sz w:val="22"/>
          <w:szCs w:val="22"/>
          <w:lang w:val="en-GB"/>
        </w:rPr>
        <w:t>Document</w:t>
      </w:r>
      <w:r w:rsidRPr="005D177F">
        <w:rPr>
          <w:rFonts w:ascii="Verdana" w:hAnsi="Verdana"/>
          <w:sz w:val="22"/>
          <w:szCs w:val="22"/>
          <w:lang w:val="en-GB"/>
        </w:rPr>
        <w:t>: Draft report by the SRWG To The BFUG</w:t>
      </w:r>
    </w:p>
    <w:p w14:paraId="6560F85B" w14:textId="77777777" w:rsidR="00EC2A23" w:rsidRPr="005D177F" w:rsidRDefault="00EC2A23" w:rsidP="00EC2A23">
      <w:pPr>
        <w:widowControl w:val="0"/>
        <w:autoSpaceDE w:val="0"/>
        <w:autoSpaceDN w:val="0"/>
        <w:adjustRightInd w:val="0"/>
        <w:spacing w:after="0"/>
        <w:jc w:val="both"/>
        <w:rPr>
          <w:rFonts w:ascii="Verdana" w:hAnsi="Verdana"/>
          <w:b/>
          <w:sz w:val="22"/>
          <w:szCs w:val="22"/>
          <w:lang w:val="en-GB"/>
        </w:rPr>
      </w:pPr>
    </w:p>
    <w:p w14:paraId="5424B0EB" w14:textId="77777777" w:rsidR="00EC2A23" w:rsidRPr="005D177F" w:rsidRDefault="00EC2A23" w:rsidP="00EC2A23">
      <w:pPr>
        <w:widowControl w:val="0"/>
        <w:autoSpaceDE w:val="0"/>
        <w:autoSpaceDN w:val="0"/>
        <w:adjustRightInd w:val="0"/>
        <w:spacing w:after="0"/>
        <w:jc w:val="both"/>
        <w:rPr>
          <w:rFonts w:ascii="Verdana" w:hAnsi="Verdana"/>
          <w:sz w:val="22"/>
          <w:szCs w:val="22"/>
          <w:lang w:val="en-GB"/>
        </w:rPr>
      </w:pPr>
      <w:r w:rsidRPr="005D177F">
        <w:rPr>
          <w:rFonts w:ascii="Verdana" w:hAnsi="Verdana"/>
          <w:sz w:val="22"/>
          <w:szCs w:val="22"/>
          <w:lang w:val="en-GB"/>
        </w:rPr>
        <w:t xml:space="preserve">It is important to make structural reforms the important part of the global dimension of the EHEA. In particular it is essential for EHEA that SRs and the reasons that led to the development are understood in the rest of the world, similarly it is equally important that EHEA and consultative members are informed about and understand structural issues of in other parts of the world. </w:t>
      </w:r>
    </w:p>
    <w:p w14:paraId="1EA41CDC" w14:textId="77777777" w:rsidR="00EC2A23" w:rsidRPr="005D177F" w:rsidRDefault="00EC2A23" w:rsidP="00EC2A23">
      <w:pPr>
        <w:widowControl w:val="0"/>
        <w:autoSpaceDE w:val="0"/>
        <w:autoSpaceDN w:val="0"/>
        <w:adjustRightInd w:val="0"/>
        <w:spacing w:after="0"/>
        <w:jc w:val="both"/>
        <w:rPr>
          <w:rFonts w:ascii="Verdana" w:hAnsi="Verdana"/>
          <w:b/>
          <w:sz w:val="22"/>
          <w:szCs w:val="22"/>
          <w:lang w:val="en-GB"/>
        </w:rPr>
      </w:pPr>
    </w:p>
    <w:p w14:paraId="779B5FC5" w14:textId="77777777" w:rsidR="00EC2A23" w:rsidRDefault="00EC2A23" w:rsidP="00F424F4">
      <w:pPr>
        <w:rPr>
          <w:rFonts w:ascii="Verdana" w:hAnsi="Verdana"/>
          <w:b/>
          <w:sz w:val="22"/>
          <w:szCs w:val="22"/>
          <w:lang w:val="en-GB"/>
        </w:rPr>
      </w:pPr>
    </w:p>
    <w:p w14:paraId="4AADC04D" w14:textId="73B4BBF3" w:rsidR="00EC2A23" w:rsidRPr="005D177F" w:rsidRDefault="00EC2A23" w:rsidP="00F424F4">
      <w:pPr>
        <w:rPr>
          <w:rFonts w:ascii="Verdana" w:hAnsi="Verdana"/>
          <w:b/>
          <w:sz w:val="22"/>
          <w:szCs w:val="22"/>
          <w:lang w:val="en-GB"/>
        </w:rPr>
      </w:pPr>
      <w:r>
        <w:rPr>
          <w:rFonts w:ascii="Verdana" w:hAnsi="Verdana"/>
          <w:b/>
          <w:sz w:val="22"/>
          <w:szCs w:val="22"/>
          <w:lang w:val="en-GB"/>
        </w:rPr>
        <w:t>16:50-18:00</w:t>
      </w:r>
    </w:p>
    <w:p w14:paraId="102C3990" w14:textId="77777777" w:rsidR="000438C2" w:rsidRPr="005D177F" w:rsidRDefault="000438C2" w:rsidP="000438C2">
      <w:pPr>
        <w:pStyle w:val="ListParagraph"/>
        <w:numPr>
          <w:ilvl w:val="0"/>
          <w:numId w:val="1"/>
        </w:numPr>
        <w:spacing w:after="120" w:line="276" w:lineRule="auto"/>
        <w:jc w:val="both"/>
        <w:rPr>
          <w:rFonts w:ascii="Verdana" w:hAnsi="Verdana"/>
          <w:b/>
          <w:sz w:val="22"/>
          <w:szCs w:val="22"/>
          <w:lang w:val="en-GB"/>
        </w:rPr>
      </w:pPr>
      <w:r w:rsidRPr="005D177F">
        <w:rPr>
          <w:rFonts w:ascii="Verdana" w:hAnsi="Verdana"/>
          <w:b/>
          <w:sz w:val="22"/>
          <w:szCs w:val="22"/>
          <w:lang w:val="en-GB"/>
        </w:rPr>
        <w:t>Presentation on the revised ECTS Users’ Guide</w:t>
      </w:r>
    </w:p>
    <w:p w14:paraId="6B828EBC" w14:textId="77777777" w:rsidR="000438C2" w:rsidRPr="005D177F" w:rsidRDefault="000438C2" w:rsidP="000438C2">
      <w:pPr>
        <w:spacing w:after="120" w:line="276" w:lineRule="auto"/>
        <w:jc w:val="both"/>
        <w:rPr>
          <w:rFonts w:ascii="Verdana" w:hAnsi="Verdana"/>
          <w:i/>
          <w:sz w:val="22"/>
          <w:szCs w:val="22"/>
          <w:lang w:val="en-GB"/>
        </w:rPr>
      </w:pPr>
      <w:r w:rsidRPr="005D177F">
        <w:rPr>
          <w:rFonts w:ascii="Verdana" w:hAnsi="Verdana"/>
          <w:i/>
          <w:sz w:val="22"/>
          <w:szCs w:val="22"/>
          <w:lang w:val="en-GB"/>
        </w:rPr>
        <w:t xml:space="preserve">Document: </w:t>
      </w:r>
      <w:proofErr w:type="spellStart"/>
      <w:r w:rsidRPr="005D177F">
        <w:rPr>
          <w:rFonts w:ascii="Verdana" w:hAnsi="Verdana"/>
          <w:i/>
          <w:sz w:val="22"/>
          <w:szCs w:val="22"/>
          <w:lang w:val="en-GB"/>
        </w:rPr>
        <w:t>ppt</w:t>
      </w:r>
      <w:proofErr w:type="spellEnd"/>
    </w:p>
    <w:p w14:paraId="5DB730AA" w14:textId="4409A9B6" w:rsidR="000438C2" w:rsidRPr="005D177F" w:rsidRDefault="000438C2" w:rsidP="000438C2">
      <w:pPr>
        <w:spacing w:after="120" w:line="276" w:lineRule="auto"/>
        <w:jc w:val="both"/>
        <w:rPr>
          <w:rFonts w:ascii="Verdana" w:hAnsi="Verdana"/>
          <w:i/>
          <w:sz w:val="22"/>
          <w:szCs w:val="22"/>
          <w:lang w:val="en-GB"/>
        </w:rPr>
      </w:pPr>
      <w:r w:rsidRPr="005D177F">
        <w:rPr>
          <w:rFonts w:ascii="Verdana" w:hAnsi="Verdana"/>
          <w:sz w:val="22"/>
          <w:szCs w:val="22"/>
          <w:lang w:val="en-GB"/>
        </w:rPr>
        <w:lastRenderedPageBreak/>
        <w:t xml:space="preserve">                </w:t>
      </w:r>
      <w:r w:rsidRPr="005D177F">
        <w:rPr>
          <w:rFonts w:ascii="Verdana" w:hAnsi="Verdana"/>
          <w:i/>
          <w:sz w:val="22"/>
          <w:szCs w:val="22"/>
          <w:lang w:val="en-GB"/>
        </w:rPr>
        <w:t>Revised ECTS USERS GUIDE, 2014 (to be sent shortly before the meeting of the SRWG)</w:t>
      </w:r>
    </w:p>
    <w:p w14:paraId="35C5E774" w14:textId="77777777" w:rsidR="000438C2" w:rsidRPr="005D177F" w:rsidRDefault="000438C2" w:rsidP="000438C2">
      <w:pPr>
        <w:spacing w:after="120" w:line="276" w:lineRule="auto"/>
        <w:jc w:val="both"/>
        <w:rPr>
          <w:rFonts w:ascii="Verdana" w:hAnsi="Verdana"/>
          <w:i/>
          <w:sz w:val="22"/>
          <w:szCs w:val="22"/>
          <w:lang w:val="en-GB"/>
        </w:rPr>
      </w:pPr>
      <w:r w:rsidRPr="005D177F">
        <w:rPr>
          <w:rFonts w:ascii="Verdana" w:hAnsi="Verdana"/>
          <w:i/>
          <w:sz w:val="22"/>
          <w:szCs w:val="22"/>
          <w:lang w:val="en-GB"/>
        </w:rPr>
        <w:t>Document: Draft report by the Structural Reforms Working Group To The BFUG</w:t>
      </w:r>
    </w:p>
    <w:p w14:paraId="2091A86B" w14:textId="77777777" w:rsidR="000438C2" w:rsidRPr="005D177F" w:rsidRDefault="000438C2" w:rsidP="000438C2">
      <w:pPr>
        <w:spacing w:after="120" w:line="276" w:lineRule="auto"/>
        <w:jc w:val="both"/>
        <w:rPr>
          <w:rFonts w:ascii="Verdana" w:hAnsi="Verdana"/>
          <w:b/>
          <w:i/>
          <w:sz w:val="22"/>
          <w:szCs w:val="22"/>
          <w:lang w:val="en-GB"/>
        </w:rPr>
      </w:pPr>
    </w:p>
    <w:p w14:paraId="622E83AF" w14:textId="77777777" w:rsidR="00D05866" w:rsidRDefault="00D05866" w:rsidP="00165731">
      <w:pPr>
        <w:widowControl w:val="0"/>
        <w:autoSpaceDE w:val="0"/>
        <w:autoSpaceDN w:val="0"/>
        <w:adjustRightInd w:val="0"/>
        <w:spacing w:after="0"/>
        <w:jc w:val="both"/>
        <w:rPr>
          <w:rFonts w:ascii="Verdana" w:hAnsi="Verdana"/>
          <w:b/>
          <w:sz w:val="22"/>
          <w:szCs w:val="22"/>
          <w:lang w:val="en-GB"/>
        </w:rPr>
      </w:pPr>
    </w:p>
    <w:p w14:paraId="05F93B98" w14:textId="77777777" w:rsidR="00EC2A23" w:rsidRPr="005D177F" w:rsidRDefault="00EC2A23" w:rsidP="00165731">
      <w:pPr>
        <w:widowControl w:val="0"/>
        <w:autoSpaceDE w:val="0"/>
        <w:autoSpaceDN w:val="0"/>
        <w:adjustRightInd w:val="0"/>
        <w:spacing w:after="0"/>
        <w:jc w:val="both"/>
        <w:rPr>
          <w:rFonts w:ascii="Verdana" w:hAnsi="Verdana"/>
          <w:b/>
          <w:sz w:val="22"/>
          <w:szCs w:val="22"/>
          <w:lang w:val="en-GB"/>
        </w:rPr>
      </w:pPr>
    </w:p>
    <w:p w14:paraId="2D7EC4F0" w14:textId="77777777" w:rsidR="00D05866" w:rsidRPr="005D177F" w:rsidRDefault="00D05866" w:rsidP="00165731">
      <w:pPr>
        <w:widowControl w:val="0"/>
        <w:autoSpaceDE w:val="0"/>
        <w:autoSpaceDN w:val="0"/>
        <w:adjustRightInd w:val="0"/>
        <w:spacing w:after="0"/>
        <w:jc w:val="both"/>
        <w:rPr>
          <w:rFonts w:ascii="Verdana" w:hAnsi="Verdana"/>
          <w:b/>
          <w:sz w:val="22"/>
          <w:szCs w:val="22"/>
          <w:lang w:val="en-GB"/>
        </w:rPr>
      </w:pPr>
    </w:p>
    <w:p w14:paraId="1196B58B" w14:textId="26DD24C2" w:rsidR="00165731" w:rsidRPr="005D177F" w:rsidRDefault="00165731" w:rsidP="00165731">
      <w:pPr>
        <w:spacing w:after="120" w:line="276" w:lineRule="auto"/>
        <w:jc w:val="both"/>
        <w:rPr>
          <w:rFonts w:ascii="Verdana" w:hAnsi="Verdana"/>
          <w:i/>
          <w:sz w:val="22"/>
          <w:szCs w:val="22"/>
          <w:lang w:val="en-GB"/>
        </w:rPr>
      </w:pPr>
      <w:r w:rsidRPr="005D177F">
        <w:rPr>
          <w:rFonts w:ascii="Verdana" w:hAnsi="Verdana"/>
          <w:i/>
          <w:sz w:val="22"/>
          <w:szCs w:val="22"/>
          <w:lang w:val="en-GB"/>
        </w:rPr>
        <w:t xml:space="preserve">Second day, </w:t>
      </w:r>
      <w:r w:rsidR="00D05866" w:rsidRPr="005D177F">
        <w:rPr>
          <w:rFonts w:ascii="Verdana" w:hAnsi="Verdana"/>
          <w:i/>
          <w:sz w:val="22"/>
          <w:szCs w:val="22"/>
          <w:lang w:val="en-GB"/>
        </w:rPr>
        <w:t>May 28</w:t>
      </w:r>
      <w:r w:rsidRPr="005D177F">
        <w:rPr>
          <w:rFonts w:ascii="Verdana" w:hAnsi="Verdana"/>
          <w:i/>
          <w:sz w:val="22"/>
          <w:szCs w:val="22"/>
          <w:lang w:val="en-GB"/>
        </w:rPr>
        <w:t>, 09:30</w:t>
      </w:r>
      <w:r w:rsidR="00D05866" w:rsidRPr="005D177F">
        <w:rPr>
          <w:rFonts w:ascii="Verdana" w:hAnsi="Verdana"/>
          <w:i/>
          <w:sz w:val="22"/>
          <w:szCs w:val="22"/>
          <w:lang w:val="en-GB"/>
        </w:rPr>
        <w:t>-13:00</w:t>
      </w:r>
    </w:p>
    <w:p w14:paraId="4733FF17" w14:textId="77777777" w:rsidR="00165731" w:rsidRPr="005D177F" w:rsidRDefault="00165731" w:rsidP="00165731">
      <w:pPr>
        <w:spacing w:after="120" w:line="276" w:lineRule="auto"/>
        <w:jc w:val="both"/>
        <w:rPr>
          <w:rFonts w:ascii="Verdana" w:hAnsi="Verdana"/>
          <w:i/>
          <w:sz w:val="22"/>
          <w:szCs w:val="22"/>
          <w:lang w:val="en-GB"/>
        </w:rPr>
      </w:pPr>
    </w:p>
    <w:p w14:paraId="391D3204" w14:textId="62974FEE" w:rsidR="006665CB" w:rsidRDefault="00165731" w:rsidP="006665CB">
      <w:pPr>
        <w:widowControl w:val="0"/>
        <w:autoSpaceDE w:val="0"/>
        <w:autoSpaceDN w:val="0"/>
        <w:adjustRightInd w:val="0"/>
        <w:spacing w:after="0"/>
        <w:jc w:val="both"/>
        <w:rPr>
          <w:rFonts w:ascii="Verdana" w:hAnsi="Verdana"/>
          <w:b/>
          <w:sz w:val="22"/>
          <w:szCs w:val="22"/>
          <w:lang w:val="en-GB"/>
        </w:rPr>
      </w:pPr>
      <w:r w:rsidRPr="005D177F">
        <w:rPr>
          <w:rFonts w:ascii="Verdana" w:hAnsi="Verdana"/>
          <w:b/>
          <w:sz w:val="22"/>
          <w:szCs w:val="22"/>
          <w:lang w:val="en-GB"/>
        </w:rPr>
        <w:t>09:30-</w:t>
      </w:r>
      <w:r w:rsidR="00D94989">
        <w:rPr>
          <w:rFonts w:ascii="Verdana" w:hAnsi="Verdana"/>
          <w:b/>
          <w:sz w:val="22"/>
          <w:szCs w:val="22"/>
          <w:lang w:val="en-GB"/>
        </w:rPr>
        <w:t>11:00</w:t>
      </w:r>
    </w:p>
    <w:p w14:paraId="228F9029" w14:textId="77777777" w:rsidR="006665CB" w:rsidRDefault="006665CB" w:rsidP="006665CB">
      <w:pPr>
        <w:widowControl w:val="0"/>
        <w:autoSpaceDE w:val="0"/>
        <w:autoSpaceDN w:val="0"/>
        <w:adjustRightInd w:val="0"/>
        <w:spacing w:after="0"/>
        <w:jc w:val="both"/>
        <w:rPr>
          <w:rFonts w:ascii="Verdana" w:hAnsi="Verdana"/>
          <w:b/>
          <w:sz w:val="22"/>
          <w:szCs w:val="22"/>
          <w:lang w:val="en-GB"/>
        </w:rPr>
      </w:pPr>
    </w:p>
    <w:p w14:paraId="3E4EA6CC" w14:textId="00402A00" w:rsidR="00D94989" w:rsidRPr="00D94989" w:rsidRDefault="006665CB" w:rsidP="00D94989">
      <w:pPr>
        <w:pStyle w:val="ListParagraph"/>
        <w:widowControl w:val="0"/>
        <w:numPr>
          <w:ilvl w:val="0"/>
          <w:numId w:val="1"/>
        </w:numPr>
        <w:autoSpaceDE w:val="0"/>
        <w:autoSpaceDN w:val="0"/>
        <w:adjustRightInd w:val="0"/>
        <w:spacing w:after="0"/>
        <w:jc w:val="both"/>
        <w:rPr>
          <w:rFonts w:ascii="Verdana" w:hAnsi="Verdana"/>
          <w:b/>
          <w:sz w:val="22"/>
          <w:szCs w:val="22"/>
          <w:lang w:val="en-GB"/>
        </w:rPr>
      </w:pPr>
      <w:r w:rsidRPr="006665CB">
        <w:rPr>
          <w:rFonts w:ascii="Verdana" w:eastAsiaTheme="minorEastAsia" w:hAnsi="Verdana" w:cs="Tahoma"/>
          <w:b/>
          <w:sz w:val="22"/>
          <w:szCs w:val="22"/>
        </w:rPr>
        <w:t>Discussion on t</w:t>
      </w:r>
      <w:r w:rsidR="005D177F" w:rsidRPr="006665CB">
        <w:rPr>
          <w:rFonts w:ascii="Verdana" w:eastAsiaTheme="minorEastAsia" w:hAnsi="Verdana" w:cs="Tahoma"/>
          <w:b/>
          <w:sz w:val="22"/>
          <w:szCs w:val="22"/>
        </w:rPr>
        <w:t xml:space="preserve">ransparency </w:t>
      </w:r>
      <w:r w:rsidRPr="006665CB">
        <w:rPr>
          <w:rFonts w:ascii="Verdana" w:eastAsiaTheme="minorEastAsia" w:hAnsi="Verdana" w:cs="Tahoma"/>
          <w:b/>
          <w:sz w:val="22"/>
          <w:szCs w:val="22"/>
        </w:rPr>
        <w:t>particularly in context of the following tools:</w:t>
      </w:r>
    </w:p>
    <w:p w14:paraId="3897F46D" w14:textId="77777777" w:rsidR="00D94989" w:rsidRPr="00D94989" w:rsidRDefault="00D94989" w:rsidP="00D94989">
      <w:pPr>
        <w:widowControl w:val="0"/>
        <w:autoSpaceDE w:val="0"/>
        <w:autoSpaceDN w:val="0"/>
        <w:adjustRightInd w:val="0"/>
        <w:spacing w:after="0"/>
        <w:jc w:val="both"/>
        <w:rPr>
          <w:rFonts w:ascii="Verdana" w:hAnsi="Verdana"/>
          <w:b/>
          <w:sz w:val="22"/>
          <w:szCs w:val="22"/>
          <w:lang w:val="en-GB"/>
        </w:rPr>
      </w:pPr>
    </w:p>
    <w:p w14:paraId="374064D4" w14:textId="0EFFABFE" w:rsidR="006665CB" w:rsidRDefault="006665CB" w:rsidP="006665CB">
      <w:pPr>
        <w:pStyle w:val="ListParagraph"/>
        <w:widowControl w:val="0"/>
        <w:numPr>
          <w:ilvl w:val="0"/>
          <w:numId w:val="12"/>
        </w:numPr>
        <w:autoSpaceDE w:val="0"/>
        <w:autoSpaceDN w:val="0"/>
        <w:adjustRightInd w:val="0"/>
        <w:spacing w:after="0"/>
        <w:rPr>
          <w:rFonts w:ascii="Verdana" w:eastAsiaTheme="minorEastAsia" w:hAnsi="Verdana" w:cs="Tahoma"/>
          <w:b/>
          <w:sz w:val="22"/>
          <w:szCs w:val="22"/>
        </w:rPr>
      </w:pPr>
      <w:r>
        <w:rPr>
          <w:rFonts w:ascii="Verdana" w:eastAsiaTheme="minorEastAsia" w:hAnsi="Verdana" w:cs="Tahoma"/>
          <w:b/>
          <w:sz w:val="22"/>
          <w:szCs w:val="22"/>
        </w:rPr>
        <w:t>Diploma Supplement,</w:t>
      </w:r>
    </w:p>
    <w:p w14:paraId="49BE94A3" w14:textId="0175D677" w:rsidR="006665CB" w:rsidRDefault="006665CB" w:rsidP="006665CB">
      <w:pPr>
        <w:pStyle w:val="ListParagraph"/>
        <w:widowControl w:val="0"/>
        <w:numPr>
          <w:ilvl w:val="0"/>
          <w:numId w:val="12"/>
        </w:numPr>
        <w:autoSpaceDE w:val="0"/>
        <w:autoSpaceDN w:val="0"/>
        <w:adjustRightInd w:val="0"/>
        <w:spacing w:after="0"/>
        <w:rPr>
          <w:rFonts w:ascii="Verdana" w:eastAsiaTheme="minorEastAsia" w:hAnsi="Verdana" w:cs="Tahoma"/>
          <w:b/>
          <w:sz w:val="22"/>
          <w:szCs w:val="22"/>
        </w:rPr>
      </w:pPr>
      <w:r>
        <w:rPr>
          <w:rFonts w:ascii="Verdana" w:eastAsiaTheme="minorEastAsia" w:hAnsi="Verdana" w:cs="Tahoma"/>
          <w:b/>
          <w:sz w:val="22"/>
          <w:szCs w:val="22"/>
        </w:rPr>
        <w:t>European transparency framework,</w:t>
      </w:r>
    </w:p>
    <w:p w14:paraId="03FEC14D" w14:textId="20B146A2" w:rsidR="006665CB" w:rsidRPr="006665CB" w:rsidRDefault="006665CB" w:rsidP="006665CB">
      <w:pPr>
        <w:pStyle w:val="ListParagraph"/>
        <w:widowControl w:val="0"/>
        <w:numPr>
          <w:ilvl w:val="0"/>
          <w:numId w:val="12"/>
        </w:numPr>
        <w:autoSpaceDE w:val="0"/>
        <w:autoSpaceDN w:val="0"/>
        <w:adjustRightInd w:val="0"/>
        <w:spacing w:after="0"/>
        <w:rPr>
          <w:rFonts w:ascii="Verdana" w:eastAsiaTheme="minorEastAsia" w:hAnsi="Verdana" w:cs="Tahoma"/>
          <w:b/>
          <w:sz w:val="22"/>
          <w:szCs w:val="22"/>
        </w:rPr>
      </w:pPr>
      <w:r>
        <w:rPr>
          <w:rFonts w:ascii="Verdana" w:eastAsiaTheme="minorEastAsia" w:hAnsi="Verdana" w:cs="Tahoma"/>
          <w:b/>
          <w:sz w:val="22"/>
          <w:szCs w:val="22"/>
        </w:rPr>
        <w:t>U-</w:t>
      </w:r>
      <w:proofErr w:type="spellStart"/>
      <w:r>
        <w:rPr>
          <w:rFonts w:ascii="Verdana" w:eastAsiaTheme="minorEastAsia" w:hAnsi="Verdana" w:cs="Tahoma"/>
          <w:b/>
          <w:sz w:val="22"/>
          <w:szCs w:val="22"/>
        </w:rPr>
        <w:t>Multirank</w:t>
      </w:r>
      <w:proofErr w:type="spellEnd"/>
      <w:r>
        <w:rPr>
          <w:rFonts w:ascii="Verdana" w:eastAsiaTheme="minorEastAsia" w:hAnsi="Verdana" w:cs="Tahoma"/>
          <w:b/>
          <w:sz w:val="22"/>
          <w:szCs w:val="22"/>
        </w:rPr>
        <w:t>.</w:t>
      </w:r>
    </w:p>
    <w:p w14:paraId="7BFD75B3" w14:textId="77777777" w:rsidR="007E4CFD" w:rsidRDefault="007E4CFD" w:rsidP="005D177F">
      <w:pPr>
        <w:widowControl w:val="0"/>
        <w:autoSpaceDE w:val="0"/>
        <w:autoSpaceDN w:val="0"/>
        <w:adjustRightInd w:val="0"/>
        <w:spacing w:after="0"/>
        <w:jc w:val="both"/>
        <w:rPr>
          <w:rFonts w:ascii="Verdana" w:eastAsiaTheme="minorEastAsia" w:hAnsi="Verdana" w:cs="Tahoma"/>
          <w:sz w:val="22"/>
          <w:szCs w:val="22"/>
        </w:rPr>
      </w:pPr>
    </w:p>
    <w:p w14:paraId="45994AB7" w14:textId="77777777" w:rsidR="007E4CFD" w:rsidRPr="005D177F" w:rsidRDefault="007E4CFD" w:rsidP="005D177F">
      <w:pPr>
        <w:widowControl w:val="0"/>
        <w:autoSpaceDE w:val="0"/>
        <w:autoSpaceDN w:val="0"/>
        <w:adjustRightInd w:val="0"/>
        <w:spacing w:after="0"/>
        <w:jc w:val="both"/>
        <w:rPr>
          <w:rFonts w:ascii="Verdana" w:hAnsi="Verdana"/>
          <w:sz w:val="22"/>
          <w:szCs w:val="22"/>
          <w:lang w:val="en-GB"/>
        </w:rPr>
      </w:pPr>
    </w:p>
    <w:p w14:paraId="5E58E362" w14:textId="09BF2F01" w:rsidR="00B168C5" w:rsidRDefault="007E4CFD" w:rsidP="00165731">
      <w:pPr>
        <w:widowControl w:val="0"/>
        <w:autoSpaceDE w:val="0"/>
        <w:autoSpaceDN w:val="0"/>
        <w:adjustRightInd w:val="0"/>
        <w:spacing w:after="0"/>
        <w:jc w:val="both"/>
        <w:rPr>
          <w:rFonts w:ascii="Verdana" w:hAnsi="Verdana"/>
          <w:sz w:val="22"/>
          <w:szCs w:val="22"/>
          <w:lang w:val="en-GB"/>
        </w:rPr>
      </w:pPr>
      <w:r w:rsidRPr="005D177F">
        <w:rPr>
          <w:rFonts w:ascii="Verdana" w:hAnsi="Verdana"/>
          <w:i/>
          <w:sz w:val="22"/>
          <w:szCs w:val="22"/>
          <w:lang w:val="en-GB"/>
        </w:rPr>
        <w:t>Document: Draft report by the Structural Reforms Working Group To The BFUG</w:t>
      </w:r>
    </w:p>
    <w:p w14:paraId="336FCDD2" w14:textId="280C9EAE" w:rsidR="00F8468E" w:rsidRPr="007E4CFD" w:rsidRDefault="007E4CFD" w:rsidP="005C789F">
      <w:pPr>
        <w:spacing w:after="120" w:line="276" w:lineRule="auto"/>
        <w:jc w:val="both"/>
        <w:rPr>
          <w:rFonts w:ascii="Verdana" w:hAnsi="Verdana"/>
          <w:i/>
          <w:sz w:val="22"/>
          <w:szCs w:val="22"/>
          <w:lang w:val="en-GB"/>
        </w:rPr>
      </w:pPr>
      <w:r>
        <w:rPr>
          <w:rFonts w:ascii="Verdana" w:hAnsi="Verdana"/>
          <w:sz w:val="22"/>
          <w:szCs w:val="22"/>
          <w:lang w:val="en-GB"/>
        </w:rPr>
        <w:t xml:space="preserve">                 </w:t>
      </w:r>
      <w:r w:rsidRPr="007E4CFD">
        <w:rPr>
          <w:rFonts w:ascii="Verdana" w:hAnsi="Verdana"/>
          <w:i/>
          <w:sz w:val="22"/>
          <w:szCs w:val="22"/>
          <w:lang w:val="en-GB"/>
        </w:rPr>
        <w:t>PPT by European Commission</w:t>
      </w:r>
      <w:r>
        <w:rPr>
          <w:rFonts w:ascii="Verdana" w:hAnsi="Verdana"/>
          <w:i/>
          <w:sz w:val="22"/>
          <w:szCs w:val="22"/>
          <w:lang w:val="en-GB"/>
        </w:rPr>
        <w:t xml:space="preserve"> on the latest developments on U-</w:t>
      </w:r>
      <w:proofErr w:type="spellStart"/>
      <w:r>
        <w:rPr>
          <w:rFonts w:ascii="Verdana" w:hAnsi="Verdana"/>
          <w:i/>
          <w:sz w:val="22"/>
          <w:szCs w:val="22"/>
          <w:lang w:val="en-GB"/>
        </w:rPr>
        <w:t>Multirank</w:t>
      </w:r>
      <w:proofErr w:type="spellEnd"/>
    </w:p>
    <w:p w14:paraId="26CB6221" w14:textId="105C842B" w:rsidR="00587A7A" w:rsidRPr="005D177F" w:rsidRDefault="00587A7A" w:rsidP="00587A7A">
      <w:pPr>
        <w:spacing w:after="120" w:line="276" w:lineRule="auto"/>
        <w:jc w:val="both"/>
        <w:rPr>
          <w:rFonts w:ascii="Verdana" w:hAnsi="Verdana"/>
          <w:sz w:val="22"/>
          <w:szCs w:val="22"/>
          <w:lang w:val="en-GB"/>
        </w:rPr>
      </w:pPr>
    </w:p>
    <w:p w14:paraId="083698C0" w14:textId="590833F8" w:rsidR="00E70162" w:rsidRDefault="00D94989" w:rsidP="00587A7A">
      <w:pPr>
        <w:spacing w:after="120" w:line="276" w:lineRule="auto"/>
        <w:jc w:val="both"/>
        <w:rPr>
          <w:rFonts w:ascii="Verdana" w:hAnsi="Verdana"/>
          <w:sz w:val="22"/>
          <w:szCs w:val="22"/>
          <w:lang w:val="en-GB"/>
        </w:rPr>
      </w:pPr>
      <w:r>
        <w:rPr>
          <w:rFonts w:ascii="Verdana" w:hAnsi="Verdana"/>
          <w:b/>
          <w:sz w:val="22"/>
          <w:szCs w:val="22"/>
          <w:lang w:val="en-GB"/>
        </w:rPr>
        <w:t xml:space="preserve">11:00-11:20 </w:t>
      </w:r>
      <w:r w:rsidRPr="00D94989">
        <w:rPr>
          <w:rFonts w:ascii="Verdana" w:hAnsi="Verdana"/>
          <w:sz w:val="22"/>
          <w:szCs w:val="22"/>
          <w:lang w:val="en-GB"/>
        </w:rPr>
        <w:t>Coffee break</w:t>
      </w:r>
    </w:p>
    <w:p w14:paraId="21D1D3BB" w14:textId="77777777" w:rsidR="00D94989" w:rsidRDefault="00D94989" w:rsidP="00D94989">
      <w:pPr>
        <w:widowControl w:val="0"/>
        <w:autoSpaceDE w:val="0"/>
        <w:autoSpaceDN w:val="0"/>
        <w:adjustRightInd w:val="0"/>
        <w:spacing w:after="0"/>
        <w:jc w:val="both"/>
        <w:rPr>
          <w:rFonts w:ascii="Verdana" w:eastAsiaTheme="minorEastAsia" w:hAnsi="Verdana" w:cs="Tahoma"/>
          <w:b/>
          <w:sz w:val="22"/>
          <w:szCs w:val="22"/>
        </w:rPr>
      </w:pPr>
    </w:p>
    <w:p w14:paraId="513F0710" w14:textId="3FF8EB99" w:rsidR="00D94989" w:rsidRDefault="00D94989" w:rsidP="00D94989">
      <w:pPr>
        <w:widowControl w:val="0"/>
        <w:autoSpaceDE w:val="0"/>
        <w:autoSpaceDN w:val="0"/>
        <w:adjustRightInd w:val="0"/>
        <w:spacing w:after="0"/>
        <w:jc w:val="both"/>
        <w:rPr>
          <w:rFonts w:ascii="Verdana" w:eastAsiaTheme="minorEastAsia" w:hAnsi="Verdana" w:cs="Tahoma"/>
          <w:b/>
          <w:sz w:val="22"/>
          <w:szCs w:val="22"/>
        </w:rPr>
      </w:pPr>
      <w:r>
        <w:rPr>
          <w:rFonts w:ascii="Verdana" w:eastAsiaTheme="minorEastAsia" w:hAnsi="Verdana" w:cs="Tahoma"/>
          <w:b/>
          <w:sz w:val="22"/>
          <w:szCs w:val="22"/>
        </w:rPr>
        <w:t>11:20-12:50</w:t>
      </w:r>
    </w:p>
    <w:p w14:paraId="79FED331" w14:textId="77777777" w:rsidR="00D94989" w:rsidRDefault="00D94989" w:rsidP="00D94989">
      <w:pPr>
        <w:widowControl w:val="0"/>
        <w:autoSpaceDE w:val="0"/>
        <w:autoSpaceDN w:val="0"/>
        <w:adjustRightInd w:val="0"/>
        <w:spacing w:after="0"/>
        <w:jc w:val="both"/>
        <w:rPr>
          <w:rFonts w:ascii="Verdana" w:eastAsiaTheme="minorEastAsia" w:hAnsi="Verdana" w:cs="Tahoma"/>
          <w:b/>
          <w:sz w:val="22"/>
          <w:szCs w:val="22"/>
        </w:rPr>
      </w:pPr>
    </w:p>
    <w:p w14:paraId="355E8AF7" w14:textId="0AB15CBA" w:rsidR="00D94989" w:rsidRPr="00D94989" w:rsidRDefault="00D94989" w:rsidP="00D94989">
      <w:pPr>
        <w:widowControl w:val="0"/>
        <w:autoSpaceDE w:val="0"/>
        <w:autoSpaceDN w:val="0"/>
        <w:adjustRightInd w:val="0"/>
        <w:spacing w:after="0"/>
        <w:jc w:val="both"/>
        <w:rPr>
          <w:rFonts w:ascii="Verdana" w:hAnsi="Verdana"/>
          <w:b/>
          <w:sz w:val="22"/>
          <w:szCs w:val="22"/>
          <w:lang w:val="en-GB"/>
        </w:rPr>
      </w:pPr>
      <w:r w:rsidRPr="00D94989">
        <w:rPr>
          <w:rFonts w:ascii="Verdana" w:eastAsiaTheme="minorEastAsia" w:hAnsi="Verdana" w:cs="Tahoma"/>
          <w:b/>
          <w:sz w:val="22"/>
          <w:szCs w:val="22"/>
        </w:rPr>
        <w:t xml:space="preserve">Discussion on transparency </w:t>
      </w:r>
      <w:r>
        <w:rPr>
          <w:rFonts w:ascii="Verdana" w:eastAsiaTheme="minorEastAsia" w:hAnsi="Verdana" w:cs="Tahoma"/>
          <w:b/>
          <w:sz w:val="22"/>
          <w:szCs w:val="22"/>
        </w:rPr>
        <w:t>(continued…)</w:t>
      </w:r>
    </w:p>
    <w:p w14:paraId="6F0F3483" w14:textId="77777777" w:rsidR="00D94989" w:rsidRPr="005D177F" w:rsidRDefault="00D94989" w:rsidP="00587A7A">
      <w:pPr>
        <w:spacing w:after="120" w:line="276" w:lineRule="auto"/>
        <w:jc w:val="both"/>
        <w:rPr>
          <w:rFonts w:ascii="Verdana" w:hAnsi="Verdana"/>
          <w:b/>
          <w:sz w:val="22"/>
          <w:szCs w:val="22"/>
          <w:lang w:val="en-GB"/>
        </w:rPr>
      </w:pPr>
    </w:p>
    <w:p w14:paraId="1E5EAF5D" w14:textId="77777777" w:rsidR="00EC142A" w:rsidRPr="005D177F" w:rsidRDefault="00EC142A" w:rsidP="002B1F7A">
      <w:pPr>
        <w:tabs>
          <w:tab w:val="left" w:pos="7046"/>
        </w:tabs>
        <w:rPr>
          <w:rFonts w:ascii="Verdana" w:hAnsi="Verdana"/>
          <w:b/>
          <w:sz w:val="22"/>
          <w:szCs w:val="22"/>
          <w:lang w:val="pt-PT"/>
        </w:rPr>
      </w:pPr>
    </w:p>
    <w:p w14:paraId="3AF7E15F" w14:textId="4D1C00F2" w:rsidR="005A2106" w:rsidRPr="005D177F" w:rsidRDefault="006665CB" w:rsidP="004D22FE">
      <w:pPr>
        <w:tabs>
          <w:tab w:val="left" w:pos="7046"/>
        </w:tabs>
        <w:rPr>
          <w:rFonts w:ascii="Verdana" w:hAnsi="Verdana"/>
          <w:b/>
          <w:sz w:val="22"/>
          <w:szCs w:val="22"/>
          <w:lang w:val="en-GB"/>
        </w:rPr>
      </w:pPr>
      <w:r>
        <w:rPr>
          <w:rFonts w:ascii="Verdana" w:hAnsi="Verdana"/>
          <w:b/>
          <w:sz w:val="22"/>
          <w:szCs w:val="22"/>
          <w:lang w:val="en-GB"/>
        </w:rPr>
        <w:t>12:</w:t>
      </w:r>
      <w:r w:rsidR="00D94989">
        <w:rPr>
          <w:rFonts w:ascii="Verdana" w:hAnsi="Verdana"/>
          <w:b/>
          <w:sz w:val="22"/>
          <w:szCs w:val="22"/>
          <w:lang w:val="en-GB"/>
        </w:rPr>
        <w:t>50-12:55</w:t>
      </w:r>
    </w:p>
    <w:p w14:paraId="185C8415" w14:textId="66A7788F" w:rsidR="008F149C" w:rsidRPr="008F149C" w:rsidRDefault="00D74CEE" w:rsidP="008F149C">
      <w:pPr>
        <w:pStyle w:val="ListParagraph"/>
        <w:numPr>
          <w:ilvl w:val="0"/>
          <w:numId w:val="1"/>
        </w:numPr>
        <w:rPr>
          <w:rFonts w:ascii="Verdana" w:hAnsi="Verdana"/>
          <w:b/>
          <w:sz w:val="22"/>
          <w:szCs w:val="22"/>
          <w:lang w:val="en-GB"/>
        </w:rPr>
      </w:pPr>
      <w:r w:rsidRPr="005D177F">
        <w:rPr>
          <w:rFonts w:ascii="Verdana" w:hAnsi="Verdana"/>
          <w:b/>
          <w:sz w:val="22"/>
          <w:szCs w:val="22"/>
          <w:lang w:val="en-GB"/>
        </w:rPr>
        <w:t xml:space="preserve">Next meeting of the EHEA </w:t>
      </w:r>
      <w:r w:rsidR="00CA68D0" w:rsidRPr="005D177F">
        <w:rPr>
          <w:rFonts w:ascii="Verdana" w:hAnsi="Verdana"/>
          <w:b/>
          <w:sz w:val="22"/>
          <w:szCs w:val="22"/>
          <w:lang w:val="en-GB"/>
        </w:rPr>
        <w:t>SR</w:t>
      </w:r>
      <w:r w:rsidRPr="005D177F">
        <w:rPr>
          <w:rFonts w:ascii="Verdana" w:hAnsi="Verdana"/>
          <w:b/>
          <w:sz w:val="22"/>
          <w:szCs w:val="22"/>
          <w:lang w:val="en-GB"/>
        </w:rPr>
        <w:t xml:space="preserve">WG, </w:t>
      </w:r>
      <w:r w:rsidR="00D94989">
        <w:rPr>
          <w:rFonts w:ascii="Verdana" w:hAnsi="Verdana"/>
          <w:b/>
          <w:sz w:val="22"/>
          <w:szCs w:val="22"/>
          <w:lang w:val="en-GB"/>
        </w:rPr>
        <w:t xml:space="preserve">September </w:t>
      </w:r>
      <w:r w:rsidR="008F149C">
        <w:rPr>
          <w:rFonts w:ascii="Verdana" w:hAnsi="Verdana"/>
          <w:b/>
          <w:sz w:val="22"/>
          <w:szCs w:val="22"/>
          <w:lang w:val="en-GB"/>
        </w:rPr>
        <w:t>16-17.</w:t>
      </w:r>
    </w:p>
    <w:p w14:paraId="45439A91" w14:textId="77777777" w:rsidR="00EA007F" w:rsidRPr="00EA007F" w:rsidRDefault="00EA007F" w:rsidP="00EA007F">
      <w:pPr>
        <w:rPr>
          <w:rFonts w:ascii="Verdana" w:hAnsi="Verdana"/>
          <w:b/>
          <w:sz w:val="22"/>
          <w:szCs w:val="22"/>
          <w:lang w:val="en-GB"/>
        </w:rPr>
      </w:pPr>
    </w:p>
    <w:p w14:paraId="60D20163" w14:textId="62283FCC" w:rsidR="004D22FE" w:rsidRPr="005D177F" w:rsidRDefault="00D94989" w:rsidP="004D22FE">
      <w:pPr>
        <w:rPr>
          <w:rFonts w:ascii="Verdana" w:hAnsi="Verdana"/>
          <w:b/>
          <w:sz w:val="22"/>
          <w:szCs w:val="22"/>
          <w:lang w:val="en-GB"/>
        </w:rPr>
      </w:pPr>
      <w:r>
        <w:rPr>
          <w:rFonts w:ascii="Verdana" w:hAnsi="Verdana"/>
          <w:b/>
          <w:sz w:val="22"/>
          <w:szCs w:val="22"/>
          <w:lang w:val="en-GB"/>
        </w:rPr>
        <w:t>12:55-13:00</w:t>
      </w:r>
    </w:p>
    <w:p w14:paraId="5E0C673C" w14:textId="21987DE6" w:rsidR="006D1598" w:rsidRPr="005D177F" w:rsidRDefault="006D1598" w:rsidP="005A2106">
      <w:pPr>
        <w:pStyle w:val="ListParagraph"/>
        <w:numPr>
          <w:ilvl w:val="0"/>
          <w:numId w:val="1"/>
        </w:numPr>
        <w:rPr>
          <w:rFonts w:ascii="Verdana" w:hAnsi="Verdana"/>
          <w:b/>
          <w:sz w:val="22"/>
          <w:szCs w:val="22"/>
          <w:lang w:val="en-GB"/>
        </w:rPr>
      </w:pPr>
      <w:r w:rsidRPr="005D177F">
        <w:rPr>
          <w:rFonts w:ascii="Verdana" w:hAnsi="Verdana"/>
          <w:b/>
          <w:sz w:val="22"/>
          <w:szCs w:val="22"/>
          <w:lang w:val="en-GB"/>
        </w:rPr>
        <w:t>AOB</w:t>
      </w:r>
    </w:p>
    <w:p w14:paraId="066357EC" w14:textId="77777777" w:rsidR="002C1F1B" w:rsidRPr="005D177F" w:rsidRDefault="002C1F1B" w:rsidP="002C1F1B">
      <w:pPr>
        <w:rPr>
          <w:rFonts w:ascii="Verdana" w:hAnsi="Verdana"/>
          <w:b/>
          <w:sz w:val="22"/>
          <w:szCs w:val="22"/>
          <w:lang w:val="en-GB"/>
        </w:rPr>
      </w:pPr>
    </w:p>
    <w:p w14:paraId="5A996EDD" w14:textId="77777777" w:rsidR="002C1F1B" w:rsidRPr="005D177F" w:rsidRDefault="002C1F1B" w:rsidP="002C1F1B">
      <w:pPr>
        <w:rPr>
          <w:rFonts w:ascii="Verdana" w:hAnsi="Verdana"/>
          <w:b/>
          <w:sz w:val="22"/>
          <w:szCs w:val="22"/>
          <w:lang w:val="en-GB"/>
        </w:rPr>
      </w:pPr>
    </w:p>
    <w:sectPr w:rsidR="002C1F1B" w:rsidRPr="005D177F" w:rsidSect="002552AF">
      <w:headerReference w:type="default" r:id="rId9"/>
      <w:pgSz w:w="11900" w:h="16840"/>
      <w:pgMar w:top="1440" w:right="701" w:bottom="1440" w:left="709"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412C4" w14:textId="77777777" w:rsidR="00895C49" w:rsidRDefault="00895C49" w:rsidP="00F025B0">
      <w:pPr>
        <w:spacing w:after="0"/>
      </w:pPr>
      <w:r>
        <w:separator/>
      </w:r>
    </w:p>
  </w:endnote>
  <w:endnote w:type="continuationSeparator" w:id="0">
    <w:p w14:paraId="4FFC5C1E" w14:textId="77777777" w:rsidR="00895C49" w:rsidRDefault="00895C49" w:rsidP="00F025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96CF1" w14:textId="77777777" w:rsidR="00895C49" w:rsidRDefault="00895C49" w:rsidP="00F025B0">
      <w:pPr>
        <w:spacing w:after="0"/>
      </w:pPr>
      <w:r>
        <w:separator/>
      </w:r>
    </w:p>
  </w:footnote>
  <w:footnote w:type="continuationSeparator" w:id="0">
    <w:p w14:paraId="704E19DB" w14:textId="77777777" w:rsidR="00895C49" w:rsidRDefault="00895C49" w:rsidP="00F025B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1361B" w14:textId="069565A8" w:rsidR="00212D9F" w:rsidRPr="00876ABD" w:rsidRDefault="00212D9F" w:rsidP="00F025B0">
    <w:pPr>
      <w:spacing w:after="120"/>
      <w:rPr>
        <w:ins w:id="1" w:author="Bologna 2" w:date="2013-11-26T16:40:00Z"/>
        <w:rFonts w:cs="Calibri"/>
        <w:b/>
        <w:sz w:val="28"/>
      </w:rPr>
    </w:pPr>
    <w:ins w:id="2" w:author="Bologna 2" w:date="2013-11-26T16:40:00Z">
      <w:r>
        <w:rPr>
          <w:noProof/>
        </w:rPr>
        <w:drawing>
          <wp:anchor distT="0" distB="0" distL="114300" distR="114300" simplePos="0" relativeHeight="251660288" behindDoc="0" locked="0" layoutInCell="1" allowOverlap="1" wp14:anchorId="40FF7A5C" wp14:editId="6B03A9C9">
            <wp:simplePos x="0" y="0"/>
            <wp:positionH relativeFrom="column">
              <wp:posOffset>-80645</wp:posOffset>
            </wp:positionH>
            <wp:positionV relativeFrom="paragraph">
              <wp:posOffset>-335280</wp:posOffset>
            </wp:positionV>
            <wp:extent cx="671195" cy="914400"/>
            <wp:effectExtent l="0" t="0" r="0" b="0"/>
            <wp:wrapNone/>
            <wp:docPr id="2" name="Picture 0" descr="BP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P_mi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195" cy="914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405E6BA" wp14:editId="11C6ADC6">
            <wp:simplePos x="0" y="0"/>
            <wp:positionH relativeFrom="column">
              <wp:posOffset>4457700</wp:posOffset>
            </wp:positionH>
            <wp:positionV relativeFrom="paragraph">
              <wp:posOffset>-335280</wp:posOffset>
            </wp:positionV>
            <wp:extent cx="914400" cy="909320"/>
            <wp:effectExtent l="0" t="0" r="0" b="5080"/>
            <wp:wrapNone/>
            <wp:docPr id="1" name="Picture 1" descr="EHEA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EA_mi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909320"/>
                    </a:xfrm>
                    <a:prstGeom prst="rect">
                      <a:avLst/>
                    </a:prstGeom>
                    <a:noFill/>
                  </pic:spPr>
                </pic:pic>
              </a:graphicData>
            </a:graphic>
            <wp14:sizeRelH relativeFrom="page">
              <wp14:pctWidth>0</wp14:pctWidth>
            </wp14:sizeRelH>
            <wp14:sizeRelV relativeFrom="page">
              <wp14:pctHeight>0</wp14:pctHeight>
            </wp14:sizeRelV>
          </wp:anchor>
        </w:drawing>
      </w:r>
      <w:r>
        <w:tab/>
      </w:r>
      <w:r>
        <w:rPr>
          <w:sz w:val="28"/>
        </w:rPr>
        <w:t xml:space="preserve">                    </w:t>
      </w:r>
    </w:ins>
  </w:p>
  <w:p w14:paraId="3F3556B1" w14:textId="77777777" w:rsidR="00212D9F" w:rsidRDefault="00212D9F" w:rsidP="00F025B0">
    <w:pPr>
      <w:pStyle w:val="Header"/>
      <w:rPr>
        <w:ins w:id="3" w:author="Bologna 2" w:date="2013-11-26T16:40:00Z"/>
      </w:rPr>
    </w:pPr>
  </w:p>
  <w:p w14:paraId="19231EED" w14:textId="77777777" w:rsidR="00212D9F" w:rsidRDefault="00212D9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0C1"/>
    <w:multiLevelType w:val="hybridMultilevel"/>
    <w:tmpl w:val="0AD033BE"/>
    <w:lvl w:ilvl="0" w:tplc="0409000F">
      <w:start w:val="1"/>
      <w:numFmt w:val="decimal"/>
      <w:lvlText w:val="%1."/>
      <w:lvlJc w:val="left"/>
      <w:pPr>
        <w:ind w:left="360" w:hanging="360"/>
      </w:pPr>
      <w:rPr>
        <w:b/>
      </w:rPr>
    </w:lvl>
    <w:lvl w:ilvl="1" w:tplc="CA0EFAF8">
      <w:start w:val="1"/>
      <w:numFmt w:val="lowerLetter"/>
      <w:lvlText w:val="%2)"/>
      <w:lvlJc w:val="left"/>
      <w:pPr>
        <w:tabs>
          <w:tab w:val="num" w:pos="1080"/>
        </w:tabs>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7C94D76"/>
    <w:multiLevelType w:val="hybridMultilevel"/>
    <w:tmpl w:val="F822D7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B6D18"/>
    <w:multiLevelType w:val="hybridMultilevel"/>
    <w:tmpl w:val="F0ACB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C6B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307F8B"/>
    <w:multiLevelType w:val="hybridMultilevel"/>
    <w:tmpl w:val="85C69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322B30"/>
    <w:multiLevelType w:val="multilevel"/>
    <w:tmpl w:val="D40455EE"/>
    <w:lvl w:ilvl="0">
      <w:start w:val="1"/>
      <w:numFmt w:val="decimal"/>
      <w:lvlText w:val="%1."/>
      <w:lvlJc w:val="left"/>
      <w:pPr>
        <w:ind w:left="360" w:hanging="360"/>
      </w:pPr>
      <w:rPr>
        <w:rFonts w:cs="Times New Roman"/>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nsid w:val="1FB81FE7"/>
    <w:multiLevelType w:val="multilevel"/>
    <w:tmpl w:val="7EB45EC4"/>
    <w:lvl w:ilvl="0">
      <w:start w:val="1"/>
      <w:numFmt w:val="decimal"/>
      <w:lvlText w:val="%1."/>
      <w:lvlJc w:val="left"/>
      <w:pPr>
        <w:ind w:left="360" w:hanging="360"/>
      </w:pPr>
      <w:rPr>
        <w:rFonts w:cs="Times New Roman"/>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nsid w:val="2ED26924"/>
    <w:multiLevelType w:val="multilevel"/>
    <w:tmpl w:val="4148B6FA"/>
    <w:lvl w:ilvl="0">
      <w:start w:val="1"/>
      <w:numFmt w:val="decimal"/>
      <w:lvlText w:val="%1."/>
      <w:lvlJc w:val="left"/>
      <w:pPr>
        <w:ind w:left="360" w:hanging="360"/>
      </w:pPr>
      <w:rPr>
        <w:rFonts w:cs="Times New Roman"/>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
    <w:nsid w:val="391D5D61"/>
    <w:multiLevelType w:val="hybridMultilevel"/>
    <w:tmpl w:val="29A02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682036"/>
    <w:multiLevelType w:val="hybridMultilevel"/>
    <w:tmpl w:val="E652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9172AF"/>
    <w:multiLevelType w:val="hybridMultilevel"/>
    <w:tmpl w:val="EE246E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F5304B5"/>
    <w:multiLevelType w:val="multilevel"/>
    <w:tmpl w:val="220EFEFC"/>
    <w:lvl w:ilvl="0">
      <w:start w:val="1"/>
      <w:numFmt w:val="decimal"/>
      <w:lvlText w:val="%1."/>
      <w:lvlJc w:val="left"/>
      <w:pPr>
        <w:ind w:left="360" w:hanging="360"/>
      </w:pPr>
      <w:rPr>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nsid w:val="48466B74"/>
    <w:multiLevelType w:val="hybridMultilevel"/>
    <w:tmpl w:val="0D7A4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19325C"/>
    <w:multiLevelType w:val="hybridMultilevel"/>
    <w:tmpl w:val="50C29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E04FB9"/>
    <w:multiLevelType w:val="hybridMultilevel"/>
    <w:tmpl w:val="DC9AA2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3E0A2B"/>
    <w:multiLevelType w:val="hybridMultilevel"/>
    <w:tmpl w:val="F67C7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C14954"/>
    <w:multiLevelType w:val="multilevel"/>
    <w:tmpl w:val="8C9A9B42"/>
    <w:lvl w:ilvl="0">
      <w:start w:val="1"/>
      <w:numFmt w:val="decimal"/>
      <w:lvlText w:val="%1."/>
      <w:lvlJc w:val="left"/>
      <w:pPr>
        <w:ind w:left="360" w:hanging="360"/>
      </w:pPr>
      <w:rPr>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7">
    <w:nsid w:val="711E59E0"/>
    <w:multiLevelType w:val="multilevel"/>
    <w:tmpl w:val="9A10E644"/>
    <w:lvl w:ilvl="0">
      <w:start w:val="1"/>
      <w:numFmt w:val="decimal"/>
      <w:lvlText w:val="%1."/>
      <w:lvlJc w:val="left"/>
      <w:pPr>
        <w:ind w:left="360" w:hanging="360"/>
      </w:pPr>
      <w:rPr>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0"/>
  </w:num>
  <w:num w:numId="2">
    <w:abstractNumId w:val="5"/>
  </w:num>
  <w:num w:numId="3">
    <w:abstractNumId w:val="4"/>
  </w:num>
  <w:num w:numId="4">
    <w:abstractNumId w:val="6"/>
  </w:num>
  <w:num w:numId="5">
    <w:abstractNumId w:val="2"/>
  </w:num>
  <w:num w:numId="6">
    <w:abstractNumId w:val="7"/>
  </w:num>
  <w:num w:numId="7">
    <w:abstractNumId w:val="15"/>
  </w:num>
  <w:num w:numId="8">
    <w:abstractNumId w:val="8"/>
  </w:num>
  <w:num w:numId="9">
    <w:abstractNumId w:val="17"/>
  </w:num>
  <w:num w:numId="10">
    <w:abstractNumId w:val="10"/>
  </w:num>
  <w:num w:numId="11">
    <w:abstractNumId w:val="14"/>
  </w:num>
  <w:num w:numId="12">
    <w:abstractNumId w:val="9"/>
  </w:num>
  <w:num w:numId="13">
    <w:abstractNumId w:val="12"/>
  </w:num>
  <w:num w:numId="14">
    <w:abstractNumId w:val="1"/>
  </w:num>
  <w:num w:numId="15">
    <w:abstractNumId w:val="11"/>
  </w:num>
  <w:num w:numId="16">
    <w:abstractNumId w:val="13"/>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6D3"/>
    <w:rsid w:val="000108BD"/>
    <w:rsid w:val="000438C2"/>
    <w:rsid w:val="000576CD"/>
    <w:rsid w:val="0006172D"/>
    <w:rsid w:val="00076F33"/>
    <w:rsid w:val="00080A5E"/>
    <w:rsid w:val="000B0CF8"/>
    <w:rsid w:val="000D52FE"/>
    <w:rsid w:val="000D5B3C"/>
    <w:rsid w:val="00151655"/>
    <w:rsid w:val="001538B3"/>
    <w:rsid w:val="001542B6"/>
    <w:rsid w:val="00165731"/>
    <w:rsid w:val="00195F9D"/>
    <w:rsid w:val="001B4900"/>
    <w:rsid w:val="001B5315"/>
    <w:rsid w:val="001F10D7"/>
    <w:rsid w:val="00203BA9"/>
    <w:rsid w:val="00212D9F"/>
    <w:rsid w:val="0023436D"/>
    <w:rsid w:val="002552AF"/>
    <w:rsid w:val="002711EE"/>
    <w:rsid w:val="002B1F7A"/>
    <w:rsid w:val="002C1F1B"/>
    <w:rsid w:val="002D302D"/>
    <w:rsid w:val="00321030"/>
    <w:rsid w:val="003275F2"/>
    <w:rsid w:val="00397802"/>
    <w:rsid w:val="003A20CF"/>
    <w:rsid w:val="003C09CB"/>
    <w:rsid w:val="003C4D9A"/>
    <w:rsid w:val="00426BF9"/>
    <w:rsid w:val="004834F7"/>
    <w:rsid w:val="004D22FE"/>
    <w:rsid w:val="004D344E"/>
    <w:rsid w:val="004F67EB"/>
    <w:rsid w:val="005002BC"/>
    <w:rsid w:val="00510EBB"/>
    <w:rsid w:val="00557A96"/>
    <w:rsid w:val="00587A7A"/>
    <w:rsid w:val="005A2106"/>
    <w:rsid w:val="005C789F"/>
    <w:rsid w:val="005D177F"/>
    <w:rsid w:val="005F426F"/>
    <w:rsid w:val="00602312"/>
    <w:rsid w:val="00630FA1"/>
    <w:rsid w:val="00642CCB"/>
    <w:rsid w:val="006665CB"/>
    <w:rsid w:val="00670EE5"/>
    <w:rsid w:val="006A6AA1"/>
    <w:rsid w:val="006D1598"/>
    <w:rsid w:val="006F14C2"/>
    <w:rsid w:val="0072239D"/>
    <w:rsid w:val="007436D3"/>
    <w:rsid w:val="00746FAB"/>
    <w:rsid w:val="00757EF4"/>
    <w:rsid w:val="00767BC8"/>
    <w:rsid w:val="00781E6C"/>
    <w:rsid w:val="007A2182"/>
    <w:rsid w:val="007B5428"/>
    <w:rsid w:val="007E386E"/>
    <w:rsid w:val="007E4CFD"/>
    <w:rsid w:val="00803E4D"/>
    <w:rsid w:val="00853E32"/>
    <w:rsid w:val="00864416"/>
    <w:rsid w:val="00895C49"/>
    <w:rsid w:val="008B44A1"/>
    <w:rsid w:val="008F149C"/>
    <w:rsid w:val="00911A36"/>
    <w:rsid w:val="009361EB"/>
    <w:rsid w:val="009856AA"/>
    <w:rsid w:val="009F35F8"/>
    <w:rsid w:val="00A06B31"/>
    <w:rsid w:val="00A22A9C"/>
    <w:rsid w:val="00A32476"/>
    <w:rsid w:val="00AA65FF"/>
    <w:rsid w:val="00B168C5"/>
    <w:rsid w:val="00BB1C14"/>
    <w:rsid w:val="00C10C39"/>
    <w:rsid w:val="00C47507"/>
    <w:rsid w:val="00C81D21"/>
    <w:rsid w:val="00CA68D0"/>
    <w:rsid w:val="00CB407E"/>
    <w:rsid w:val="00D05866"/>
    <w:rsid w:val="00D1131C"/>
    <w:rsid w:val="00D31B52"/>
    <w:rsid w:val="00D327B6"/>
    <w:rsid w:val="00D74CEE"/>
    <w:rsid w:val="00D754F2"/>
    <w:rsid w:val="00D827DD"/>
    <w:rsid w:val="00D94989"/>
    <w:rsid w:val="00DA0662"/>
    <w:rsid w:val="00DA719F"/>
    <w:rsid w:val="00DC6E34"/>
    <w:rsid w:val="00E012E0"/>
    <w:rsid w:val="00E21637"/>
    <w:rsid w:val="00E22E84"/>
    <w:rsid w:val="00E70162"/>
    <w:rsid w:val="00E766EB"/>
    <w:rsid w:val="00E90DBE"/>
    <w:rsid w:val="00EA007F"/>
    <w:rsid w:val="00EB2FB9"/>
    <w:rsid w:val="00EC142A"/>
    <w:rsid w:val="00EC2A23"/>
    <w:rsid w:val="00EC6AF9"/>
    <w:rsid w:val="00EF5B0F"/>
    <w:rsid w:val="00F025B0"/>
    <w:rsid w:val="00F03CC6"/>
    <w:rsid w:val="00F424F4"/>
    <w:rsid w:val="00F43F2B"/>
    <w:rsid w:val="00F540FF"/>
    <w:rsid w:val="00F63001"/>
    <w:rsid w:val="00F72732"/>
    <w:rsid w:val="00F8468E"/>
    <w:rsid w:val="00FD0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5D3D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6D3"/>
    <w:pPr>
      <w:spacing w:after="200"/>
    </w:pPr>
    <w:rPr>
      <w:rFonts w:ascii="Times New Roman" w:eastAsia="Calibri" w:hAnsi="Times New Roman" w:cs="Times New Roman"/>
    </w:rPr>
  </w:style>
  <w:style w:type="paragraph" w:styleId="Heading1">
    <w:name w:val="heading 1"/>
    <w:basedOn w:val="Normal"/>
    <w:next w:val="Normal"/>
    <w:link w:val="Heading1Char"/>
    <w:qFormat/>
    <w:rsid w:val="005C789F"/>
    <w:pPr>
      <w:tabs>
        <w:tab w:val="left" w:pos="5280"/>
      </w:tabs>
      <w:spacing w:after="120"/>
      <w:jc w:val="both"/>
      <w:outlineLvl w:val="0"/>
    </w:pPr>
    <w:rPr>
      <w:rFonts w:ascii="Verdana" w:eastAsia="Times New Roman" w:hAnsi="Verdana"/>
      <w:b/>
      <w:bCs/>
      <w:caps/>
      <w:szCs w:val="20"/>
      <w:lang w:val="en-GB"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89F"/>
    <w:pPr>
      <w:ind w:left="720"/>
      <w:contextualSpacing/>
    </w:pPr>
  </w:style>
  <w:style w:type="character" w:customStyle="1" w:styleId="Heading1Char">
    <w:name w:val="Heading 1 Char"/>
    <w:basedOn w:val="DefaultParagraphFont"/>
    <w:link w:val="Heading1"/>
    <w:rsid w:val="005C789F"/>
    <w:rPr>
      <w:rFonts w:ascii="Verdana" w:eastAsia="Times New Roman" w:hAnsi="Verdana" w:cs="Times New Roman"/>
      <w:b/>
      <w:bCs/>
      <w:caps/>
      <w:szCs w:val="20"/>
      <w:lang w:val="en-GB" w:eastAsia="nl-NL"/>
    </w:rPr>
  </w:style>
  <w:style w:type="paragraph" w:styleId="BalloonText">
    <w:name w:val="Balloon Text"/>
    <w:basedOn w:val="Normal"/>
    <w:link w:val="BalloonTextChar"/>
    <w:uiPriority w:val="99"/>
    <w:semiHidden/>
    <w:unhideWhenUsed/>
    <w:rsid w:val="00F846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68E"/>
    <w:rPr>
      <w:rFonts w:ascii="Tahoma" w:eastAsia="Calibri" w:hAnsi="Tahoma" w:cs="Tahoma"/>
      <w:sz w:val="16"/>
      <w:szCs w:val="16"/>
    </w:rPr>
  </w:style>
  <w:style w:type="character" w:styleId="CommentReference">
    <w:name w:val="annotation reference"/>
    <w:basedOn w:val="DefaultParagraphFont"/>
    <w:uiPriority w:val="99"/>
    <w:semiHidden/>
    <w:unhideWhenUsed/>
    <w:rsid w:val="00F8468E"/>
    <w:rPr>
      <w:sz w:val="16"/>
      <w:szCs w:val="16"/>
    </w:rPr>
  </w:style>
  <w:style w:type="paragraph" w:styleId="CommentText">
    <w:name w:val="annotation text"/>
    <w:basedOn w:val="Normal"/>
    <w:link w:val="CommentTextChar"/>
    <w:uiPriority w:val="99"/>
    <w:semiHidden/>
    <w:unhideWhenUsed/>
    <w:rsid w:val="00F8468E"/>
    <w:rPr>
      <w:sz w:val="20"/>
      <w:szCs w:val="20"/>
    </w:rPr>
  </w:style>
  <w:style w:type="character" w:customStyle="1" w:styleId="CommentTextChar">
    <w:name w:val="Comment Text Char"/>
    <w:basedOn w:val="DefaultParagraphFont"/>
    <w:link w:val="CommentText"/>
    <w:uiPriority w:val="99"/>
    <w:semiHidden/>
    <w:rsid w:val="00F8468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468E"/>
    <w:rPr>
      <w:b/>
      <w:bCs/>
    </w:rPr>
  </w:style>
  <w:style w:type="character" w:customStyle="1" w:styleId="CommentSubjectChar">
    <w:name w:val="Comment Subject Char"/>
    <w:basedOn w:val="CommentTextChar"/>
    <w:link w:val="CommentSubject"/>
    <w:uiPriority w:val="99"/>
    <w:semiHidden/>
    <w:rsid w:val="00F8468E"/>
    <w:rPr>
      <w:rFonts w:ascii="Times New Roman" w:eastAsia="Calibri" w:hAnsi="Times New Roman" w:cs="Times New Roman"/>
      <w:b/>
      <w:bCs/>
      <w:sz w:val="20"/>
      <w:szCs w:val="20"/>
    </w:rPr>
  </w:style>
  <w:style w:type="paragraph" w:styleId="Header">
    <w:name w:val="header"/>
    <w:basedOn w:val="Normal"/>
    <w:link w:val="HeaderChar"/>
    <w:uiPriority w:val="99"/>
    <w:unhideWhenUsed/>
    <w:rsid w:val="00F025B0"/>
    <w:pPr>
      <w:tabs>
        <w:tab w:val="center" w:pos="4320"/>
        <w:tab w:val="right" w:pos="8640"/>
      </w:tabs>
      <w:spacing w:after="0"/>
    </w:pPr>
  </w:style>
  <w:style w:type="character" w:customStyle="1" w:styleId="HeaderChar">
    <w:name w:val="Header Char"/>
    <w:basedOn w:val="DefaultParagraphFont"/>
    <w:link w:val="Header"/>
    <w:uiPriority w:val="99"/>
    <w:rsid w:val="00F025B0"/>
    <w:rPr>
      <w:rFonts w:ascii="Times New Roman" w:eastAsia="Calibri" w:hAnsi="Times New Roman" w:cs="Times New Roman"/>
    </w:rPr>
  </w:style>
  <w:style w:type="paragraph" w:styleId="Footer">
    <w:name w:val="footer"/>
    <w:basedOn w:val="Normal"/>
    <w:link w:val="FooterChar"/>
    <w:uiPriority w:val="99"/>
    <w:unhideWhenUsed/>
    <w:rsid w:val="00F025B0"/>
    <w:pPr>
      <w:tabs>
        <w:tab w:val="center" w:pos="4320"/>
        <w:tab w:val="right" w:pos="8640"/>
      </w:tabs>
      <w:spacing w:after="0"/>
    </w:pPr>
  </w:style>
  <w:style w:type="character" w:customStyle="1" w:styleId="FooterChar">
    <w:name w:val="Footer Char"/>
    <w:basedOn w:val="DefaultParagraphFont"/>
    <w:link w:val="Footer"/>
    <w:uiPriority w:val="99"/>
    <w:rsid w:val="00F025B0"/>
    <w:rPr>
      <w:rFonts w:ascii="Times New Roman" w:eastAsia="Calibri" w:hAnsi="Times New Roman" w:cs="Times New Roman"/>
    </w:rPr>
  </w:style>
  <w:style w:type="character" w:styleId="Hyperlink">
    <w:name w:val="Hyperlink"/>
    <w:basedOn w:val="DefaultParagraphFont"/>
    <w:uiPriority w:val="99"/>
    <w:unhideWhenUsed/>
    <w:rsid w:val="001B531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6D3"/>
    <w:pPr>
      <w:spacing w:after="200"/>
    </w:pPr>
    <w:rPr>
      <w:rFonts w:ascii="Times New Roman" w:eastAsia="Calibri" w:hAnsi="Times New Roman" w:cs="Times New Roman"/>
    </w:rPr>
  </w:style>
  <w:style w:type="paragraph" w:styleId="Heading1">
    <w:name w:val="heading 1"/>
    <w:basedOn w:val="Normal"/>
    <w:next w:val="Normal"/>
    <w:link w:val="Heading1Char"/>
    <w:qFormat/>
    <w:rsid w:val="005C789F"/>
    <w:pPr>
      <w:tabs>
        <w:tab w:val="left" w:pos="5280"/>
      </w:tabs>
      <w:spacing w:after="120"/>
      <w:jc w:val="both"/>
      <w:outlineLvl w:val="0"/>
    </w:pPr>
    <w:rPr>
      <w:rFonts w:ascii="Verdana" w:eastAsia="Times New Roman" w:hAnsi="Verdana"/>
      <w:b/>
      <w:bCs/>
      <w:caps/>
      <w:szCs w:val="20"/>
      <w:lang w:val="en-GB"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89F"/>
    <w:pPr>
      <w:ind w:left="720"/>
      <w:contextualSpacing/>
    </w:pPr>
  </w:style>
  <w:style w:type="character" w:customStyle="1" w:styleId="Heading1Char">
    <w:name w:val="Heading 1 Char"/>
    <w:basedOn w:val="DefaultParagraphFont"/>
    <w:link w:val="Heading1"/>
    <w:rsid w:val="005C789F"/>
    <w:rPr>
      <w:rFonts w:ascii="Verdana" w:eastAsia="Times New Roman" w:hAnsi="Verdana" w:cs="Times New Roman"/>
      <w:b/>
      <w:bCs/>
      <w:caps/>
      <w:szCs w:val="20"/>
      <w:lang w:val="en-GB" w:eastAsia="nl-NL"/>
    </w:rPr>
  </w:style>
  <w:style w:type="paragraph" w:styleId="BalloonText">
    <w:name w:val="Balloon Text"/>
    <w:basedOn w:val="Normal"/>
    <w:link w:val="BalloonTextChar"/>
    <w:uiPriority w:val="99"/>
    <w:semiHidden/>
    <w:unhideWhenUsed/>
    <w:rsid w:val="00F846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68E"/>
    <w:rPr>
      <w:rFonts w:ascii="Tahoma" w:eastAsia="Calibri" w:hAnsi="Tahoma" w:cs="Tahoma"/>
      <w:sz w:val="16"/>
      <w:szCs w:val="16"/>
    </w:rPr>
  </w:style>
  <w:style w:type="character" w:styleId="CommentReference">
    <w:name w:val="annotation reference"/>
    <w:basedOn w:val="DefaultParagraphFont"/>
    <w:uiPriority w:val="99"/>
    <w:semiHidden/>
    <w:unhideWhenUsed/>
    <w:rsid w:val="00F8468E"/>
    <w:rPr>
      <w:sz w:val="16"/>
      <w:szCs w:val="16"/>
    </w:rPr>
  </w:style>
  <w:style w:type="paragraph" w:styleId="CommentText">
    <w:name w:val="annotation text"/>
    <w:basedOn w:val="Normal"/>
    <w:link w:val="CommentTextChar"/>
    <w:uiPriority w:val="99"/>
    <w:semiHidden/>
    <w:unhideWhenUsed/>
    <w:rsid w:val="00F8468E"/>
    <w:rPr>
      <w:sz w:val="20"/>
      <w:szCs w:val="20"/>
    </w:rPr>
  </w:style>
  <w:style w:type="character" w:customStyle="1" w:styleId="CommentTextChar">
    <w:name w:val="Comment Text Char"/>
    <w:basedOn w:val="DefaultParagraphFont"/>
    <w:link w:val="CommentText"/>
    <w:uiPriority w:val="99"/>
    <w:semiHidden/>
    <w:rsid w:val="00F8468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468E"/>
    <w:rPr>
      <w:b/>
      <w:bCs/>
    </w:rPr>
  </w:style>
  <w:style w:type="character" w:customStyle="1" w:styleId="CommentSubjectChar">
    <w:name w:val="Comment Subject Char"/>
    <w:basedOn w:val="CommentTextChar"/>
    <w:link w:val="CommentSubject"/>
    <w:uiPriority w:val="99"/>
    <w:semiHidden/>
    <w:rsid w:val="00F8468E"/>
    <w:rPr>
      <w:rFonts w:ascii="Times New Roman" w:eastAsia="Calibri" w:hAnsi="Times New Roman" w:cs="Times New Roman"/>
      <w:b/>
      <w:bCs/>
      <w:sz w:val="20"/>
      <w:szCs w:val="20"/>
    </w:rPr>
  </w:style>
  <w:style w:type="paragraph" w:styleId="Header">
    <w:name w:val="header"/>
    <w:basedOn w:val="Normal"/>
    <w:link w:val="HeaderChar"/>
    <w:uiPriority w:val="99"/>
    <w:unhideWhenUsed/>
    <w:rsid w:val="00F025B0"/>
    <w:pPr>
      <w:tabs>
        <w:tab w:val="center" w:pos="4320"/>
        <w:tab w:val="right" w:pos="8640"/>
      </w:tabs>
      <w:spacing w:after="0"/>
    </w:pPr>
  </w:style>
  <w:style w:type="character" w:customStyle="1" w:styleId="HeaderChar">
    <w:name w:val="Header Char"/>
    <w:basedOn w:val="DefaultParagraphFont"/>
    <w:link w:val="Header"/>
    <w:uiPriority w:val="99"/>
    <w:rsid w:val="00F025B0"/>
    <w:rPr>
      <w:rFonts w:ascii="Times New Roman" w:eastAsia="Calibri" w:hAnsi="Times New Roman" w:cs="Times New Roman"/>
    </w:rPr>
  </w:style>
  <w:style w:type="paragraph" w:styleId="Footer">
    <w:name w:val="footer"/>
    <w:basedOn w:val="Normal"/>
    <w:link w:val="FooterChar"/>
    <w:uiPriority w:val="99"/>
    <w:unhideWhenUsed/>
    <w:rsid w:val="00F025B0"/>
    <w:pPr>
      <w:tabs>
        <w:tab w:val="center" w:pos="4320"/>
        <w:tab w:val="right" w:pos="8640"/>
      </w:tabs>
      <w:spacing w:after="0"/>
    </w:pPr>
  </w:style>
  <w:style w:type="character" w:customStyle="1" w:styleId="FooterChar">
    <w:name w:val="Footer Char"/>
    <w:basedOn w:val="DefaultParagraphFont"/>
    <w:link w:val="Footer"/>
    <w:uiPriority w:val="99"/>
    <w:rsid w:val="00F025B0"/>
    <w:rPr>
      <w:rFonts w:ascii="Times New Roman" w:eastAsia="Calibri" w:hAnsi="Times New Roman" w:cs="Times New Roman"/>
    </w:rPr>
  </w:style>
  <w:style w:type="character" w:styleId="Hyperlink">
    <w:name w:val="Hyperlink"/>
    <w:basedOn w:val="DefaultParagraphFont"/>
    <w:uiPriority w:val="99"/>
    <w:unhideWhenUsed/>
    <w:rsid w:val="001B53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6" Type="http://schemas.openxmlformats.org/officeDocument/2006/relationships/webSettings" Target="webSettings.xml"/><Relationship Id="rId11" Type="http://schemas.openxmlformats.org/officeDocument/2006/relationships/theme" Target="theme/theme1.xml"/><Relationship Id="rId1" Type="http://schemas.openxmlformats.org/officeDocument/2006/relationships/customXml" Target="../customXml/item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DE67F24-29D8-4441-904D-60EE3052B844}"/>
</file>

<file path=customXml/itemProps2.xml><?xml version="1.0" encoding="utf-8"?>
<ds:datastoreItem xmlns:ds="http://schemas.openxmlformats.org/officeDocument/2006/customXml" ds:itemID="{5078B713-75D7-4F20-B672-DB17BACB9E3A}"/>
</file>

<file path=customXml/itemProps3.xml><?xml version="1.0" encoding="utf-8"?>
<ds:datastoreItem xmlns:ds="http://schemas.openxmlformats.org/officeDocument/2006/customXml" ds:itemID="{006553B0-A9CD-48B9-B0B0-B777D6BE8FBE}"/>
</file>

<file path=customXml/itemProps4.xml><?xml version="1.0" encoding="utf-8"?>
<ds:datastoreItem xmlns:ds="http://schemas.openxmlformats.org/officeDocument/2006/customXml" ds:itemID="{F886DDFD-B7BC-4B90-8C78-B7E8351FA292}"/>
</file>

<file path=docProps/app.xml><?xml version="1.0" encoding="utf-8"?>
<Properties xmlns="http://schemas.openxmlformats.org/officeDocument/2006/extended-properties" xmlns:vt="http://schemas.openxmlformats.org/officeDocument/2006/docPropsVTypes">
  <Template>Normal.dotm</Template>
  <TotalTime>0</TotalTime>
  <Pages>3</Pages>
  <Words>482</Words>
  <Characters>2752</Characters>
  <Application>Microsoft Macintosh Word</Application>
  <DocSecurity>0</DocSecurity>
  <Lines>22</Lines>
  <Paragraphs>6</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Council of Europe</Company>
  <LinksUpToDate>false</LinksUpToDate>
  <CharactersWithSpaces>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Bologna 2</dc:creator>
  <cp:lastModifiedBy>Bologna 2</cp:lastModifiedBy>
  <cp:revision>2</cp:revision>
  <cp:lastPrinted>2014-05-05T10:50:00Z</cp:lastPrinted>
  <dcterms:created xsi:type="dcterms:W3CDTF">2014-05-27T08:22:00Z</dcterms:created>
  <dcterms:modified xsi:type="dcterms:W3CDTF">2014-05-27T08:22:00Z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