
<file path=[Content_Types].xml><?xml version="1.0" encoding="utf-8"?>
<Types xmlns="http://schemas.openxmlformats.org/package/2006/content-types">
  <Override PartName="/word/footnotes.xml" ContentType="application/vnd.openxmlformats-officedocument.wordprocessingml.footnotes+xml"/>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emf" ContentType="image/x-emf"/>
  <Default Extension="jpeg" ContentType="image/jpeg"/>
  <Default Extension="rels" ContentType="application/vnd.openxmlformats-package.relationships+xml"/>
  <Default Extension="xml" ContentType="application/xml"/>
  <Default Extension="docx" ContentType="application/vnd.openxmlformats-officedocument.wordprocessingml.documen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endnotes.xml" ContentType="application/vnd.openxmlformats-officedocument.wordprocessingml.endnotes+xml"/>
  <Override PartName="/docProps/app.xml" ContentType="application/vnd.openxmlformats-officedocument.extended-properties+xml"/>
  <Default Extension="pptx" ContentType="application/vnd.openxmlformats-officedocument.presentationml.presentation"/>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Default Extension="doc" ContentType="application/msword"/>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8CC45B4" w14:textId="77777777" w:rsidR="0006172D" w:rsidRPr="00A17CF1" w:rsidRDefault="0006172D" w:rsidP="0069300E">
      <w:pPr>
        <w:spacing w:after="120" w:line="23" w:lineRule="atLeast"/>
        <w:jc w:val="both"/>
        <w:rPr>
          <w:rFonts w:ascii="Verdana" w:hAnsi="Verdana"/>
          <w:b/>
          <w:sz w:val="22"/>
          <w:szCs w:val="22"/>
          <w:lang w:val="en-GB" w:eastAsia="pl-PL"/>
        </w:rPr>
      </w:pPr>
      <w:bookmarkStart w:id="0" w:name="_GoBack"/>
      <w:bookmarkEnd w:id="0"/>
    </w:p>
    <w:p w14:paraId="5FB7DCEE" w14:textId="7289D1D0" w:rsidR="005C789F" w:rsidRPr="00A17CF1" w:rsidRDefault="005C789F" w:rsidP="0069300E">
      <w:pPr>
        <w:spacing w:after="120" w:line="23" w:lineRule="atLeast"/>
        <w:jc w:val="center"/>
        <w:rPr>
          <w:rFonts w:ascii="Verdana" w:hAnsi="Verdana"/>
          <w:b/>
          <w:sz w:val="22"/>
          <w:szCs w:val="22"/>
          <w:lang w:val="en-GB"/>
        </w:rPr>
      </w:pPr>
      <w:r w:rsidRPr="00A17CF1">
        <w:rPr>
          <w:rFonts w:ascii="Verdana" w:hAnsi="Verdana"/>
          <w:b/>
          <w:sz w:val="22"/>
          <w:szCs w:val="22"/>
          <w:lang w:val="en-GB"/>
        </w:rPr>
        <w:t>EHEA Working Group on Structural Reform</w:t>
      </w:r>
      <w:r w:rsidR="00D168B8" w:rsidRPr="00A17CF1">
        <w:rPr>
          <w:rFonts w:ascii="Verdana" w:hAnsi="Verdana"/>
          <w:b/>
          <w:sz w:val="22"/>
          <w:szCs w:val="22"/>
          <w:lang w:val="en-GB"/>
        </w:rPr>
        <w:t>s</w:t>
      </w:r>
    </w:p>
    <w:p w14:paraId="2BA3776B" w14:textId="60BFD890" w:rsidR="005C789F" w:rsidRPr="00A17CF1" w:rsidRDefault="004834F7" w:rsidP="0069300E">
      <w:pPr>
        <w:tabs>
          <w:tab w:val="center" w:pos="5245"/>
          <w:tab w:val="left" w:pos="7800"/>
        </w:tabs>
        <w:spacing w:after="120" w:line="23" w:lineRule="atLeast"/>
        <w:jc w:val="both"/>
        <w:rPr>
          <w:rFonts w:ascii="Verdana" w:hAnsi="Verdana"/>
          <w:b/>
          <w:sz w:val="22"/>
          <w:szCs w:val="22"/>
          <w:lang w:val="en-GB"/>
        </w:rPr>
      </w:pPr>
      <w:r w:rsidRPr="00A17CF1">
        <w:rPr>
          <w:rFonts w:ascii="Verdana" w:hAnsi="Verdana"/>
          <w:b/>
          <w:sz w:val="22"/>
          <w:szCs w:val="22"/>
          <w:lang w:val="en-GB"/>
        </w:rPr>
        <w:tab/>
      </w:r>
      <w:r w:rsidR="00D168B8" w:rsidRPr="00A17CF1">
        <w:rPr>
          <w:rFonts w:ascii="Verdana" w:hAnsi="Verdana"/>
          <w:b/>
          <w:sz w:val="22"/>
          <w:szCs w:val="22"/>
          <w:lang w:val="en-GB"/>
        </w:rPr>
        <w:t>6</w:t>
      </w:r>
      <w:r w:rsidR="00D168B8" w:rsidRPr="00A17CF1">
        <w:rPr>
          <w:rFonts w:ascii="Verdana" w:hAnsi="Verdana"/>
          <w:b/>
          <w:sz w:val="22"/>
          <w:szCs w:val="22"/>
          <w:vertAlign w:val="superscript"/>
          <w:lang w:val="en-GB"/>
        </w:rPr>
        <w:t>th</w:t>
      </w:r>
      <w:r w:rsidR="00D168B8" w:rsidRPr="00A17CF1">
        <w:rPr>
          <w:rFonts w:ascii="Verdana" w:hAnsi="Verdana"/>
          <w:b/>
          <w:sz w:val="22"/>
          <w:szCs w:val="22"/>
          <w:lang w:val="en-GB"/>
        </w:rPr>
        <w:t xml:space="preserve"> Meeting, Warszawa, 27-28 May 2014</w:t>
      </w:r>
      <w:r w:rsidRPr="00A17CF1">
        <w:rPr>
          <w:rFonts w:ascii="Verdana" w:hAnsi="Verdana"/>
          <w:b/>
          <w:sz w:val="22"/>
          <w:szCs w:val="22"/>
          <w:lang w:val="en-GB"/>
        </w:rPr>
        <w:tab/>
      </w:r>
    </w:p>
    <w:p w14:paraId="1CCEB847" w14:textId="54C1CF2D" w:rsidR="003A20CF" w:rsidRPr="00A17CF1" w:rsidRDefault="00D168B8" w:rsidP="0069300E">
      <w:pPr>
        <w:spacing w:after="120" w:line="23" w:lineRule="atLeast"/>
        <w:jc w:val="center"/>
        <w:rPr>
          <w:rFonts w:ascii="Verdana" w:hAnsi="Verdana"/>
          <w:b/>
          <w:sz w:val="22"/>
          <w:szCs w:val="22"/>
          <w:lang w:val="en-GB"/>
        </w:rPr>
      </w:pPr>
      <w:r w:rsidRPr="00A17CF1">
        <w:rPr>
          <w:rFonts w:ascii="Verdana" w:hAnsi="Verdana"/>
          <w:b/>
          <w:sz w:val="22"/>
          <w:szCs w:val="22"/>
          <w:lang w:val="en-GB"/>
        </w:rPr>
        <w:t>DRAFT MINUTES</w:t>
      </w:r>
    </w:p>
    <w:p w14:paraId="39291F5C" w14:textId="75C74E95" w:rsidR="005C789F" w:rsidRPr="00A17CF1" w:rsidRDefault="005C789F" w:rsidP="0069300E">
      <w:pPr>
        <w:spacing w:after="120" w:line="23" w:lineRule="atLeast"/>
        <w:jc w:val="both"/>
        <w:rPr>
          <w:rFonts w:ascii="Verdana" w:hAnsi="Verdana"/>
          <w:b/>
          <w:i/>
          <w:sz w:val="22"/>
          <w:szCs w:val="22"/>
          <w:lang w:val="en-GB"/>
        </w:rPr>
      </w:pPr>
    </w:p>
    <w:tbl>
      <w:tblPr>
        <w:tblW w:w="9923" w:type="dxa"/>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4928"/>
        <w:gridCol w:w="4995"/>
      </w:tblGrid>
      <w:tr w:rsidR="006C72A9" w:rsidRPr="001362DC" w14:paraId="10240900" w14:textId="77777777" w:rsidTr="006C72A9">
        <w:trPr>
          <w:trHeight w:val="250"/>
        </w:trPr>
        <w:tc>
          <w:tcPr>
            <w:tcW w:w="49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76AF2EE" w14:textId="77777777" w:rsidR="006C72A9" w:rsidRPr="001362DC" w:rsidRDefault="006C72A9" w:rsidP="006C72A9">
            <w:pPr>
              <w:pStyle w:val="Body"/>
              <w:spacing w:after="40" w:line="24" w:lineRule="atLeast"/>
              <w:ind w:left="142" w:right="142"/>
              <w:jc w:val="both"/>
              <w:rPr>
                <w:rFonts w:ascii="Verdana" w:hAnsi="Verdana"/>
                <w:sz w:val="20"/>
                <w:szCs w:val="20"/>
                <w:lang w:val="en-GB"/>
              </w:rPr>
            </w:pPr>
            <w:r w:rsidRPr="001362DC">
              <w:rPr>
                <w:rFonts w:ascii="Verdana" w:hAnsi="Verdana"/>
                <w:b/>
                <w:bCs/>
                <w:i/>
                <w:iCs/>
                <w:sz w:val="20"/>
                <w:szCs w:val="20"/>
                <w:lang w:val="en-GB"/>
              </w:rPr>
              <w:t xml:space="preserve">   Name</w:t>
            </w:r>
          </w:p>
        </w:tc>
        <w:tc>
          <w:tcPr>
            <w:tcW w:w="499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CF64E3A" w14:textId="77777777" w:rsidR="006C72A9" w:rsidRPr="001362DC" w:rsidRDefault="006C72A9" w:rsidP="006C72A9">
            <w:pPr>
              <w:pStyle w:val="Body"/>
              <w:spacing w:after="40" w:line="24" w:lineRule="atLeast"/>
              <w:ind w:left="142" w:right="142"/>
              <w:jc w:val="both"/>
              <w:rPr>
                <w:rFonts w:ascii="Verdana" w:hAnsi="Verdana"/>
                <w:sz w:val="20"/>
                <w:szCs w:val="20"/>
                <w:lang w:val="en-GB"/>
              </w:rPr>
            </w:pPr>
            <w:r w:rsidRPr="001362DC">
              <w:rPr>
                <w:rFonts w:ascii="Verdana" w:hAnsi="Verdana"/>
                <w:b/>
                <w:bCs/>
                <w:i/>
                <w:iCs/>
                <w:sz w:val="20"/>
                <w:szCs w:val="20"/>
                <w:lang w:val="en-GB"/>
              </w:rPr>
              <w:t xml:space="preserve"> Country / Organisation</w:t>
            </w:r>
          </w:p>
        </w:tc>
      </w:tr>
      <w:tr w:rsidR="006C72A9" w:rsidRPr="001362DC" w14:paraId="3BAA186A" w14:textId="77777777" w:rsidTr="006C72A9">
        <w:trPr>
          <w:trHeight w:val="250"/>
        </w:trPr>
        <w:tc>
          <w:tcPr>
            <w:tcW w:w="49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179F747" w14:textId="77777777" w:rsidR="006C72A9" w:rsidRPr="001362DC" w:rsidRDefault="006C72A9" w:rsidP="006C72A9">
            <w:pPr>
              <w:pStyle w:val="Body"/>
              <w:spacing w:after="40" w:line="24" w:lineRule="atLeast"/>
              <w:ind w:left="142" w:right="142"/>
              <w:jc w:val="both"/>
              <w:rPr>
                <w:rFonts w:ascii="Verdana" w:hAnsi="Verdana"/>
                <w:sz w:val="20"/>
                <w:szCs w:val="20"/>
                <w:lang w:val="en-GB"/>
              </w:rPr>
            </w:pPr>
            <w:proofErr w:type="spellStart"/>
            <w:r w:rsidRPr="001362DC">
              <w:rPr>
                <w:rFonts w:ascii="Verdana" w:hAnsi="Verdana"/>
                <w:sz w:val="20"/>
                <w:szCs w:val="20"/>
                <w:lang w:val="en-GB"/>
              </w:rPr>
              <w:t>Sjur</w:t>
            </w:r>
            <w:proofErr w:type="spellEnd"/>
            <w:r w:rsidRPr="001362DC">
              <w:rPr>
                <w:rFonts w:ascii="Verdana" w:hAnsi="Verdana"/>
                <w:sz w:val="20"/>
                <w:szCs w:val="20"/>
                <w:lang w:val="en-GB"/>
              </w:rPr>
              <w:t xml:space="preserve"> Bergan, (Co-Chair)</w:t>
            </w:r>
          </w:p>
        </w:tc>
        <w:tc>
          <w:tcPr>
            <w:tcW w:w="499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F103410" w14:textId="77777777" w:rsidR="006C72A9" w:rsidRPr="001362DC" w:rsidRDefault="006C72A9" w:rsidP="006C72A9">
            <w:pPr>
              <w:pStyle w:val="Body"/>
              <w:spacing w:after="40" w:line="24" w:lineRule="atLeast"/>
              <w:ind w:left="142" w:right="142"/>
              <w:jc w:val="both"/>
              <w:rPr>
                <w:rFonts w:ascii="Verdana" w:hAnsi="Verdana"/>
                <w:sz w:val="20"/>
                <w:szCs w:val="20"/>
                <w:lang w:val="en-GB"/>
              </w:rPr>
            </w:pPr>
            <w:r w:rsidRPr="001362DC">
              <w:rPr>
                <w:rFonts w:ascii="Verdana" w:hAnsi="Verdana"/>
                <w:sz w:val="20"/>
                <w:szCs w:val="20"/>
                <w:lang w:val="en-GB"/>
              </w:rPr>
              <w:t>Council of Europe</w:t>
            </w:r>
          </w:p>
        </w:tc>
      </w:tr>
      <w:tr w:rsidR="006C72A9" w:rsidRPr="001362DC" w14:paraId="34486773" w14:textId="77777777" w:rsidTr="006C72A9">
        <w:trPr>
          <w:trHeight w:val="250"/>
        </w:trPr>
        <w:tc>
          <w:tcPr>
            <w:tcW w:w="49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77762BE" w14:textId="77777777" w:rsidR="006C72A9" w:rsidRPr="001362DC" w:rsidRDefault="006C72A9" w:rsidP="006C72A9">
            <w:pPr>
              <w:pStyle w:val="Body"/>
              <w:spacing w:after="40" w:line="24" w:lineRule="atLeast"/>
              <w:ind w:left="142" w:right="142"/>
              <w:jc w:val="both"/>
              <w:rPr>
                <w:rFonts w:ascii="Verdana" w:hAnsi="Verdana"/>
                <w:sz w:val="20"/>
                <w:szCs w:val="20"/>
                <w:lang w:val="en-GB"/>
              </w:rPr>
            </w:pPr>
            <w:r w:rsidRPr="001362DC">
              <w:rPr>
                <w:rFonts w:ascii="Verdana" w:hAnsi="Verdana"/>
                <w:sz w:val="20"/>
                <w:szCs w:val="20"/>
                <w:lang w:val="en-GB"/>
              </w:rPr>
              <w:t xml:space="preserve">Noël </w:t>
            </w:r>
            <w:proofErr w:type="spellStart"/>
            <w:r w:rsidRPr="001362DC">
              <w:rPr>
                <w:rFonts w:ascii="Verdana" w:hAnsi="Verdana"/>
                <w:sz w:val="20"/>
                <w:szCs w:val="20"/>
                <w:lang w:val="en-GB"/>
              </w:rPr>
              <w:t>Vercruysse</w:t>
            </w:r>
            <w:proofErr w:type="spellEnd"/>
            <w:r w:rsidRPr="001362DC">
              <w:rPr>
                <w:rFonts w:ascii="Verdana" w:hAnsi="Verdana"/>
                <w:sz w:val="20"/>
                <w:szCs w:val="20"/>
                <w:lang w:val="en-GB"/>
              </w:rPr>
              <w:t>, (Co-Chair)</w:t>
            </w:r>
          </w:p>
        </w:tc>
        <w:tc>
          <w:tcPr>
            <w:tcW w:w="499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A13CA66" w14:textId="77777777" w:rsidR="006C72A9" w:rsidRPr="001362DC" w:rsidRDefault="006C72A9" w:rsidP="006C72A9">
            <w:pPr>
              <w:pStyle w:val="Body"/>
              <w:spacing w:after="40" w:line="24" w:lineRule="atLeast"/>
              <w:ind w:left="142" w:right="142"/>
              <w:jc w:val="both"/>
              <w:rPr>
                <w:rFonts w:ascii="Verdana" w:hAnsi="Verdana"/>
                <w:sz w:val="20"/>
                <w:szCs w:val="20"/>
                <w:lang w:val="en-GB"/>
              </w:rPr>
            </w:pPr>
            <w:r w:rsidRPr="001362DC">
              <w:rPr>
                <w:rFonts w:ascii="Verdana" w:hAnsi="Verdana"/>
                <w:sz w:val="20"/>
                <w:szCs w:val="20"/>
                <w:lang w:val="en-GB"/>
              </w:rPr>
              <w:t>Belgium/Flemish Community</w:t>
            </w:r>
          </w:p>
        </w:tc>
      </w:tr>
      <w:tr w:rsidR="006C72A9" w:rsidRPr="001362DC" w14:paraId="38029C63" w14:textId="77777777" w:rsidTr="006C72A9">
        <w:trPr>
          <w:trHeight w:val="250"/>
        </w:trPr>
        <w:tc>
          <w:tcPr>
            <w:tcW w:w="49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8B569B0" w14:textId="77777777" w:rsidR="006C72A9" w:rsidRPr="001362DC" w:rsidRDefault="006C72A9" w:rsidP="006C72A9">
            <w:pPr>
              <w:pStyle w:val="Body"/>
              <w:spacing w:after="40" w:line="24" w:lineRule="atLeast"/>
              <w:ind w:left="142" w:right="142"/>
              <w:jc w:val="both"/>
              <w:rPr>
                <w:rFonts w:ascii="Verdana" w:hAnsi="Verdana"/>
                <w:sz w:val="20"/>
                <w:szCs w:val="20"/>
                <w:lang w:val="en-GB"/>
              </w:rPr>
            </w:pPr>
            <w:proofErr w:type="spellStart"/>
            <w:r w:rsidRPr="001362DC">
              <w:rPr>
                <w:rFonts w:ascii="Verdana" w:hAnsi="Verdana"/>
                <w:sz w:val="20"/>
                <w:szCs w:val="20"/>
                <w:lang w:val="en-GB"/>
              </w:rPr>
              <w:t>Bartłomiej</w:t>
            </w:r>
            <w:proofErr w:type="spellEnd"/>
            <w:r w:rsidRPr="001362DC">
              <w:rPr>
                <w:rFonts w:ascii="Verdana" w:hAnsi="Verdana"/>
                <w:sz w:val="20"/>
                <w:szCs w:val="20"/>
                <w:lang w:val="en-GB"/>
              </w:rPr>
              <w:t xml:space="preserve"> </w:t>
            </w:r>
            <w:proofErr w:type="spellStart"/>
            <w:r w:rsidRPr="001362DC">
              <w:rPr>
                <w:rFonts w:ascii="Verdana" w:hAnsi="Verdana"/>
                <w:sz w:val="20"/>
                <w:szCs w:val="20"/>
                <w:lang w:val="en-GB"/>
              </w:rPr>
              <w:t>Banaszak</w:t>
            </w:r>
            <w:proofErr w:type="spellEnd"/>
            <w:r w:rsidRPr="001362DC">
              <w:rPr>
                <w:rFonts w:ascii="Verdana" w:hAnsi="Verdana"/>
                <w:sz w:val="20"/>
                <w:szCs w:val="20"/>
                <w:lang w:val="en-GB"/>
              </w:rPr>
              <w:t>, (Co-Chair)</w:t>
            </w:r>
          </w:p>
        </w:tc>
        <w:tc>
          <w:tcPr>
            <w:tcW w:w="499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2A466A5" w14:textId="77777777" w:rsidR="006C72A9" w:rsidRPr="001362DC" w:rsidRDefault="006C72A9" w:rsidP="006C72A9">
            <w:pPr>
              <w:pStyle w:val="Body"/>
              <w:spacing w:after="40" w:line="24" w:lineRule="atLeast"/>
              <w:ind w:left="142" w:right="142"/>
              <w:jc w:val="both"/>
              <w:rPr>
                <w:rFonts w:ascii="Verdana" w:hAnsi="Verdana"/>
                <w:sz w:val="20"/>
                <w:szCs w:val="20"/>
                <w:lang w:val="en-GB"/>
              </w:rPr>
            </w:pPr>
            <w:r w:rsidRPr="001362DC">
              <w:rPr>
                <w:rFonts w:ascii="Verdana" w:hAnsi="Verdana"/>
                <w:sz w:val="20"/>
                <w:szCs w:val="20"/>
                <w:lang w:val="en-GB"/>
              </w:rPr>
              <w:t>Poland</w:t>
            </w:r>
          </w:p>
        </w:tc>
      </w:tr>
      <w:tr w:rsidR="006C72A9" w:rsidRPr="001362DC" w14:paraId="470015E8" w14:textId="77777777" w:rsidTr="006C72A9">
        <w:trPr>
          <w:trHeight w:val="250"/>
        </w:trPr>
        <w:tc>
          <w:tcPr>
            <w:tcW w:w="49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73650A3" w14:textId="77777777" w:rsidR="006C72A9" w:rsidRPr="001362DC" w:rsidRDefault="006C72A9" w:rsidP="006C72A9">
            <w:pPr>
              <w:pStyle w:val="Body"/>
              <w:spacing w:after="40" w:line="24" w:lineRule="atLeast"/>
              <w:ind w:left="142" w:right="142"/>
              <w:jc w:val="both"/>
              <w:rPr>
                <w:rFonts w:ascii="Verdana" w:hAnsi="Verdana"/>
                <w:sz w:val="20"/>
                <w:szCs w:val="20"/>
                <w:lang w:val="en-GB"/>
              </w:rPr>
            </w:pPr>
            <w:r w:rsidRPr="001362DC">
              <w:rPr>
                <w:rFonts w:ascii="Verdana" w:hAnsi="Verdana"/>
                <w:sz w:val="20"/>
                <w:szCs w:val="20"/>
                <w:lang w:val="en-GB"/>
              </w:rPr>
              <w:t xml:space="preserve">Padre Friedrich </w:t>
            </w:r>
            <w:proofErr w:type="spellStart"/>
            <w:r w:rsidRPr="001362DC">
              <w:rPr>
                <w:rFonts w:ascii="Verdana" w:hAnsi="Verdana"/>
                <w:sz w:val="20"/>
                <w:szCs w:val="20"/>
                <w:lang w:val="en-GB"/>
              </w:rPr>
              <w:t>Bechina</w:t>
            </w:r>
            <w:proofErr w:type="spellEnd"/>
            <w:r w:rsidRPr="001362DC">
              <w:rPr>
                <w:rFonts w:ascii="Verdana" w:hAnsi="Verdana"/>
                <w:sz w:val="20"/>
                <w:szCs w:val="20"/>
                <w:lang w:val="en-GB"/>
              </w:rPr>
              <w:t>, (Co-Chair)</w:t>
            </w:r>
          </w:p>
        </w:tc>
        <w:tc>
          <w:tcPr>
            <w:tcW w:w="499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9C072C7" w14:textId="77777777" w:rsidR="006C72A9" w:rsidRPr="001362DC" w:rsidRDefault="006C72A9" w:rsidP="006C72A9">
            <w:pPr>
              <w:pStyle w:val="Body"/>
              <w:spacing w:after="40" w:line="24" w:lineRule="atLeast"/>
              <w:ind w:left="142" w:right="142"/>
              <w:jc w:val="both"/>
              <w:rPr>
                <w:rFonts w:ascii="Verdana" w:hAnsi="Verdana"/>
                <w:sz w:val="20"/>
                <w:szCs w:val="20"/>
                <w:lang w:val="en-GB"/>
              </w:rPr>
            </w:pPr>
            <w:r w:rsidRPr="001362DC">
              <w:rPr>
                <w:rFonts w:ascii="Verdana" w:hAnsi="Verdana"/>
                <w:sz w:val="20"/>
                <w:szCs w:val="20"/>
                <w:lang w:val="en-GB"/>
              </w:rPr>
              <w:t>Holy See</w:t>
            </w:r>
          </w:p>
        </w:tc>
      </w:tr>
      <w:tr w:rsidR="006C72A9" w:rsidRPr="001362DC" w14:paraId="169949A9" w14:textId="77777777" w:rsidTr="006C72A9">
        <w:trPr>
          <w:trHeight w:val="250"/>
        </w:trPr>
        <w:tc>
          <w:tcPr>
            <w:tcW w:w="49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9554869" w14:textId="77777777" w:rsidR="006C72A9" w:rsidRPr="001362DC" w:rsidRDefault="006C72A9" w:rsidP="006C72A9">
            <w:pPr>
              <w:pStyle w:val="Body"/>
              <w:spacing w:after="40" w:line="24" w:lineRule="atLeast"/>
              <w:ind w:left="142" w:right="142"/>
              <w:jc w:val="both"/>
              <w:rPr>
                <w:rFonts w:ascii="Verdana" w:hAnsi="Verdana"/>
                <w:sz w:val="20"/>
                <w:szCs w:val="20"/>
                <w:lang w:val="en-GB"/>
              </w:rPr>
            </w:pPr>
            <w:proofErr w:type="spellStart"/>
            <w:r w:rsidRPr="001362DC">
              <w:rPr>
                <w:rFonts w:ascii="Verdana" w:hAnsi="Verdana"/>
                <w:sz w:val="20"/>
                <w:szCs w:val="20"/>
                <w:lang w:val="en-GB"/>
              </w:rPr>
              <w:t>Marzia</w:t>
            </w:r>
            <w:proofErr w:type="spellEnd"/>
            <w:r w:rsidRPr="001362DC">
              <w:rPr>
                <w:rFonts w:ascii="Verdana" w:hAnsi="Verdana"/>
                <w:sz w:val="20"/>
                <w:szCs w:val="20"/>
                <w:lang w:val="en-GB"/>
              </w:rPr>
              <w:t xml:space="preserve"> </w:t>
            </w:r>
            <w:proofErr w:type="spellStart"/>
            <w:r w:rsidRPr="001362DC">
              <w:rPr>
                <w:rFonts w:ascii="Verdana" w:hAnsi="Verdana"/>
                <w:sz w:val="20"/>
                <w:szCs w:val="20"/>
                <w:lang w:val="en-GB"/>
              </w:rPr>
              <w:t>Foroni</w:t>
            </w:r>
            <w:proofErr w:type="spellEnd"/>
            <w:r w:rsidRPr="001362DC">
              <w:rPr>
                <w:rFonts w:ascii="Verdana" w:hAnsi="Verdana"/>
                <w:sz w:val="20"/>
                <w:szCs w:val="20"/>
                <w:lang w:val="en-GB"/>
              </w:rPr>
              <w:t xml:space="preserve"> </w:t>
            </w:r>
          </w:p>
        </w:tc>
        <w:tc>
          <w:tcPr>
            <w:tcW w:w="499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7C7C9E7" w14:textId="77777777" w:rsidR="006C72A9" w:rsidRPr="001362DC" w:rsidRDefault="006C72A9" w:rsidP="006C72A9">
            <w:pPr>
              <w:pStyle w:val="Body"/>
              <w:spacing w:after="40" w:line="24" w:lineRule="atLeast"/>
              <w:ind w:left="142" w:right="142"/>
              <w:jc w:val="both"/>
              <w:rPr>
                <w:rFonts w:ascii="Verdana" w:hAnsi="Verdana"/>
                <w:sz w:val="20"/>
                <w:szCs w:val="20"/>
                <w:lang w:val="en-GB"/>
              </w:rPr>
            </w:pPr>
            <w:r w:rsidRPr="001362DC">
              <w:rPr>
                <w:rFonts w:ascii="Verdana" w:hAnsi="Verdana"/>
                <w:sz w:val="20"/>
                <w:szCs w:val="20"/>
                <w:lang w:val="en-GB"/>
              </w:rPr>
              <w:t>Italy</w:t>
            </w:r>
          </w:p>
        </w:tc>
      </w:tr>
      <w:tr w:rsidR="006C72A9" w:rsidRPr="001362DC" w14:paraId="533C911A" w14:textId="77777777" w:rsidTr="006C72A9">
        <w:trPr>
          <w:trHeight w:val="250"/>
        </w:trPr>
        <w:tc>
          <w:tcPr>
            <w:tcW w:w="49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1AB885A" w14:textId="77777777" w:rsidR="006C72A9" w:rsidRPr="001362DC" w:rsidRDefault="006C72A9" w:rsidP="006C72A9">
            <w:pPr>
              <w:pStyle w:val="Body"/>
              <w:spacing w:after="40" w:line="24" w:lineRule="atLeast"/>
              <w:ind w:left="142" w:right="142"/>
              <w:jc w:val="both"/>
              <w:rPr>
                <w:rFonts w:ascii="Verdana" w:hAnsi="Verdana"/>
                <w:sz w:val="20"/>
                <w:szCs w:val="20"/>
                <w:lang w:val="en-GB"/>
              </w:rPr>
            </w:pPr>
            <w:proofErr w:type="spellStart"/>
            <w:r w:rsidRPr="001362DC">
              <w:rPr>
                <w:rFonts w:ascii="Verdana" w:hAnsi="Verdana"/>
                <w:sz w:val="20"/>
                <w:szCs w:val="20"/>
                <w:lang w:val="en-GB"/>
              </w:rPr>
              <w:t>Arkadi</w:t>
            </w:r>
            <w:proofErr w:type="spellEnd"/>
            <w:r w:rsidRPr="001362DC">
              <w:rPr>
                <w:rFonts w:ascii="Verdana" w:hAnsi="Verdana"/>
                <w:sz w:val="20"/>
                <w:szCs w:val="20"/>
                <w:lang w:val="en-GB"/>
              </w:rPr>
              <w:t xml:space="preserve"> </w:t>
            </w:r>
            <w:proofErr w:type="spellStart"/>
            <w:r w:rsidRPr="001362DC">
              <w:rPr>
                <w:rFonts w:ascii="Verdana" w:hAnsi="Verdana"/>
                <w:sz w:val="20"/>
                <w:szCs w:val="20"/>
                <w:lang w:val="en-GB"/>
              </w:rPr>
              <w:t>Papoyan</w:t>
            </w:r>
            <w:proofErr w:type="spellEnd"/>
          </w:p>
        </w:tc>
        <w:tc>
          <w:tcPr>
            <w:tcW w:w="499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C9AA1C2" w14:textId="77777777" w:rsidR="006C72A9" w:rsidRPr="001362DC" w:rsidRDefault="006C72A9" w:rsidP="006C72A9">
            <w:pPr>
              <w:pStyle w:val="Body"/>
              <w:spacing w:after="40" w:line="24" w:lineRule="atLeast"/>
              <w:ind w:left="142" w:right="142"/>
              <w:jc w:val="both"/>
              <w:rPr>
                <w:rFonts w:ascii="Verdana" w:hAnsi="Verdana"/>
                <w:sz w:val="20"/>
                <w:szCs w:val="20"/>
                <w:lang w:val="en-GB"/>
              </w:rPr>
            </w:pPr>
            <w:r w:rsidRPr="001362DC">
              <w:rPr>
                <w:rFonts w:ascii="Verdana" w:hAnsi="Verdana"/>
                <w:sz w:val="20"/>
                <w:szCs w:val="20"/>
                <w:lang w:val="en-GB"/>
              </w:rPr>
              <w:t>Armenia</w:t>
            </w:r>
          </w:p>
        </w:tc>
      </w:tr>
      <w:tr w:rsidR="006C72A9" w:rsidRPr="001362DC" w14:paraId="763CC1A1" w14:textId="77777777" w:rsidTr="006C72A9">
        <w:trPr>
          <w:trHeight w:val="250"/>
        </w:trPr>
        <w:tc>
          <w:tcPr>
            <w:tcW w:w="49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5977593" w14:textId="77777777" w:rsidR="006C72A9" w:rsidRPr="001362DC" w:rsidRDefault="006C72A9" w:rsidP="006C72A9">
            <w:pPr>
              <w:pStyle w:val="Body"/>
              <w:spacing w:after="40" w:line="24" w:lineRule="atLeast"/>
              <w:ind w:left="142" w:right="142"/>
              <w:jc w:val="both"/>
              <w:rPr>
                <w:rFonts w:ascii="Verdana" w:hAnsi="Verdana"/>
                <w:sz w:val="20"/>
                <w:szCs w:val="20"/>
                <w:lang w:val="en-GB"/>
              </w:rPr>
            </w:pPr>
            <w:r w:rsidRPr="001362DC">
              <w:rPr>
                <w:rFonts w:ascii="Verdana" w:hAnsi="Verdana"/>
                <w:sz w:val="20"/>
                <w:szCs w:val="20"/>
                <w:lang w:val="en-GB"/>
              </w:rPr>
              <w:t xml:space="preserve">Regina </w:t>
            </w:r>
            <w:proofErr w:type="spellStart"/>
            <w:r w:rsidRPr="001362DC">
              <w:rPr>
                <w:rFonts w:ascii="Verdana" w:hAnsi="Verdana"/>
                <w:sz w:val="20"/>
                <w:szCs w:val="20"/>
                <w:lang w:val="en-GB"/>
              </w:rPr>
              <w:t>Aichner</w:t>
            </w:r>
            <w:proofErr w:type="spellEnd"/>
            <w:r w:rsidRPr="001362DC">
              <w:rPr>
                <w:rFonts w:ascii="Verdana" w:hAnsi="Verdana"/>
                <w:sz w:val="20"/>
                <w:szCs w:val="20"/>
                <w:lang w:val="en-GB"/>
              </w:rPr>
              <w:t xml:space="preserve"> </w:t>
            </w:r>
          </w:p>
        </w:tc>
        <w:tc>
          <w:tcPr>
            <w:tcW w:w="499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E866E28" w14:textId="77777777" w:rsidR="006C72A9" w:rsidRPr="001362DC" w:rsidRDefault="006C72A9" w:rsidP="006C72A9">
            <w:pPr>
              <w:pStyle w:val="Body"/>
              <w:spacing w:after="40" w:line="24" w:lineRule="atLeast"/>
              <w:ind w:left="142" w:right="142"/>
              <w:jc w:val="both"/>
              <w:rPr>
                <w:rFonts w:ascii="Verdana" w:hAnsi="Verdana"/>
                <w:sz w:val="20"/>
                <w:szCs w:val="20"/>
                <w:lang w:val="en-GB"/>
              </w:rPr>
            </w:pPr>
            <w:r w:rsidRPr="001362DC">
              <w:rPr>
                <w:rFonts w:ascii="Verdana" w:hAnsi="Verdana"/>
                <w:sz w:val="20"/>
                <w:szCs w:val="20"/>
                <w:lang w:val="en-GB"/>
              </w:rPr>
              <w:t>Austria</w:t>
            </w:r>
          </w:p>
        </w:tc>
      </w:tr>
      <w:tr w:rsidR="006C72A9" w:rsidRPr="001362DC" w14:paraId="150AA901" w14:textId="77777777" w:rsidTr="006C72A9">
        <w:trPr>
          <w:trHeight w:val="250"/>
        </w:trPr>
        <w:tc>
          <w:tcPr>
            <w:tcW w:w="49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5B2730F" w14:textId="77777777" w:rsidR="006C72A9" w:rsidRPr="001362DC" w:rsidRDefault="006C72A9" w:rsidP="006C72A9">
            <w:pPr>
              <w:pStyle w:val="Body"/>
              <w:spacing w:after="40" w:line="24" w:lineRule="atLeast"/>
              <w:ind w:left="142" w:right="142"/>
              <w:jc w:val="both"/>
              <w:rPr>
                <w:rFonts w:ascii="Verdana" w:hAnsi="Verdana"/>
                <w:sz w:val="20"/>
                <w:szCs w:val="20"/>
                <w:lang w:val="en-GB"/>
              </w:rPr>
            </w:pPr>
            <w:r w:rsidRPr="001362DC">
              <w:rPr>
                <w:rFonts w:ascii="Verdana" w:hAnsi="Verdana"/>
                <w:sz w:val="20"/>
                <w:szCs w:val="20"/>
                <w:lang w:val="en-GB"/>
              </w:rPr>
              <w:t xml:space="preserve">Allan </w:t>
            </w:r>
            <w:proofErr w:type="spellStart"/>
            <w:r w:rsidRPr="001362DC">
              <w:rPr>
                <w:rFonts w:ascii="Verdana" w:hAnsi="Verdana"/>
                <w:sz w:val="20"/>
                <w:szCs w:val="20"/>
                <w:lang w:val="en-GB"/>
              </w:rPr>
              <w:t>Bruun</w:t>
            </w:r>
            <w:proofErr w:type="spellEnd"/>
            <w:r w:rsidRPr="001362DC">
              <w:rPr>
                <w:rFonts w:ascii="Verdana" w:hAnsi="Verdana"/>
                <w:sz w:val="20"/>
                <w:szCs w:val="20"/>
                <w:lang w:val="en-GB"/>
              </w:rPr>
              <w:t xml:space="preserve"> Pedersen </w:t>
            </w:r>
          </w:p>
        </w:tc>
        <w:tc>
          <w:tcPr>
            <w:tcW w:w="499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9F4F293" w14:textId="77777777" w:rsidR="006C72A9" w:rsidRPr="001362DC" w:rsidRDefault="006C72A9" w:rsidP="006C72A9">
            <w:pPr>
              <w:pStyle w:val="Body"/>
              <w:spacing w:after="40" w:line="24" w:lineRule="atLeast"/>
              <w:ind w:left="142" w:right="142"/>
              <w:jc w:val="both"/>
              <w:rPr>
                <w:rFonts w:ascii="Verdana" w:hAnsi="Verdana"/>
                <w:sz w:val="20"/>
                <w:szCs w:val="20"/>
                <w:lang w:val="en-GB"/>
              </w:rPr>
            </w:pPr>
            <w:r w:rsidRPr="001362DC">
              <w:rPr>
                <w:rFonts w:ascii="Verdana" w:hAnsi="Verdana"/>
                <w:sz w:val="20"/>
                <w:szCs w:val="20"/>
                <w:lang w:val="en-GB"/>
              </w:rPr>
              <w:t>Denmark</w:t>
            </w:r>
          </w:p>
        </w:tc>
      </w:tr>
      <w:tr w:rsidR="006C72A9" w:rsidRPr="001362DC" w14:paraId="5336AB02" w14:textId="77777777" w:rsidTr="006C72A9">
        <w:trPr>
          <w:trHeight w:val="250"/>
        </w:trPr>
        <w:tc>
          <w:tcPr>
            <w:tcW w:w="49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AFE2D2D" w14:textId="6D02F853" w:rsidR="006C72A9" w:rsidRPr="001362DC" w:rsidRDefault="006C72A9" w:rsidP="006C72A9">
            <w:pPr>
              <w:pStyle w:val="Body"/>
              <w:spacing w:after="40" w:line="24" w:lineRule="atLeast"/>
              <w:ind w:left="142" w:right="142"/>
              <w:jc w:val="both"/>
              <w:rPr>
                <w:rFonts w:ascii="Verdana" w:hAnsi="Verdana"/>
                <w:sz w:val="20"/>
                <w:szCs w:val="20"/>
                <w:lang w:val="en-GB"/>
              </w:rPr>
            </w:pPr>
            <w:proofErr w:type="spellStart"/>
            <w:r w:rsidRPr="001362DC">
              <w:rPr>
                <w:rFonts w:ascii="Verdana" w:hAnsi="Verdana"/>
                <w:sz w:val="20"/>
                <w:szCs w:val="20"/>
                <w:lang w:val="en-GB"/>
              </w:rPr>
              <w:t>Carita</w:t>
            </w:r>
            <w:proofErr w:type="spellEnd"/>
            <w:r w:rsidRPr="001362DC">
              <w:rPr>
                <w:rFonts w:ascii="Verdana" w:hAnsi="Verdana"/>
                <w:sz w:val="20"/>
                <w:szCs w:val="20"/>
                <w:lang w:val="en-GB"/>
              </w:rPr>
              <w:t xml:space="preserve"> </w:t>
            </w:r>
            <w:proofErr w:type="spellStart"/>
            <w:r w:rsidRPr="001362DC">
              <w:rPr>
                <w:rFonts w:ascii="Verdana" w:hAnsi="Verdana"/>
                <w:sz w:val="20"/>
                <w:szCs w:val="20"/>
                <w:lang w:val="en-GB"/>
              </w:rPr>
              <w:t>Blomqvist</w:t>
            </w:r>
            <w:proofErr w:type="spellEnd"/>
            <w:r w:rsidRPr="001362DC">
              <w:rPr>
                <w:rFonts w:ascii="Verdana" w:hAnsi="Verdana"/>
                <w:sz w:val="20"/>
                <w:szCs w:val="20"/>
                <w:lang w:val="en-GB"/>
              </w:rPr>
              <w:t xml:space="preserve"> </w:t>
            </w:r>
          </w:p>
        </w:tc>
        <w:tc>
          <w:tcPr>
            <w:tcW w:w="499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417E199" w14:textId="25FD6C8F" w:rsidR="006C72A9" w:rsidRPr="001362DC" w:rsidRDefault="006C72A9" w:rsidP="006C72A9">
            <w:pPr>
              <w:pStyle w:val="Body"/>
              <w:spacing w:after="40" w:line="24" w:lineRule="atLeast"/>
              <w:ind w:left="142" w:right="142"/>
              <w:jc w:val="both"/>
              <w:rPr>
                <w:rFonts w:ascii="Verdana" w:hAnsi="Verdana"/>
                <w:sz w:val="20"/>
                <w:szCs w:val="20"/>
                <w:lang w:val="en-GB"/>
              </w:rPr>
            </w:pPr>
            <w:r w:rsidRPr="001362DC">
              <w:rPr>
                <w:rFonts w:ascii="Verdana" w:hAnsi="Verdana"/>
                <w:sz w:val="20"/>
                <w:szCs w:val="20"/>
                <w:lang w:val="en-GB"/>
              </w:rPr>
              <w:t>Finland</w:t>
            </w:r>
          </w:p>
        </w:tc>
      </w:tr>
      <w:tr w:rsidR="006C72A9" w:rsidRPr="001362DC" w14:paraId="05253634" w14:textId="77777777" w:rsidTr="006C72A9">
        <w:trPr>
          <w:trHeight w:val="250"/>
        </w:trPr>
        <w:tc>
          <w:tcPr>
            <w:tcW w:w="49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DC44B74" w14:textId="77777777" w:rsidR="006C72A9" w:rsidRPr="001362DC" w:rsidRDefault="006C72A9" w:rsidP="006C72A9">
            <w:pPr>
              <w:pStyle w:val="Body"/>
              <w:spacing w:after="40" w:line="24" w:lineRule="atLeast"/>
              <w:ind w:left="142" w:right="142"/>
              <w:rPr>
                <w:rFonts w:ascii="Verdana" w:hAnsi="Verdana"/>
                <w:sz w:val="20"/>
                <w:szCs w:val="20"/>
                <w:lang w:val="en-GB"/>
              </w:rPr>
            </w:pPr>
            <w:proofErr w:type="spellStart"/>
            <w:r w:rsidRPr="001362DC">
              <w:rPr>
                <w:rFonts w:ascii="Verdana" w:hAnsi="Verdana"/>
                <w:sz w:val="20"/>
                <w:szCs w:val="20"/>
                <w:lang w:val="en-GB"/>
              </w:rPr>
              <w:t>Elene</w:t>
            </w:r>
            <w:proofErr w:type="spellEnd"/>
            <w:r w:rsidRPr="001362DC">
              <w:rPr>
                <w:rFonts w:ascii="Verdana" w:hAnsi="Verdana"/>
                <w:sz w:val="20"/>
                <w:szCs w:val="20"/>
                <w:lang w:val="en-GB"/>
              </w:rPr>
              <w:t xml:space="preserve"> </w:t>
            </w:r>
            <w:proofErr w:type="spellStart"/>
            <w:r w:rsidRPr="001362DC">
              <w:rPr>
                <w:rFonts w:ascii="Verdana" w:hAnsi="Verdana"/>
                <w:sz w:val="20"/>
                <w:szCs w:val="20"/>
                <w:lang w:val="en-GB"/>
              </w:rPr>
              <w:t>Jibladze</w:t>
            </w:r>
            <w:proofErr w:type="spellEnd"/>
          </w:p>
        </w:tc>
        <w:tc>
          <w:tcPr>
            <w:tcW w:w="499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E8F93C9" w14:textId="77777777" w:rsidR="006C72A9" w:rsidRPr="001362DC" w:rsidRDefault="006C72A9" w:rsidP="006C72A9">
            <w:pPr>
              <w:pStyle w:val="Body"/>
              <w:spacing w:after="40" w:line="24" w:lineRule="atLeast"/>
              <w:ind w:left="142" w:right="142"/>
              <w:jc w:val="both"/>
              <w:rPr>
                <w:rFonts w:ascii="Verdana" w:hAnsi="Verdana"/>
                <w:sz w:val="20"/>
                <w:szCs w:val="20"/>
                <w:lang w:val="en-GB"/>
              </w:rPr>
            </w:pPr>
            <w:r w:rsidRPr="001362DC">
              <w:rPr>
                <w:rFonts w:ascii="Verdana" w:hAnsi="Verdana"/>
                <w:sz w:val="20"/>
                <w:szCs w:val="20"/>
                <w:lang w:val="en-GB"/>
              </w:rPr>
              <w:t>Georgia</w:t>
            </w:r>
          </w:p>
        </w:tc>
      </w:tr>
      <w:tr w:rsidR="006C72A9" w:rsidRPr="001362DC" w14:paraId="4B61CA3C" w14:textId="77777777" w:rsidTr="006C72A9">
        <w:trPr>
          <w:trHeight w:val="250"/>
        </w:trPr>
        <w:tc>
          <w:tcPr>
            <w:tcW w:w="49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F9D147F" w14:textId="77777777" w:rsidR="006C72A9" w:rsidRPr="001362DC" w:rsidRDefault="006C72A9" w:rsidP="006C72A9">
            <w:pPr>
              <w:pStyle w:val="Body"/>
              <w:spacing w:after="40" w:line="24" w:lineRule="atLeast"/>
              <w:ind w:left="142" w:right="142"/>
              <w:jc w:val="both"/>
              <w:rPr>
                <w:rFonts w:ascii="Verdana" w:hAnsi="Verdana"/>
                <w:sz w:val="20"/>
                <w:szCs w:val="20"/>
                <w:lang w:val="en-GB"/>
              </w:rPr>
            </w:pPr>
            <w:r w:rsidRPr="001362DC">
              <w:rPr>
                <w:rFonts w:ascii="Verdana" w:hAnsi="Verdana"/>
                <w:sz w:val="20"/>
                <w:szCs w:val="20"/>
                <w:lang w:val="en-GB"/>
              </w:rPr>
              <w:t xml:space="preserve">Olaf </w:t>
            </w:r>
            <w:proofErr w:type="spellStart"/>
            <w:r w:rsidRPr="001362DC">
              <w:rPr>
                <w:rFonts w:ascii="Verdana" w:hAnsi="Verdana"/>
                <w:sz w:val="20"/>
                <w:szCs w:val="20"/>
                <w:lang w:val="en-GB"/>
              </w:rPr>
              <w:t>Bartz</w:t>
            </w:r>
            <w:proofErr w:type="spellEnd"/>
          </w:p>
        </w:tc>
        <w:tc>
          <w:tcPr>
            <w:tcW w:w="499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8284166" w14:textId="77777777" w:rsidR="006C72A9" w:rsidRPr="001362DC" w:rsidRDefault="006C72A9" w:rsidP="006C72A9">
            <w:pPr>
              <w:pStyle w:val="Body"/>
              <w:tabs>
                <w:tab w:val="left" w:pos="1453"/>
              </w:tabs>
              <w:spacing w:after="40" w:line="24" w:lineRule="atLeast"/>
              <w:ind w:left="142" w:right="142"/>
              <w:jc w:val="both"/>
              <w:rPr>
                <w:rFonts w:ascii="Verdana" w:hAnsi="Verdana"/>
                <w:sz w:val="20"/>
                <w:szCs w:val="20"/>
                <w:lang w:val="en-GB"/>
              </w:rPr>
            </w:pPr>
            <w:r w:rsidRPr="001362DC">
              <w:rPr>
                <w:rFonts w:ascii="Verdana" w:hAnsi="Verdana"/>
                <w:sz w:val="20"/>
                <w:szCs w:val="20"/>
                <w:lang w:val="en-GB"/>
              </w:rPr>
              <w:t>Germany</w:t>
            </w:r>
          </w:p>
        </w:tc>
      </w:tr>
      <w:tr w:rsidR="006C72A9" w:rsidRPr="001362DC" w14:paraId="15DD0EF7" w14:textId="77777777" w:rsidTr="006C72A9">
        <w:trPr>
          <w:trHeight w:val="250"/>
        </w:trPr>
        <w:tc>
          <w:tcPr>
            <w:tcW w:w="49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610C228" w14:textId="5C93CFD4" w:rsidR="006C72A9" w:rsidRPr="001362DC" w:rsidRDefault="006C72A9" w:rsidP="006C72A9">
            <w:pPr>
              <w:pStyle w:val="Body"/>
              <w:spacing w:after="40" w:line="24" w:lineRule="atLeast"/>
              <w:ind w:left="142" w:right="142"/>
              <w:jc w:val="both"/>
              <w:rPr>
                <w:rFonts w:ascii="Verdana" w:hAnsi="Verdana"/>
                <w:sz w:val="20"/>
                <w:szCs w:val="20"/>
                <w:lang w:val="en-GB"/>
              </w:rPr>
            </w:pPr>
            <w:r>
              <w:rPr>
                <w:rFonts w:ascii="Verdana" w:hAnsi="Verdana"/>
                <w:sz w:val="20"/>
                <w:szCs w:val="20"/>
                <w:lang w:val="en-GB"/>
              </w:rPr>
              <w:t>Christos Skouras</w:t>
            </w:r>
          </w:p>
        </w:tc>
        <w:tc>
          <w:tcPr>
            <w:tcW w:w="499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BF52018" w14:textId="2D98D767" w:rsidR="006C72A9" w:rsidRPr="001362DC" w:rsidRDefault="006C72A9" w:rsidP="006C72A9">
            <w:pPr>
              <w:pStyle w:val="Body"/>
              <w:tabs>
                <w:tab w:val="left" w:pos="1453"/>
              </w:tabs>
              <w:spacing w:after="40" w:line="24" w:lineRule="atLeast"/>
              <w:ind w:left="142" w:right="142"/>
              <w:jc w:val="both"/>
              <w:rPr>
                <w:rFonts w:ascii="Verdana" w:hAnsi="Verdana"/>
                <w:sz w:val="20"/>
                <w:szCs w:val="20"/>
                <w:lang w:val="en-GB"/>
              </w:rPr>
            </w:pPr>
            <w:r>
              <w:rPr>
                <w:rFonts w:ascii="Verdana" w:hAnsi="Verdana"/>
                <w:sz w:val="20"/>
                <w:szCs w:val="20"/>
                <w:lang w:val="en-GB"/>
              </w:rPr>
              <w:t>Greece</w:t>
            </w:r>
          </w:p>
        </w:tc>
      </w:tr>
      <w:tr w:rsidR="006C72A9" w:rsidRPr="001362DC" w14:paraId="6386B445" w14:textId="77777777" w:rsidTr="006C72A9">
        <w:trPr>
          <w:trHeight w:val="250"/>
        </w:trPr>
        <w:tc>
          <w:tcPr>
            <w:tcW w:w="49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92B400A" w14:textId="77777777" w:rsidR="006C72A9" w:rsidRPr="001362DC" w:rsidRDefault="006C72A9" w:rsidP="006C72A9">
            <w:pPr>
              <w:pStyle w:val="Body"/>
              <w:tabs>
                <w:tab w:val="left" w:pos="4076"/>
              </w:tabs>
              <w:spacing w:after="40" w:line="24" w:lineRule="atLeast"/>
              <w:ind w:left="142" w:right="142"/>
              <w:jc w:val="both"/>
              <w:rPr>
                <w:rFonts w:ascii="Verdana" w:hAnsi="Verdana"/>
                <w:sz w:val="20"/>
                <w:szCs w:val="20"/>
                <w:lang w:val="en-GB"/>
              </w:rPr>
            </w:pPr>
            <w:r w:rsidRPr="001362DC">
              <w:rPr>
                <w:rFonts w:ascii="Verdana" w:hAnsi="Verdana"/>
                <w:sz w:val="20"/>
                <w:szCs w:val="20"/>
                <w:lang w:val="en-GB"/>
              </w:rPr>
              <w:t xml:space="preserve">Bryan Maguire                                 </w:t>
            </w:r>
            <w:r w:rsidRPr="001362DC">
              <w:rPr>
                <w:rFonts w:ascii="Verdana" w:hAnsi="Verdana"/>
                <w:sz w:val="20"/>
                <w:szCs w:val="20"/>
                <w:lang w:val="en-GB"/>
              </w:rPr>
              <w:tab/>
            </w:r>
          </w:p>
        </w:tc>
        <w:tc>
          <w:tcPr>
            <w:tcW w:w="499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B44A550" w14:textId="77777777" w:rsidR="006C72A9" w:rsidRPr="001362DC" w:rsidRDefault="006C72A9" w:rsidP="006C72A9">
            <w:pPr>
              <w:pStyle w:val="Body"/>
              <w:tabs>
                <w:tab w:val="left" w:pos="1453"/>
              </w:tabs>
              <w:spacing w:after="40" w:line="24" w:lineRule="atLeast"/>
              <w:ind w:left="142" w:right="142"/>
              <w:jc w:val="both"/>
              <w:rPr>
                <w:rFonts w:ascii="Verdana" w:hAnsi="Verdana"/>
                <w:sz w:val="20"/>
                <w:szCs w:val="20"/>
                <w:lang w:val="en-GB"/>
              </w:rPr>
            </w:pPr>
            <w:r w:rsidRPr="001362DC">
              <w:rPr>
                <w:rFonts w:ascii="Verdana" w:hAnsi="Verdana"/>
                <w:sz w:val="20"/>
                <w:szCs w:val="20"/>
                <w:lang w:val="en-GB"/>
              </w:rPr>
              <w:t>Ireland</w:t>
            </w:r>
          </w:p>
        </w:tc>
      </w:tr>
      <w:tr w:rsidR="006C72A9" w:rsidRPr="001362DC" w14:paraId="0DD8D3EA" w14:textId="77777777" w:rsidTr="006C72A9">
        <w:trPr>
          <w:trHeight w:val="250"/>
        </w:trPr>
        <w:tc>
          <w:tcPr>
            <w:tcW w:w="49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C23E281" w14:textId="77777777" w:rsidR="006C72A9" w:rsidRPr="001362DC" w:rsidRDefault="006C72A9" w:rsidP="006C72A9">
            <w:pPr>
              <w:pStyle w:val="Body"/>
              <w:tabs>
                <w:tab w:val="left" w:pos="4076"/>
              </w:tabs>
              <w:spacing w:after="40" w:line="24" w:lineRule="atLeast"/>
              <w:ind w:left="142" w:right="142"/>
              <w:jc w:val="both"/>
              <w:rPr>
                <w:rFonts w:ascii="Verdana" w:hAnsi="Verdana"/>
                <w:sz w:val="20"/>
                <w:szCs w:val="20"/>
                <w:lang w:val="en-GB"/>
              </w:rPr>
            </w:pPr>
            <w:proofErr w:type="spellStart"/>
            <w:r w:rsidRPr="001362DC">
              <w:rPr>
                <w:rFonts w:ascii="Verdana" w:hAnsi="Verdana"/>
                <w:sz w:val="20"/>
                <w:szCs w:val="20"/>
                <w:lang w:val="en-GB"/>
              </w:rPr>
              <w:t>Aurelija</w:t>
            </w:r>
            <w:proofErr w:type="spellEnd"/>
            <w:r w:rsidRPr="001362DC">
              <w:rPr>
                <w:rFonts w:ascii="Verdana" w:hAnsi="Verdana"/>
                <w:sz w:val="20"/>
                <w:szCs w:val="20"/>
                <w:lang w:val="en-GB"/>
              </w:rPr>
              <w:t xml:space="preserve"> </w:t>
            </w:r>
            <w:proofErr w:type="spellStart"/>
            <w:r w:rsidRPr="001362DC">
              <w:rPr>
                <w:rFonts w:ascii="Verdana" w:hAnsi="Verdana"/>
                <w:sz w:val="20"/>
                <w:szCs w:val="20"/>
                <w:lang w:val="en-GB"/>
              </w:rPr>
              <w:t>Valeikienė</w:t>
            </w:r>
            <w:proofErr w:type="spellEnd"/>
          </w:p>
        </w:tc>
        <w:tc>
          <w:tcPr>
            <w:tcW w:w="499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7B535AC" w14:textId="77777777" w:rsidR="006C72A9" w:rsidRPr="001362DC" w:rsidRDefault="006C72A9" w:rsidP="006C72A9">
            <w:pPr>
              <w:pStyle w:val="Body"/>
              <w:tabs>
                <w:tab w:val="left" w:pos="1453"/>
              </w:tabs>
              <w:spacing w:after="40" w:line="24" w:lineRule="atLeast"/>
              <w:ind w:left="142" w:right="142"/>
              <w:jc w:val="both"/>
              <w:rPr>
                <w:rFonts w:ascii="Verdana" w:hAnsi="Verdana"/>
                <w:sz w:val="20"/>
                <w:szCs w:val="20"/>
                <w:lang w:val="en-GB"/>
              </w:rPr>
            </w:pPr>
            <w:r w:rsidRPr="001362DC">
              <w:rPr>
                <w:rFonts w:ascii="Verdana" w:hAnsi="Verdana"/>
                <w:sz w:val="20"/>
                <w:szCs w:val="20"/>
                <w:lang w:val="en-GB"/>
              </w:rPr>
              <w:t>Lithuania</w:t>
            </w:r>
          </w:p>
        </w:tc>
      </w:tr>
      <w:tr w:rsidR="006C72A9" w:rsidRPr="001362DC" w14:paraId="4FF78798" w14:textId="77777777" w:rsidTr="006C72A9">
        <w:trPr>
          <w:trHeight w:val="250"/>
        </w:trPr>
        <w:tc>
          <w:tcPr>
            <w:tcW w:w="49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2A76117C" w14:textId="2F7F9CBC" w:rsidR="006C72A9" w:rsidRPr="001362DC" w:rsidRDefault="006C72A9" w:rsidP="006C72A9">
            <w:pPr>
              <w:pStyle w:val="Body"/>
              <w:keepNext/>
              <w:keepLines/>
              <w:spacing w:after="40" w:line="24" w:lineRule="atLeast"/>
              <w:ind w:left="142" w:right="142"/>
              <w:outlineLvl w:val="2"/>
              <w:rPr>
                <w:rFonts w:ascii="Verdana" w:hAnsi="Verdana"/>
                <w:sz w:val="20"/>
                <w:szCs w:val="20"/>
                <w:lang w:val="en-GB"/>
              </w:rPr>
            </w:pPr>
            <w:r>
              <w:rPr>
                <w:rFonts w:ascii="Verdana" w:hAnsi="Verdana"/>
                <w:sz w:val="20"/>
                <w:szCs w:val="20"/>
                <w:lang w:val="en-GB"/>
              </w:rPr>
              <w:t xml:space="preserve">Priscila Alexandra Silva </w:t>
            </w:r>
            <w:proofErr w:type="spellStart"/>
            <w:r>
              <w:rPr>
                <w:rFonts w:ascii="Verdana" w:hAnsi="Verdana"/>
                <w:sz w:val="20"/>
                <w:szCs w:val="20"/>
                <w:lang w:val="en-GB"/>
              </w:rPr>
              <w:t>Couto</w:t>
            </w:r>
            <w:proofErr w:type="spellEnd"/>
          </w:p>
        </w:tc>
        <w:tc>
          <w:tcPr>
            <w:tcW w:w="499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E899A77" w14:textId="77777777" w:rsidR="006C72A9" w:rsidRPr="001362DC" w:rsidRDefault="006C72A9" w:rsidP="006C72A9">
            <w:pPr>
              <w:pStyle w:val="Body"/>
              <w:tabs>
                <w:tab w:val="left" w:pos="1453"/>
              </w:tabs>
              <w:spacing w:after="40" w:line="24" w:lineRule="atLeast"/>
              <w:ind w:left="142" w:right="142"/>
              <w:jc w:val="both"/>
              <w:rPr>
                <w:rFonts w:ascii="Verdana" w:hAnsi="Verdana"/>
                <w:sz w:val="20"/>
                <w:szCs w:val="20"/>
                <w:lang w:val="en-GB"/>
              </w:rPr>
            </w:pPr>
            <w:r w:rsidRPr="001362DC">
              <w:rPr>
                <w:rFonts w:ascii="Verdana" w:hAnsi="Verdana"/>
                <w:sz w:val="20"/>
                <w:szCs w:val="20"/>
                <w:lang w:val="en-GB"/>
              </w:rPr>
              <w:t>Portugal</w:t>
            </w:r>
          </w:p>
        </w:tc>
      </w:tr>
      <w:tr w:rsidR="006C72A9" w:rsidRPr="001362DC" w14:paraId="1454EC04" w14:textId="77777777" w:rsidTr="006C72A9">
        <w:trPr>
          <w:trHeight w:val="250"/>
        </w:trPr>
        <w:tc>
          <w:tcPr>
            <w:tcW w:w="49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6619AD2E" w14:textId="77777777" w:rsidR="006C72A9" w:rsidRPr="001362DC" w:rsidRDefault="006C72A9" w:rsidP="006C72A9">
            <w:pPr>
              <w:pStyle w:val="Body"/>
              <w:tabs>
                <w:tab w:val="left" w:pos="4076"/>
              </w:tabs>
              <w:spacing w:after="40" w:line="24" w:lineRule="atLeast"/>
              <w:ind w:left="142" w:right="142"/>
              <w:jc w:val="both"/>
              <w:rPr>
                <w:rFonts w:ascii="Verdana" w:hAnsi="Verdana"/>
                <w:sz w:val="20"/>
                <w:szCs w:val="20"/>
                <w:lang w:val="en-GB"/>
              </w:rPr>
            </w:pPr>
            <w:r w:rsidRPr="001362DC">
              <w:rPr>
                <w:rFonts w:ascii="Verdana" w:hAnsi="Verdana"/>
                <w:sz w:val="20"/>
                <w:szCs w:val="20"/>
                <w:lang w:val="en-GB"/>
              </w:rPr>
              <w:t xml:space="preserve">Sara </w:t>
            </w:r>
            <w:proofErr w:type="spellStart"/>
            <w:r w:rsidRPr="001362DC">
              <w:rPr>
                <w:rFonts w:ascii="Verdana" w:hAnsi="Verdana"/>
                <w:sz w:val="20"/>
                <w:szCs w:val="20"/>
                <w:lang w:val="en-GB"/>
              </w:rPr>
              <w:t>Bringle</w:t>
            </w:r>
            <w:proofErr w:type="spellEnd"/>
          </w:p>
        </w:tc>
        <w:tc>
          <w:tcPr>
            <w:tcW w:w="499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215AB2F" w14:textId="77777777" w:rsidR="006C72A9" w:rsidRPr="001362DC" w:rsidRDefault="006C72A9" w:rsidP="006C72A9">
            <w:pPr>
              <w:pStyle w:val="Body"/>
              <w:tabs>
                <w:tab w:val="left" w:pos="1453"/>
              </w:tabs>
              <w:spacing w:after="40" w:line="24" w:lineRule="atLeast"/>
              <w:ind w:left="142" w:right="142"/>
              <w:jc w:val="both"/>
              <w:rPr>
                <w:rFonts w:ascii="Verdana" w:hAnsi="Verdana"/>
                <w:sz w:val="20"/>
                <w:szCs w:val="20"/>
                <w:lang w:val="en-GB"/>
              </w:rPr>
            </w:pPr>
            <w:r w:rsidRPr="001362DC">
              <w:rPr>
                <w:rFonts w:ascii="Verdana" w:hAnsi="Verdana"/>
                <w:sz w:val="20"/>
                <w:szCs w:val="20"/>
                <w:lang w:val="en-GB"/>
              </w:rPr>
              <w:t>Sweden</w:t>
            </w:r>
          </w:p>
        </w:tc>
      </w:tr>
      <w:tr w:rsidR="006C72A9" w:rsidRPr="001362DC" w14:paraId="4FE75F1B" w14:textId="77777777" w:rsidTr="006C72A9">
        <w:trPr>
          <w:trHeight w:val="250"/>
        </w:trPr>
        <w:tc>
          <w:tcPr>
            <w:tcW w:w="49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4C944476" w14:textId="6908020F" w:rsidR="006C72A9" w:rsidRPr="001362DC" w:rsidRDefault="00AC71E4" w:rsidP="006C72A9">
            <w:pPr>
              <w:pStyle w:val="Body"/>
              <w:tabs>
                <w:tab w:val="left" w:pos="4076"/>
              </w:tabs>
              <w:spacing w:after="40" w:line="24" w:lineRule="atLeast"/>
              <w:ind w:left="142" w:right="142"/>
              <w:jc w:val="both"/>
              <w:rPr>
                <w:rFonts w:ascii="Verdana" w:hAnsi="Verdana"/>
                <w:sz w:val="20"/>
                <w:szCs w:val="20"/>
                <w:lang w:val="en-GB"/>
              </w:rPr>
            </w:pPr>
            <w:proofErr w:type="spellStart"/>
            <w:r>
              <w:rPr>
                <w:rFonts w:ascii="Verdana" w:hAnsi="Verdana"/>
                <w:sz w:val="20"/>
                <w:szCs w:val="20"/>
                <w:lang w:val="en-GB"/>
              </w:rPr>
              <w:t>Metin</w:t>
            </w:r>
            <w:proofErr w:type="spellEnd"/>
            <w:r>
              <w:rPr>
                <w:rFonts w:ascii="Verdana" w:hAnsi="Verdana"/>
                <w:sz w:val="20"/>
                <w:szCs w:val="20"/>
                <w:lang w:val="en-GB"/>
              </w:rPr>
              <w:t xml:space="preserve"> </w:t>
            </w:r>
            <w:proofErr w:type="spellStart"/>
            <w:r>
              <w:rPr>
                <w:rFonts w:ascii="Verdana" w:hAnsi="Verdana"/>
                <w:sz w:val="20"/>
                <w:szCs w:val="20"/>
                <w:lang w:val="en-GB"/>
              </w:rPr>
              <w:t>Toprak</w:t>
            </w:r>
            <w:proofErr w:type="spellEnd"/>
          </w:p>
        </w:tc>
        <w:tc>
          <w:tcPr>
            <w:tcW w:w="499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F133BBB" w14:textId="77777777" w:rsidR="006C72A9" w:rsidRPr="001362DC" w:rsidRDefault="006C72A9" w:rsidP="006C72A9">
            <w:pPr>
              <w:pStyle w:val="Body"/>
              <w:tabs>
                <w:tab w:val="left" w:pos="1453"/>
              </w:tabs>
              <w:spacing w:after="40" w:line="24" w:lineRule="atLeast"/>
              <w:ind w:left="142" w:right="142"/>
              <w:jc w:val="both"/>
              <w:rPr>
                <w:rFonts w:ascii="Verdana" w:hAnsi="Verdana"/>
                <w:sz w:val="20"/>
                <w:szCs w:val="20"/>
                <w:lang w:val="en-GB"/>
              </w:rPr>
            </w:pPr>
            <w:r w:rsidRPr="001362DC">
              <w:rPr>
                <w:rFonts w:ascii="Verdana" w:hAnsi="Verdana"/>
                <w:sz w:val="20"/>
                <w:szCs w:val="20"/>
                <w:lang w:val="en-GB"/>
              </w:rPr>
              <w:t>Turkey</w:t>
            </w:r>
          </w:p>
        </w:tc>
      </w:tr>
      <w:tr w:rsidR="006C72A9" w:rsidRPr="001362DC" w14:paraId="0DB12B91" w14:textId="77777777" w:rsidTr="006C72A9">
        <w:trPr>
          <w:trHeight w:val="250"/>
        </w:trPr>
        <w:tc>
          <w:tcPr>
            <w:tcW w:w="49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A38777B" w14:textId="7D1BC042" w:rsidR="006C72A9" w:rsidRPr="001362DC" w:rsidRDefault="00AC71E4" w:rsidP="00AC71E4">
            <w:pPr>
              <w:pStyle w:val="Body"/>
              <w:tabs>
                <w:tab w:val="left" w:pos="4076"/>
              </w:tabs>
              <w:spacing w:after="40" w:line="24" w:lineRule="atLeast"/>
              <w:ind w:left="142" w:right="142"/>
              <w:jc w:val="both"/>
              <w:rPr>
                <w:rFonts w:ascii="Verdana" w:hAnsi="Verdana"/>
                <w:sz w:val="20"/>
                <w:szCs w:val="20"/>
                <w:lang w:val="en-GB"/>
              </w:rPr>
            </w:pPr>
            <w:r>
              <w:rPr>
                <w:rFonts w:ascii="Verdana" w:hAnsi="Verdana"/>
                <w:sz w:val="20"/>
                <w:szCs w:val="20"/>
                <w:lang w:val="en-GB"/>
              </w:rPr>
              <w:t xml:space="preserve">Mehmet </w:t>
            </w:r>
            <w:proofErr w:type="spellStart"/>
            <w:r>
              <w:rPr>
                <w:rFonts w:ascii="Verdana" w:hAnsi="Verdana"/>
                <w:sz w:val="20"/>
                <w:szCs w:val="20"/>
                <w:lang w:val="en-GB"/>
              </w:rPr>
              <w:t>Sengül</w:t>
            </w:r>
            <w:proofErr w:type="spellEnd"/>
          </w:p>
        </w:tc>
        <w:tc>
          <w:tcPr>
            <w:tcW w:w="499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34CA05E" w14:textId="77777777" w:rsidR="006C72A9" w:rsidRPr="001362DC" w:rsidRDefault="006C72A9" w:rsidP="006C72A9">
            <w:pPr>
              <w:pStyle w:val="Body"/>
              <w:tabs>
                <w:tab w:val="left" w:pos="1453"/>
              </w:tabs>
              <w:spacing w:after="40" w:line="24" w:lineRule="atLeast"/>
              <w:ind w:left="142" w:right="142"/>
              <w:jc w:val="both"/>
              <w:rPr>
                <w:rFonts w:ascii="Verdana" w:hAnsi="Verdana"/>
                <w:sz w:val="20"/>
                <w:szCs w:val="20"/>
                <w:lang w:val="en-GB"/>
              </w:rPr>
            </w:pPr>
            <w:r w:rsidRPr="001362DC">
              <w:rPr>
                <w:rFonts w:ascii="Verdana" w:hAnsi="Verdana"/>
                <w:sz w:val="20"/>
                <w:szCs w:val="20"/>
                <w:lang w:val="en-GB"/>
              </w:rPr>
              <w:t>Turkey</w:t>
            </w:r>
          </w:p>
        </w:tc>
      </w:tr>
      <w:tr w:rsidR="006C72A9" w:rsidRPr="001362DC" w14:paraId="365A7E29" w14:textId="77777777" w:rsidTr="006C72A9">
        <w:trPr>
          <w:trHeight w:val="250"/>
        </w:trPr>
        <w:tc>
          <w:tcPr>
            <w:tcW w:w="49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60E0FEFD" w14:textId="77777777" w:rsidR="006C72A9" w:rsidRPr="001362DC" w:rsidRDefault="006C72A9" w:rsidP="006C72A9">
            <w:pPr>
              <w:pStyle w:val="Body"/>
              <w:spacing w:after="40" w:line="24" w:lineRule="atLeast"/>
              <w:ind w:left="142" w:right="142"/>
              <w:jc w:val="both"/>
              <w:rPr>
                <w:rFonts w:ascii="Verdana" w:hAnsi="Verdana"/>
                <w:sz w:val="20"/>
                <w:szCs w:val="20"/>
                <w:lang w:val="en-GB"/>
              </w:rPr>
            </w:pPr>
            <w:r w:rsidRPr="001362DC">
              <w:rPr>
                <w:rFonts w:ascii="Verdana" w:hAnsi="Verdana"/>
                <w:sz w:val="20"/>
                <w:szCs w:val="20"/>
                <w:lang w:val="en-GB"/>
              </w:rPr>
              <w:t>Carolyn Campbell</w:t>
            </w:r>
          </w:p>
        </w:tc>
        <w:tc>
          <w:tcPr>
            <w:tcW w:w="499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2A31B49" w14:textId="77777777" w:rsidR="006C72A9" w:rsidRPr="001362DC" w:rsidRDefault="006C72A9" w:rsidP="006C72A9">
            <w:pPr>
              <w:pStyle w:val="Body"/>
              <w:tabs>
                <w:tab w:val="left" w:pos="1453"/>
              </w:tabs>
              <w:spacing w:after="40" w:line="24" w:lineRule="atLeast"/>
              <w:ind w:left="142" w:right="142"/>
              <w:jc w:val="both"/>
              <w:rPr>
                <w:rFonts w:ascii="Verdana" w:hAnsi="Verdana"/>
                <w:sz w:val="20"/>
                <w:szCs w:val="20"/>
                <w:lang w:val="en-GB"/>
              </w:rPr>
            </w:pPr>
            <w:r w:rsidRPr="001362DC">
              <w:rPr>
                <w:rFonts w:ascii="Verdana" w:hAnsi="Verdana"/>
                <w:sz w:val="20"/>
                <w:szCs w:val="20"/>
                <w:lang w:val="en-GB"/>
              </w:rPr>
              <w:t>United Kingdom</w:t>
            </w:r>
          </w:p>
        </w:tc>
      </w:tr>
      <w:tr w:rsidR="006C72A9" w:rsidRPr="001362DC" w14:paraId="376060CB" w14:textId="77777777" w:rsidTr="006C72A9">
        <w:trPr>
          <w:trHeight w:val="250"/>
        </w:trPr>
        <w:tc>
          <w:tcPr>
            <w:tcW w:w="49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8A6BF0A" w14:textId="77777777" w:rsidR="006C72A9" w:rsidRPr="001362DC" w:rsidRDefault="006C72A9" w:rsidP="006C72A9">
            <w:pPr>
              <w:pStyle w:val="Body"/>
              <w:spacing w:after="40" w:line="24" w:lineRule="atLeast"/>
              <w:ind w:left="142" w:right="142"/>
              <w:jc w:val="both"/>
              <w:rPr>
                <w:rFonts w:ascii="Verdana" w:hAnsi="Verdana"/>
                <w:sz w:val="20"/>
                <w:szCs w:val="20"/>
                <w:lang w:val="en-GB"/>
              </w:rPr>
            </w:pPr>
            <w:r w:rsidRPr="001362DC">
              <w:rPr>
                <w:rFonts w:ascii="Verdana" w:hAnsi="Verdana"/>
                <w:sz w:val="20"/>
                <w:szCs w:val="20"/>
                <w:lang w:val="en-GB"/>
              </w:rPr>
              <w:t xml:space="preserve">Frank </w:t>
            </w:r>
            <w:proofErr w:type="spellStart"/>
            <w:r w:rsidRPr="001362DC">
              <w:rPr>
                <w:rFonts w:ascii="Verdana" w:hAnsi="Verdana"/>
                <w:sz w:val="20"/>
                <w:szCs w:val="20"/>
                <w:lang w:val="en-GB"/>
              </w:rPr>
              <w:t>Petrikowski</w:t>
            </w:r>
            <w:proofErr w:type="spellEnd"/>
            <w:r w:rsidRPr="001362DC">
              <w:rPr>
                <w:rFonts w:ascii="Verdana" w:hAnsi="Verdana"/>
                <w:sz w:val="20"/>
                <w:szCs w:val="20"/>
                <w:lang w:val="en-GB"/>
              </w:rPr>
              <w:t xml:space="preserve"> </w:t>
            </w:r>
          </w:p>
        </w:tc>
        <w:tc>
          <w:tcPr>
            <w:tcW w:w="499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FFBBBCC" w14:textId="77777777" w:rsidR="006C72A9" w:rsidRPr="001362DC" w:rsidRDefault="006C72A9" w:rsidP="006C72A9">
            <w:pPr>
              <w:pStyle w:val="Body"/>
              <w:tabs>
                <w:tab w:val="left" w:pos="1453"/>
              </w:tabs>
              <w:spacing w:after="40" w:line="24" w:lineRule="atLeast"/>
              <w:ind w:left="142" w:right="142"/>
              <w:jc w:val="both"/>
              <w:rPr>
                <w:rFonts w:ascii="Verdana" w:hAnsi="Verdana"/>
                <w:sz w:val="20"/>
                <w:szCs w:val="20"/>
                <w:lang w:val="en-GB"/>
              </w:rPr>
            </w:pPr>
            <w:r w:rsidRPr="001362DC">
              <w:rPr>
                <w:rFonts w:ascii="Verdana" w:hAnsi="Verdana"/>
                <w:sz w:val="20"/>
                <w:szCs w:val="20"/>
                <w:lang w:val="en-GB"/>
              </w:rPr>
              <w:t>European Commission</w:t>
            </w:r>
          </w:p>
        </w:tc>
      </w:tr>
      <w:tr w:rsidR="006C72A9" w:rsidRPr="001362DC" w14:paraId="0DA64A2A" w14:textId="77777777" w:rsidTr="006C72A9">
        <w:trPr>
          <w:trHeight w:val="250"/>
        </w:trPr>
        <w:tc>
          <w:tcPr>
            <w:tcW w:w="49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76E23DE" w14:textId="77777777" w:rsidR="006C72A9" w:rsidRPr="001362DC" w:rsidRDefault="006C72A9" w:rsidP="006C72A9">
            <w:pPr>
              <w:pStyle w:val="Body"/>
              <w:spacing w:after="40" w:line="24" w:lineRule="atLeast"/>
              <w:ind w:left="142" w:right="142"/>
              <w:jc w:val="both"/>
              <w:rPr>
                <w:rFonts w:ascii="Verdana" w:hAnsi="Verdana"/>
                <w:sz w:val="20"/>
                <w:szCs w:val="20"/>
                <w:lang w:val="en-GB"/>
              </w:rPr>
            </w:pPr>
            <w:r w:rsidRPr="001362DC">
              <w:rPr>
                <w:rFonts w:ascii="Verdana" w:hAnsi="Verdana"/>
                <w:sz w:val="20"/>
                <w:szCs w:val="20"/>
                <w:lang w:val="en-GB"/>
              </w:rPr>
              <w:t xml:space="preserve">Anita </w:t>
            </w:r>
            <w:proofErr w:type="spellStart"/>
            <w:r w:rsidRPr="001362DC">
              <w:rPr>
                <w:rFonts w:ascii="Verdana" w:hAnsi="Verdana"/>
                <w:sz w:val="20"/>
                <w:szCs w:val="20"/>
                <w:lang w:val="en-GB"/>
              </w:rPr>
              <w:t>Krémó</w:t>
            </w:r>
            <w:proofErr w:type="spellEnd"/>
            <w:r w:rsidRPr="001362DC">
              <w:rPr>
                <w:rFonts w:ascii="Verdana" w:hAnsi="Verdana"/>
                <w:sz w:val="20"/>
                <w:szCs w:val="20"/>
                <w:lang w:val="en-GB"/>
              </w:rPr>
              <w:t xml:space="preserve"> </w:t>
            </w:r>
          </w:p>
        </w:tc>
        <w:tc>
          <w:tcPr>
            <w:tcW w:w="499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762A024" w14:textId="77777777" w:rsidR="006C72A9" w:rsidRPr="001362DC" w:rsidRDefault="006C72A9" w:rsidP="006C72A9">
            <w:pPr>
              <w:pStyle w:val="Body"/>
              <w:tabs>
                <w:tab w:val="left" w:pos="1453"/>
              </w:tabs>
              <w:spacing w:after="40" w:line="24" w:lineRule="atLeast"/>
              <w:ind w:left="142" w:right="142"/>
              <w:jc w:val="both"/>
              <w:rPr>
                <w:rFonts w:ascii="Verdana" w:hAnsi="Verdana"/>
                <w:sz w:val="20"/>
                <w:szCs w:val="20"/>
                <w:lang w:val="en-GB"/>
              </w:rPr>
            </w:pPr>
            <w:r w:rsidRPr="001362DC">
              <w:rPr>
                <w:rFonts w:ascii="Verdana" w:hAnsi="Verdana"/>
                <w:sz w:val="20"/>
                <w:szCs w:val="20"/>
                <w:lang w:val="en-GB"/>
              </w:rPr>
              <w:t>European Commission</w:t>
            </w:r>
          </w:p>
        </w:tc>
      </w:tr>
      <w:tr w:rsidR="00AC71E4" w:rsidRPr="001362DC" w14:paraId="05A7925A" w14:textId="77777777" w:rsidTr="006C72A9">
        <w:trPr>
          <w:trHeight w:val="250"/>
        </w:trPr>
        <w:tc>
          <w:tcPr>
            <w:tcW w:w="49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676F416" w14:textId="08A627E4" w:rsidR="00AC71E4" w:rsidRPr="001362DC" w:rsidRDefault="00AC71E4" w:rsidP="006C72A9">
            <w:pPr>
              <w:pStyle w:val="Body"/>
              <w:spacing w:after="40" w:line="24" w:lineRule="atLeast"/>
              <w:ind w:left="142" w:right="142"/>
              <w:jc w:val="both"/>
              <w:rPr>
                <w:rFonts w:ascii="Verdana" w:hAnsi="Verdana"/>
                <w:sz w:val="20"/>
                <w:szCs w:val="20"/>
                <w:lang w:val="en-GB"/>
              </w:rPr>
            </w:pPr>
            <w:proofErr w:type="spellStart"/>
            <w:r>
              <w:rPr>
                <w:rFonts w:ascii="Verdana" w:hAnsi="Verdana"/>
                <w:sz w:val="20"/>
                <w:szCs w:val="20"/>
                <w:lang w:val="en-GB"/>
              </w:rPr>
              <w:t>Klara</w:t>
            </w:r>
            <w:proofErr w:type="spellEnd"/>
            <w:r>
              <w:rPr>
                <w:rFonts w:ascii="Verdana" w:hAnsi="Verdana"/>
                <w:sz w:val="20"/>
                <w:szCs w:val="20"/>
                <w:lang w:val="en-GB"/>
              </w:rPr>
              <w:t xml:space="preserve"> Engels-</w:t>
            </w:r>
            <w:proofErr w:type="spellStart"/>
            <w:r>
              <w:rPr>
                <w:rFonts w:ascii="Verdana" w:hAnsi="Verdana"/>
                <w:sz w:val="20"/>
                <w:szCs w:val="20"/>
                <w:lang w:val="en-GB"/>
              </w:rPr>
              <w:t>Perenyi</w:t>
            </w:r>
            <w:proofErr w:type="spellEnd"/>
          </w:p>
        </w:tc>
        <w:tc>
          <w:tcPr>
            <w:tcW w:w="499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C7EC064" w14:textId="0101C81A" w:rsidR="00AC71E4" w:rsidRPr="001362DC" w:rsidRDefault="00AC71E4" w:rsidP="006C72A9">
            <w:pPr>
              <w:pStyle w:val="Body"/>
              <w:tabs>
                <w:tab w:val="left" w:pos="1453"/>
              </w:tabs>
              <w:spacing w:after="40" w:line="24" w:lineRule="atLeast"/>
              <w:ind w:left="142" w:right="142"/>
              <w:jc w:val="both"/>
              <w:rPr>
                <w:rFonts w:ascii="Verdana" w:hAnsi="Verdana"/>
                <w:sz w:val="20"/>
                <w:szCs w:val="20"/>
                <w:lang w:val="en-GB"/>
              </w:rPr>
            </w:pPr>
            <w:r w:rsidRPr="001362DC">
              <w:rPr>
                <w:rFonts w:ascii="Verdana" w:hAnsi="Verdana"/>
                <w:sz w:val="20"/>
                <w:szCs w:val="20"/>
                <w:lang w:val="en-GB"/>
              </w:rPr>
              <w:t>European Commission</w:t>
            </w:r>
          </w:p>
        </w:tc>
      </w:tr>
      <w:tr w:rsidR="006C72A9" w:rsidRPr="001362DC" w14:paraId="42B2E606" w14:textId="77777777" w:rsidTr="006C72A9">
        <w:trPr>
          <w:trHeight w:val="250"/>
        </w:trPr>
        <w:tc>
          <w:tcPr>
            <w:tcW w:w="49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F77F2DE" w14:textId="77777777" w:rsidR="006C72A9" w:rsidRPr="001362DC" w:rsidRDefault="006C72A9" w:rsidP="006C72A9">
            <w:pPr>
              <w:pStyle w:val="Body"/>
              <w:spacing w:after="40" w:line="24" w:lineRule="atLeast"/>
              <w:ind w:left="142" w:right="142"/>
              <w:jc w:val="both"/>
              <w:rPr>
                <w:rFonts w:ascii="Verdana" w:hAnsi="Verdana"/>
                <w:sz w:val="20"/>
                <w:szCs w:val="20"/>
                <w:lang w:val="en-GB"/>
              </w:rPr>
            </w:pPr>
            <w:r w:rsidRPr="001362DC">
              <w:rPr>
                <w:rFonts w:ascii="Verdana" w:hAnsi="Verdana"/>
                <w:sz w:val="20"/>
                <w:szCs w:val="20"/>
                <w:lang w:val="en-GB"/>
              </w:rPr>
              <w:t xml:space="preserve">Karin </w:t>
            </w:r>
            <w:proofErr w:type="spellStart"/>
            <w:r w:rsidRPr="001362DC">
              <w:rPr>
                <w:rFonts w:ascii="Verdana" w:hAnsi="Verdana"/>
                <w:sz w:val="20"/>
                <w:szCs w:val="20"/>
                <w:lang w:val="en-GB"/>
              </w:rPr>
              <w:t>Åmossa</w:t>
            </w:r>
            <w:proofErr w:type="spellEnd"/>
            <w:r w:rsidRPr="001362DC">
              <w:rPr>
                <w:rFonts w:ascii="Verdana" w:hAnsi="Verdana"/>
                <w:sz w:val="20"/>
                <w:szCs w:val="20"/>
                <w:lang w:val="en-GB"/>
              </w:rPr>
              <w:t xml:space="preserve"> </w:t>
            </w:r>
          </w:p>
        </w:tc>
        <w:tc>
          <w:tcPr>
            <w:tcW w:w="499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7ACFEAB" w14:textId="77777777" w:rsidR="006C72A9" w:rsidRPr="001362DC" w:rsidRDefault="006C72A9" w:rsidP="006C72A9">
            <w:pPr>
              <w:pStyle w:val="Body"/>
              <w:tabs>
                <w:tab w:val="left" w:pos="1453"/>
              </w:tabs>
              <w:spacing w:after="40" w:line="24" w:lineRule="atLeast"/>
              <w:ind w:left="142" w:right="142"/>
              <w:jc w:val="both"/>
              <w:rPr>
                <w:rFonts w:ascii="Verdana" w:hAnsi="Verdana"/>
                <w:sz w:val="20"/>
                <w:szCs w:val="20"/>
                <w:lang w:val="en-GB"/>
              </w:rPr>
            </w:pPr>
            <w:r w:rsidRPr="001362DC">
              <w:rPr>
                <w:rFonts w:ascii="Verdana" w:hAnsi="Verdana"/>
                <w:sz w:val="20"/>
                <w:szCs w:val="20"/>
                <w:lang w:val="en-GB"/>
              </w:rPr>
              <w:t xml:space="preserve">Educational International </w:t>
            </w:r>
          </w:p>
        </w:tc>
      </w:tr>
      <w:tr w:rsidR="006C72A9" w:rsidRPr="001362DC" w14:paraId="031ABC4E" w14:textId="77777777" w:rsidTr="006C72A9">
        <w:trPr>
          <w:trHeight w:val="250"/>
        </w:trPr>
        <w:tc>
          <w:tcPr>
            <w:tcW w:w="49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42F506A" w14:textId="77777777" w:rsidR="006C72A9" w:rsidRPr="001362DC" w:rsidRDefault="006C72A9" w:rsidP="006C72A9">
            <w:pPr>
              <w:pStyle w:val="Body"/>
              <w:spacing w:after="40" w:line="24" w:lineRule="atLeast"/>
              <w:ind w:left="142" w:right="142"/>
              <w:jc w:val="both"/>
              <w:rPr>
                <w:rFonts w:ascii="Verdana" w:hAnsi="Verdana"/>
                <w:sz w:val="20"/>
                <w:szCs w:val="20"/>
                <w:lang w:val="en-GB"/>
              </w:rPr>
            </w:pPr>
            <w:r w:rsidRPr="001362DC">
              <w:rPr>
                <w:rFonts w:ascii="Verdana" w:hAnsi="Verdana"/>
                <w:sz w:val="20"/>
                <w:szCs w:val="20"/>
                <w:lang w:val="en-GB"/>
              </w:rPr>
              <w:t>Padraig Walsh</w:t>
            </w:r>
          </w:p>
        </w:tc>
        <w:tc>
          <w:tcPr>
            <w:tcW w:w="499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62CE35B" w14:textId="77777777" w:rsidR="006C72A9" w:rsidRPr="001362DC" w:rsidRDefault="006C72A9" w:rsidP="006C72A9">
            <w:pPr>
              <w:pStyle w:val="Body"/>
              <w:tabs>
                <w:tab w:val="left" w:pos="1453"/>
              </w:tabs>
              <w:spacing w:after="40" w:line="24" w:lineRule="atLeast"/>
              <w:ind w:left="142" w:right="142"/>
              <w:jc w:val="both"/>
              <w:rPr>
                <w:rFonts w:ascii="Verdana" w:hAnsi="Verdana"/>
                <w:sz w:val="20"/>
                <w:szCs w:val="20"/>
                <w:lang w:val="en-GB"/>
              </w:rPr>
            </w:pPr>
            <w:r w:rsidRPr="001362DC">
              <w:rPr>
                <w:rFonts w:ascii="Verdana" w:hAnsi="Verdana"/>
                <w:sz w:val="20"/>
                <w:szCs w:val="20"/>
                <w:lang w:val="en-GB"/>
              </w:rPr>
              <w:t>ENQA</w:t>
            </w:r>
          </w:p>
        </w:tc>
      </w:tr>
      <w:tr w:rsidR="006C72A9" w:rsidRPr="001362DC" w14:paraId="33A14FA5" w14:textId="77777777" w:rsidTr="006C72A9">
        <w:trPr>
          <w:trHeight w:val="250"/>
        </w:trPr>
        <w:tc>
          <w:tcPr>
            <w:tcW w:w="49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3B6B030" w14:textId="77777777" w:rsidR="006C72A9" w:rsidRPr="001362DC" w:rsidRDefault="006C72A9" w:rsidP="006C72A9">
            <w:pPr>
              <w:pStyle w:val="Body"/>
              <w:spacing w:after="40" w:line="24" w:lineRule="atLeast"/>
              <w:ind w:left="142" w:right="142"/>
              <w:jc w:val="both"/>
              <w:rPr>
                <w:rFonts w:ascii="Verdana" w:hAnsi="Verdana"/>
                <w:sz w:val="20"/>
                <w:szCs w:val="20"/>
                <w:lang w:val="en-GB"/>
              </w:rPr>
            </w:pPr>
            <w:r w:rsidRPr="001362DC">
              <w:rPr>
                <w:rFonts w:ascii="Verdana" w:hAnsi="Verdana"/>
                <w:sz w:val="20"/>
                <w:szCs w:val="20"/>
                <w:lang w:val="en-GB"/>
              </w:rPr>
              <w:lastRenderedPageBreak/>
              <w:t xml:space="preserve">Colin </w:t>
            </w:r>
            <w:proofErr w:type="spellStart"/>
            <w:r w:rsidRPr="001362DC">
              <w:rPr>
                <w:rFonts w:ascii="Verdana" w:hAnsi="Verdana"/>
                <w:sz w:val="20"/>
                <w:szCs w:val="20"/>
                <w:lang w:val="en-GB"/>
              </w:rPr>
              <w:t>Tück</w:t>
            </w:r>
            <w:proofErr w:type="spellEnd"/>
            <w:r w:rsidRPr="001362DC">
              <w:rPr>
                <w:rFonts w:ascii="Verdana" w:hAnsi="Verdana"/>
                <w:sz w:val="20"/>
                <w:szCs w:val="20"/>
                <w:lang w:val="en-GB"/>
              </w:rPr>
              <w:t xml:space="preserve"> </w:t>
            </w:r>
          </w:p>
        </w:tc>
        <w:tc>
          <w:tcPr>
            <w:tcW w:w="499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291EF98" w14:textId="77777777" w:rsidR="006C72A9" w:rsidRPr="001362DC" w:rsidRDefault="006C72A9" w:rsidP="006C72A9">
            <w:pPr>
              <w:pStyle w:val="Body"/>
              <w:tabs>
                <w:tab w:val="left" w:pos="1453"/>
              </w:tabs>
              <w:spacing w:after="40" w:line="24" w:lineRule="atLeast"/>
              <w:ind w:left="142" w:right="142"/>
              <w:jc w:val="both"/>
              <w:rPr>
                <w:rFonts w:ascii="Verdana" w:hAnsi="Verdana"/>
                <w:sz w:val="20"/>
                <w:szCs w:val="20"/>
                <w:lang w:val="en-GB"/>
              </w:rPr>
            </w:pPr>
            <w:r w:rsidRPr="001362DC">
              <w:rPr>
                <w:rFonts w:ascii="Verdana" w:hAnsi="Verdana"/>
                <w:sz w:val="20"/>
                <w:szCs w:val="20"/>
                <w:lang w:val="en-GB"/>
              </w:rPr>
              <w:t>EQAR</w:t>
            </w:r>
          </w:p>
        </w:tc>
      </w:tr>
      <w:tr w:rsidR="006C72A9" w:rsidRPr="001362DC" w14:paraId="17EF6DA6" w14:textId="77777777" w:rsidTr="006C72A9">
        <w:trPr>
          <w:trHeight w:val="250"/>
        </w:trPr>
        <w:tc>
          <w:tcPr>
            <w:tcW w:w="49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E7933FA" w14:textId="0E1F1D12" w:rsidR="006C72A9" w:rsidRPr="001362DC" w:rsidRDefault="00AC71E4" w:rsidP="00AC71E4">
            <w:pPr>
              <w:pStyle w:val="Body"/>
              <w:spacing w:after="40" w:line="24" w:lineRule="atLeast"/>
              <w:ind w:left="142" w:right="142"/>
              <w:jc w:val="both"/>
              <w:rPr>
                <w:rFonts w:ascii="Verdana" w:hAnsi="Verdana"/>
                <w:sz w:val="20"/>
                <w:szCs w:val="20"/>
                <w:lang w:val="en-GB"/>
              </w:rPr>
            </w:pPr>
            <w:proofErr w:type="spellStart"/>
            <w:r>
              <w:rPr>
                <w:rFonts w:ascii="Verdana" w:hAnsi="Verdana"/>
                <w:sz w:val="20"/>
                <w:szCs w:val="20"/>
                <w:lang w:val="en-GB"/>
              </w:rPr>
              <w:t>Nevena</w:t>
            </w:r>
            <w:proofErr w:type="spellEnd"/>
            <w:r>
              <w:rPr>
                <w:rFonts w:ascii="Verdana" w:hAnsi="Verdana"/>
                <w:sz w:val="20"/>
                <w:szCs w:val="20"/>
                <w:lang w:val="en-GB"/>
              </w:rPr>
              <w:t xml:space="preserve"> </w:t>
            </w:r>
            <w:proofErr w:type="spellStart"/>
            <w:r>
              <w:rPr>
                <w:rFonts w:ascii="Verdana" w:hAnsi="Verdana"/>
                <w:sz w:val="20"/>
                <w:szCs w:val="20"/>
                <w:lang w:val="en-GB"/>
              </w:rPr>
              <w:t>Viksanović</w:t>
            </w:r>
            <w:proofErr w:type="spellEnd"/>
          </w:p>
        </w:tc>
        <w:tc>
          <w:tcPr>
            <w:tcW w:w="499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ACBCFCB" w14:textId="77777777" w:rsidR="006C72A9" w:rsidRPr="001362DC" w:rsidRDefault="006C72A9" w:rsidP="006C72A9">
            <w:pPr>
              <w:pStyle w:val="Body"/>
              <w:tabs>
                <w:tab w:val="left" w:pos="1453"/>
              </w:tabs>
              <w:spacing w:after="40" w:line="24" w:lineRule="atLeast"/>
              <w:ind w:left="142" w:right="142"/>
              <w:jc w:val="both"/>
              <w:rPr>
                <w:rFonts w:ascii="Verdana" w:hAnsi="Verdana"/>
                <w:sz w:val="20"/>
                <w:szCs w:val="20"/>
                <w:lang w:val="en-GB"/>
              </w:rPr>
            </w:pPr>
            <w:r w:rsidRPr="001362DC">
              <w:rPr>
                <w:rFonts w:ascii="Verdana" w:hAnsi="Verdana"/>
                <w:sz w:val="20"/>
                <w:szCs w:val="20"/>
                <w:lang w:val="en-GB"/>
              </w:rPr>
              <w:t>ESU</w:t>
            </w:r>
          </w:p>
        </w:tc>
      </w:tr>
      <w:tr w:rsidR="006C72A9" w:rsidRPr="001362DC" w14:paraId="6E2C08EC" w14:textId="77777777" w:rsidTr="006C72A9">
        <w:trPr>
          <w:trHeight w:val="250"/>
        </w:trPr>
        <w:tc>
          <w:tcPr>
            <w:tcW w:w="49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574E370B" w14:textId="77777777" w:rsidR="006C72A9" w:rsidRPr="001362DC" w:rsidRDefault="006C72A9" w:rsidP="006C72A9">
            <w:pPr>
              <w:pStyle w:val="Body"/>
              <w:spacing w:after="40" w:line="24" w:lineRule="atLeast"/>
              <w:ind w:left="142" w:right="142"/>
              <w:jc w:val="both"/>
              <w:rPr>
                <w:rFonts w:ascii="Verdana" w:hAnsi="Verdana"/>
                <w:sz w:val="20"/>
                <w:szCs w:val="20"/>
                <w:lang w:val="en-GB"/>
              </w:rPr>
            </w:pPr>
            <w:r w:rsidRPr="001362DC">
              <w:rPr>
                <w:rFonts w:ascii="Verdana" w:hAnsi="Verdana"/>
                <w:sz w:val="20"/>
                <w:szCs w:val="20"/>
                <w:lang w:val="en-GB"/>
              </w:rPr>
              <w:t xml:space="preserve">Tia </w:t>
            </w:r>
            <w:proofErr w:type="spellStart"/>
            <w:r w:rsidRPr="001362DC">
              <w:rPr>
                <w:rFonts w:ascii="Verdana" w:hAnsi="Verdana"/>
                <w:sz w:val="20"/>
                <w:szCs w:val="20"/>
                <w:lang w:val="en-GB"/>
              </w:rPr>
              <w:t>Loukkola</w:t>
            </w:r>
            <w:proofErr w:type="spellEnd"/>
          </w:p>
        </w:tc>
        <w:tc>
          <w:tcPr>
            <w:tcW w:w="499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EA2949C" w14:textId="77777777" w:rsidR="006C72A9" w:rsidRPr="001362DC" w:rsidRDefault="006C72A9" w:rsidP="006C72A9">
            <w:pPr>
              <w:pStyle w:val="Body"/>
              <w:tabs>
                <w:tab w:val="left" w:pos="1453"/>
              </w:tabs>
              <w:spacing w:after="40" w:line="24" w:lineRule="atLeast"/>
              <w:ind w:left="142" w:right="142"/>
              <w:jc w:val="both"/>
              <w:rPr>
                <w:rFonts w:ascii="Verdana" w:hAnsi="Verdana"/>
                <w:sz w:val="20"/>
                <w:szCs w:val="20"/>
                <w:lang w:val="en-GB"/>
              </w:rPr>
            </w:pPr>
            <w:r w:rsidRPr="001362DC">
              <w:rPr>
                <w:rFonts w:ascii="Verdana" w:hAnsi="Verdana"/>
                <w:sz w:val="20"/>
                <w:szCs w:val="20"/>
                <w:lang w:val="en-GB"/>
              </w:rPr>
              <w:t>EUA</w:t>
            </w:r>
          </w:p>
        </w:tc>
      </w:tr>
      <w:tr w:rsidR="006C72A9" w:rsidRPr="001362DC" w14:paraId="6CD7CBFE" w14:textId="77777777" w:rsidTr="006C72A9">
        <w:trPr>
          <w:trHeight w:val="250"/>
        </w:trPr>
        <w:tc>
          <w:tcPr>
            <w:tcW w:w="49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2A5F4770" w14:textId="77777777" w:rsidR="006C72A9" w:rsidRPr="001362DC" w:rsidRDefault="006C72A9" w:rsidP="006C72A9">
            <w:pPr>
              <w:pStyle w:val="Body"/>
              <w:spacing w:after="40" w:line="24" w:lineRule="atLeast"/>
              <w:ind w:left="142" w:right="142"/>
              <w:jc w:val="both"/>
              <w:rPr>
                <w:rFonts w:ascii="Verdana" w:hAnsi="Verdana"/>
                <w:sz w:val="20"/>
                <w:szCs w:val="20"/>
                <w:lang w:val="en-GB"/>
              </w:rPr>
            </w:pPr>
            <w:r w:rsidRPr="001362DC">
              <w:rPr>
                <w:rFonts w:ascii="Verdana" w:hAnsi="Verdana"/>
                <w:sz w:val="20"/>
                <w:szCs w:val="20"/>
                <w:lang w:val="en-GB"/>
              </w:rPr>
              <w:t xml:space="preserve">Stefan </w:t>
            </w:r>
            <w:proofErr w:type="spellStart"/>
            <w:r w:rsidRPr="001362DC">
              <w:rPr>
                <w:rFonts w:ascii="Verdana" w:hAnsi="Verdana"/>
                <w:sz w:val="20"/>
                <w:szCs w:val="20"/>
                <w:lang w:val="en-GB"/>
              </w:rPr>
              <w:t>Delplace</w:t>
            </w:r>
            <w:proofErr w:type="spellEnd"/>
          </w:p>
        </w:tc>
        <w:tc>
          <w:tcPr>
            <w:tcW w:w="499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444575A" w14:textId="77777777" w:rsidR="006C72A9" w:rsidRPr="001362DC" w:rsidRDefault="006C72A9" w:rsidP="006C72A9">
            <w:pPr>
              <w:pStyle w:val="Body"/>
              <w:tabs>
                <w:tab w:val="left" w:pos="1453"/>
              </w:tabs>
              <w:spacing w:after="40" w:line="24" w:lineRule="atLeast"/>
              <w:ind w:left="142" w:right="142"/>
              <w:jc w:val="both"/>
              <w:rPr>
                <w:rFonts w:ascii="Verdana" w:hAnsi="Verdana"/>
                <w:sz w:val="20"/>
                <w:szCs w:val="20"/>
                <w:lang w:val="en-GB"/>
              </w:rPr>
            </w:pPr>
            <w:r w:rsidRPr="001362DC">
              <w:rPr>
                <w:rFonts w:ascii="Verdana" w:hAnsi="Verdana"/>
                <w:sz w:val="20"/>
                <w:szCs w:val="20"/>
                <w:lang w:val="en-GB"/>
              </w:rPr>
              <w:t>EURASHE</w:t>
            </w:r>
          </w:p>
        </w:tc>
      </w:tr>
      <w:tr w:rsidR="006C72A9" w:rsidRPr="001362DC" w14:paraId="36ACE590" w14:textId="77777777" w:rsidTr="006C72A9">
        <w:trPr>
          <w:trHeight w:val="250"/>
        </w:trPr>
        <w:tc>
          <w:tcPr>
            <w:tcW w:w="49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2DB9C73C" w14:textId="77777777" w:rsidR="006C72A9" w:rsidRPr="001362DC" w:rsidRDefault="006C72A9" w:rsidP="006C72A9">
            <w:pPr>
              <w:pStyle w:val="Body"/>
              <w:spacing w:after="40" w:line="24" w:lineRule="atLeast"/>
              <w:ind w:left="142" w:right="142"/>
              <w:jc w:val="both"/>
              <w:rPr>
                <w:rFonts w:ascii="Verdana" w:hAnsi="Verdana"/>
                <w:sz w:val="20"/>
                <w:szCs w:val="20"/>
                <w:lang w:val="en-GB"/>
              </w:rPr>
            </w:pPr>
            <w:proofErr w:type="spellStart"/>
            <w:r w:rsidRPr="001362DC">
              <w:rPr>
                <w:rFonts w:ascii="Verdana" w:hAnsi="Verdana"/>
                <w:sz w:val="20"/>
                <w:szCs w:val="20"/>
                <w:lang w:val="en-GB"/>
              </w:rPr>
              <w:t>Gayane</w:t>
            </w:r>
            <w:proofErr w:type="spellEnd"/>
            <w:r w:rsidRPr="001362DC">
              <w:rPr>
                <w:rFonts w:ascii="Verdana" w:hAnsi="Verdana"/>
                <w:sz w:val="20"/>
                <w:szCs w:val="20"/>
                <w:lang w:val="en-GB"/>
              </w:rPr>
              <w:t xml:space="preserve"> </w:t>
            </w:r>
            <w:proofErr w:type="spellStart"/>
            <w:r w:rsidRPr="001362DC">
              <w:rPr>
                <w:rFonts w:ascii="Verdana" w:hAnsi="Verdana"/>
                <w:sz w:val="20"/>
                <w:szCs w:val="20"/>
                <w:lang w:val="en-GB"/>
              </w:rPr>
              <w:t>Harutyunyan</w:t>
            </w:r>
            <w:proofErr w:type="spellEnd"/>
          </w:p>
        </w:tc>
        <w:tc>
          <w:tcPr>
            <w:tcW w:w="499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B1D1B4B" w14:textId="77777777" w:rsidR="006C72A9" w:rsidRPr="001362DC" w:rsidRDefault="006C72A9" w:rsidP="006C72A9">
            <w:pPr>
              <w:pStyle w:val="Body"/>
              <w:tabs>
                <w:tab w:val="left" w:pos="1453"/>
              </w:tabs>
              <w:spacing w:after="40" w:line="24" w:lineRule="atLeast"/>
              <w:ind w:left="142" w:right="142"/>
              <w:jc w:val="both"/>
              <w:rPr>
                <w:rFonts w:ascii="Verdana" w:hAnsi="Verdana"/>
                <w:sz w:val="20"/>
                <w:szCs w:val="20"/>
                <w:lang w:val="en-GB"/>
              </w:rPr>
            </w:pPr>
            <w:r w:rsidRPr="001362DC">
              <w:rPr>
                <w:rFonts w:ascii="Verdana" w:hAnsi="Verdana"/>
                <w:sz w:val="20"/>
                <w:szCs w:val="20"/>
                <w:lang w:val="en-GB"/>
              </w:rPr>
              <w:t>Head of  the BFUG Secretariat</w:t>
            </w:r>
          </w:p>
        </w:tc>
      </w:tr>
      <w:tr w:rsidR="006C72A9" w:rsidRPr="001362DC" w14:paraId="105AB89D" w14:textId="77777777" w:rsidTr="006C72A9">
        <w:trPr>
          <w:trHeight w:val="250"/>
        </w:trPr>
        <w:tc>
          <w:tcPr>
            <w:tcW w:w="49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1EF8C92" w14:textId="77777777" w:rsidR="006C72A9" w:rsidRPr="001362DC" w:rsidRDefault="006C72A9" w:rsidP="006C72A9">
            <w:pPr>
              <w:pStyle w:val="Body"/>
              <w:spacing w:after="40" w:line="24" w:lineRule="atLeast"/>
              <w:ind w:left="142" w:right="142"/>
              <w:jc w:val="both"/>
              <w:rPr>
                <w:rFonts w:ascii="Verdana" w:hAnsi="Verdana"/>
                <w:sz w:val="20"/>
                <w:szCs w:val="20"/>
                <w:lang w:val="en-GB"/>
              </w:rPr>
            </w:pPr>
            <w:proofErr w:type="spellStart"/>
            <w:r w:rsidRPr="001362DC">
              <w:rPr>
                <w:rFonts w:ascii="Verdana" w:hAnsi="Verdana"/>
                <w:sz w:val="20"/>
                <w:szCs w:val="20"/>
                <w:lang w:val="en-GB"/>
              </w:rPr>
              <w:t>Ani</w:t>
            </w:r>
            <w:proofErr w:type="spellEnd"/>
            <w:r w:rsidRPr="001362DC">
              <w:rPr>
                <w:rFonts w:ascii="Verdana" w:hAnsi="Verdana"/>
                <w:sz w:val="20"/>
                <w:szCs w:val="20"/>
                <w:lang w:val="en-GB"/>
              </w:rPr>
              <w:t xml:space="preserve"> </w:t>
            </w:r>
            <w:proofErr w:type="spellStart"/>
            <w:r w:rsidRPr="001362DC">
              <w:rPr>
                <w:rFonts w:ascii="Verdana" w:hAnsi="Verdana"/>
                <w:sz w:val="20"/>
                <w:szCs w:val="20"/>
                <w:lang w:val="en-GB"/>
              </w:rPr>
              <w:t>Hakobyan</w:t>
            </w:r>
            <w:proofErr w:type="spellEnd"/>
          </w:p>
        </w:tc>
        <w:tc>
          <w:tcPr>
            <w:tcW w:w="499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DF08CE9" w14:textId="77777777" w:rsidR="006C72A9" w:rsidRPr="001362DC" w:rsidRDefault="006C72A9" w:rsidP="006C72A9">
            <w:pPr>
              <w:pStyle w:val="Body"/>
              <w:tabs>
                <w:tab w:val="left" w:pos="1453"/>
              </w:tabs>
              <w:spacing w:after="40" w:line="24" w:lineRule="atLeast"/>
              <w:ind w:left="142" w:right="142"/>
              <w:jc w:val="both"/>
              <w:rPr>
                <w:rFonts w:ascii="Verdana" w:hAnsi="Verdana"/>
                <w:sz w:val="20"/>
                <w:szCs w:val="20"/>
                <w:lang w:val="en-GB"/>
              </w:rPr>
            </w:pPr>
            <w:r w:rsidRPr="001362DC">
              <w:rPr>
                <w:rFonts w:ascii="Verdana" w:hAnsi="Verdana"/>
                <w:sz w:val="20"/>
                <w:szCs w:val="20"/>
                <w:lang w:val="en-GB"/>
              </w:rPr>
              <w:t>BFUG Secretariat</w:t>
            </w:r>
          </w:p>
        </w:tc>
      </w:tr>
    </w:tbl>
    <w:p w14:paraId="5C2BF4F7" w14:textId="77777777" w:rsidR="004F67EB" w:rsidRDefault="004F67EB" w:rsidP="0069300E">
      <w:pPr>
        <w:spacing w:after="120" w:line="23" w:lineRule="atLeast"/>
        <w:jc w:val="both"/>
        <w:rPr>
          <w:rFonts w:ascii="Verdana" w:hAnsi="Verdana"/>
          <w:b/>
          <w:sz w:val="22"/>
          <w:szCs w:val="22"/>
          <w:lang w:val="en-GB"/>
        </w:rPr>
      </w:pPr>
    </w:p>
    <w:p w14:paraId="5AAAFF0C" w14:textId="0E44B1AE" w:rsidR="00AC71E4" w:rsidRPr="00AC71E4" w:rsidRDefault="00AC71E4" w:rsidP="0069300E">
      <w:pPr>
        <w:spacing w:after="120" w:line="23" w:lineRule="atLeast"/>
        <w:jc w:val="both"/>
        <w:rPr>
          <w:rFonts w:ascii="Verdana" w:hAnsi="Verdana"/>
          <w:i/>
          <w:sz w:val="22"/>
          <w:szCs w:val="22"/>
          <w:lang w:val="en-GB"/>
        </w:rPr>
      </w:pPr>
      <w:r w:rsidRPr="00AC71E4">
        <w:rPr>
          <w:rFonts w:ascii="Verdana" w:hAnsi="Verdana"/>
          <w:i/>
          <w:sz w:val="22"/>
          <w:szCs w:val="22"/>
          <w:lang w:val="en-GB"/>
        </w:rPr>
        <w:t>Apologies were received from the Belgium/French Community, Bulgaria, Croatia, Czech Republic, Hungary, Kazakhstan, Republic of Moldova, The Netherlands and Switzerland.</w:t>
      </w:r>
    </w:p>
    <w:p w14:paraId="09024855" w14:textId="161483D9" w:rsidR="005C789F" w:rsidRPr="00A17CF1" w:rsidRDefault="005C789F" w:rsidP="0069300E">
      <w:pPr>
        <w:spacing w:after="120" w:line="23" w:lineRule="atLeast"/>
        <w:jc w:val="both"/>
        <w:rPr>
          <w:rFonts w:ascii="Verdana" w:hAnsi="Verdana"/>
          <w:b/>
          <w:sz w:val="22"/>
          <w:szCs w:val="22"/>
          <w:lang w:val="en-GB"/>
        </w:rPr>
      </w:pPr>
      <w:r w:rsidRPr="00A17CF1">
        <w:rPr>
          <w:rFonts w:ascii="Verdana" w:hAnsi="Verdana"/>
          <w:b/>
          <w:sz w:val="22"/>
          <w:szCs w:val="22"/>
          <w:lang w:val="en-GB"/>
        </w:rPr>
        <w:t>Welcome and introduction to the meeting</w:t>
      </w:r>
      <w:r w:rsidR="00DA0662" w:rsidRPr="00A17CF1">
        <w:rPr>
          <w:rFonts w:ascii="Verdana" w:hAnsi="Verdana"/>
          <w:b/>
          <w:sz w:val="22"/>
          <w:szCs w:val="22"/>
          <w:lang w:val="en-GB"/>
        </w:rPr>
        <w:t xml:space="preserve"> </w:t>
      </w:r>
    </w:p>
    <w:p w14:paraId="52C59FB3" w14:textId="096CED62" w:rsidR="00F53FD9" w:rsidRPr="00A17CF1" w:rsidRDefault="000F5221" w:rsidP="0069300E">
      <w:pPr>
        <w:spacing w:after="120" w:line="23" w:lineRule="atLeast"/>
        <w:jc w:val="both"/>
        <w:rPr>
          <w:rFonts w:ascii="Verdana" w:hAnsi="Verdana"/>
          <w:sz w:val="22"/>
          <w:szCs w:val="22"/>
          <w:lang w:val="en-GB"/>
        </w:rPr>
      </w:pPr>
      <w:proofErr w:type="spellStart"/>
      <w:r w:rsidRPr="00A17CF1">
        <w:rPr>
          <w:rFonts w:ascii="Verdana" w:hAnsi="Verdana"/>
          <w:sz w:val="22"/>
          <w:szCs w:val="22"/>
          <w:lang w:val="en-GB"/>
        </w:rPr>
        <w:t>Bartłomiej</w:t>
      </w:r>
      <w:proofErr w:type="spellEnd"/>
      <w:r w:rsidRPr="00A17CF1">
        <w:rPr>
          <w:rFonts w:ascii="Verdana" w:hAnsi="Verdana"/>
          <w:sz w:val="22"/>
          <w:szCs w:val="22"/>
          <w:lang w:val="en-GB"/>
        </w:rPr>
        <w:t xml:space="preserve"> </w:t>
      </w:r>
      <w:proofErr w:type="spellStart"/>
      <w:r w:rsidRPr="00A17CF1">
        <w:rPr>
          <w:rFonts w:ascii="Verdana" w:hAnsi="Verdana"/>
          <w:sz w:val="22"/>
          <w:szCs w:val="22"/>
          <w:lang w:val="en-GB"/>
        </w:rPr>
        <w:t>Banaszak</w:t>
      </w:r>
      <w:proofErr w:type="spellEnd"/>
      <w:r w:rsidRPr="00A17CF1">
        <w:rPr>
          <w:rFonts w:ascii="Verdana" w:hAnsi="Verdana"/>
          <w:sz w:val="22"/>
          <w:szCs w:val="22"/>
          <w:lang w:val="en-GB"/>
        </w:rPr>
        <w:t xml:space="preserve"> (Poland)</w:t>
      </w:r>
      <w:r w:rsidR="00F15639">
        <w:rPr>
          <w:rFonts w:ascii="Verdana" w:hAnsi="Verdana"/>
          <w:sz w:val="22"/>
          <w:szCs w:val="22"/>
          <w:lang w:val="en-GB"/>
        </w:rPr>
        <w:t>,</w:t>
      </w:r>
      <w:r w:rsidRPr="00A17CF1">
        <w:rPr>
          <w:rFonts w:ascii="Verdana" w:hAnsi="Verdana"/>
          <w:sz w:val="22"/>
          <w:szCs w:val="22"/>
          <w:lang w:val="en-GB"/>
        </w:rPr>
        <w:t xml:space="preserve"> the hosting Co-Chair</w:t>
      </w:r>
      <w:r w:rsidR="00F15639">
        <w:rPr>
          <w:rFonts w:ascii="Verdana" w:hAnsi="Verdana"/>
          <w:sz w:val="22"/>
          <w:szCs w:val="22"/>
          <w:lang w:val="en-GB"/>
        </w:rPr>
        <w:t>,</w:t>
      </w:r>
      <w:r w:rsidRPr="00A17CF1">
        <w:rPr>
          <w:rFonts w:ascii="Verdana" w:hAnsi="Verdana"/>
          <w:sz w:val="22"/>
          <w:szCs w:val="22"/>
          <w:lang w:val="en-GB"/>
        </w:rPr>
        <w:t xml:space="preserve"> </w:t>
      </w:r>
      <w:r w:rsidR="001E4F53" w:rsidRPr="00A17CF1">
        <w:rPr>
          <w:rFonts w:ascii="Verdana" w:hAnsi="Verdana"/>
          <w:sz w:val="22"/>
          <w:szCs w:val="22"/>
          <w:lang w:val="en-GB"/>
        </w:rPr>
        <w:t>welcomed the participants</w:t>
      </w:r>
      <w:r w:rsidR="00D168B8" w:rsidRPr="00A17CF1">
        <w:rPr>
          <w:rFonts w:ascii="Verdana" w:hAnsi="Verdana"/>
          <w:sz w:val="22"/>
          <w:szCs w:val="22"/>
          <w:lang w:val="en-GB"/>
        </w:rPr>
        <w:t xml:space="preserve"> to the sixth meeting of the EHEA working group on Structural Reforms (SRWG)</w:t>
      </w:r>
      <w:r w:rsidR="0088647B" w:rsidRPr="00A17CF1">
        <w:rPr>
          <w:rFonts w:ascii="Verdana" w:hAnsi="Verdana"/>
          <w:b/>
          <w:sz w:val="22"/>
          <w:szCs w:val="22"/>
          <w:lang w:val="en-GB"/>
        </w:rPr>
        <w:t>.</w:t>
      </w:r>
      <w:r w:rsidR="007407A2" w:rsidRPr="00A17CF1">
        <w:rPr>
          <w:rFonts w:ascii="Verdana" w:hAnsi="Verdana"/>
          <w:b/>
          <w:sz w:val="22"/>
          <w:szCs w:val="22"/>
          <w:lang w:val="en-GB"/>
        </w:rPr>
        <w:t xml:space="preserve"> </w:t>
      </w:r>
      <w:r w:rsidR="00152D71" w:rsidRPr="00A17CF1">
        <w:rPr>
          <w:rFonts w:ascii="Verdana" w:hAnsi="Verdana"/>
          <w:sz w:val="22"/>
          <w:szCs w:val="22"/>
          <w:lang w:val="en-GB"/>
        </w:rPr>
        <w:t xml:space="preserve">Information on the timetable of the meeting followed. </w:t>
      </w:r>
    </w:p>
    <w:p w14:paraId="26203929" w14:textId="2E6B237E" w:rsidR="005C789F" w:rsidRPr="00A17CF1" w:rsidRDefault="007407A2" w:rsidP="0069300E">
      <w:pPr>
        <w:spacing w:after="120" w:line="23" w:lineRule="atLeast"/>
        <w:jc w:val="both"/>
        <w:rPr>
          <w:rFonts w:ascii="Verdana" w:hAnsi="Verdana"/>
          <w:b/>
          <w:sz w:val="22"/>
          <w:szCs w:val="22"/>
          <w:lang w:val="en-GB"/>
        </w:rPr>
      </w:pPr>
      <w:r w:rsidRPr="00A17CF1">
        <w:rPr>
          <w:rFonts w:ascii="Verdana" w:hAnsi="Verdana"/>
          <w:sz w:val="22"/>
          <w:szCs w:val="22"/>
          <w:lang w:val="en-GB"/>
        </w:rPr>
        <w:t>The meeting agenda and the minutes of the WG’s fifth meeting were adopted with minor changes.</w:t>
      </w:r>
    </w:p>
    <w:p w14:paraId="7C68EC97" w14:textId="77777777" w:rsidR="0043279B" w:rsidRPr="00A17CF1" w:rsidRDefault="0043279B" w:rsidP="0069300E">
      <w:pPr>
        <w:spacing w:after="120" w:line="23" w:lineRule="atLeast"/>
        <w:jc w:val="both"/>
        <w:rPr>
          <w:rFonts w:ascii="Verdana" w:hAnsi="Verdana"/>
          <w:b/>
          <w:sz w:val="22"/>
          <w:szCs w:val="22"/>
          <w:lang w:val="en-GB"/>
        </w:rPr>
      </w:pPr>
    </w:p>
    <w:p w14:paraId="6E045A73" w14:textId="55962727" w:rsidR="00A76E68" w:rsidRPr="00A17CF1" w:rsidRDefault="0043279B" w:rsidP="0069300E">
      <w:pPr>
        <w:spacing w:after="120" w:line="23" w:lineRule="atLeast"/>
        <w:jc w:val="both"/>
        <w:rPr>
          <w:rFonts w:ascii="Verdana" w:hAnsi="Verdana"/>
          <w:b/>
          <w:sz w:val="22"/>
          <w:szCs w:val="22"/>
          <w:lang w:val="en-GB"/>
        </w:rPr>
      </w:pPr>
      <w:r w:rsidRPr="00A17CF1">
        <w:rPr>
          <w:rFonts w:ascii="Verdana" w:hAnsi="Verdana"/>
          <w:b/>
          <w:sz w:val="22"/>
          <w:szCs w:val="22"/>
          <w:lang w:val="en-GB"/>
        </w:rPr>
        <w:t>Feedback on the activities of the BFUG and its sub-structures</w:t>
      </w:r>
    </w:p>
    <w:p w14:paraId="40625E96" w14:textId="284E93DF" w:rsidR="007960CC" w:rsidRPr="00A17CF1" w:rsidRDefault="00557A96" w:rsidP="0069300E">
      <w:pPr>
        <w:spacing w:after="120" w:line="23" w:lineRule="atLeast"/>
        <w:jc w:val="both"/>
        <w:rPr>
          <w:rFonts w:ascii="Verdana" w:hAnsi="Verdana"/>
          <w:sz w:val="22"/>
          <w:szCs w:val="22"/>
          <w:lang w:val="en-GB"/>
        </w:rPr>
      </w:pPr>
      <w:r w:rsidRPr="00A17CF1">
        <w:rPr>
          <w:rFonts w:ascii="Verdana" w:hAnsi="Verdana"/>
          <w:b/>
          <w:i/>
          <w:sz w:val="22"/>
          <w:szCs w:val="22"/>
          <w:lang w:val="en-GB"/>
        </w:rPr>
        <w:t>Athens</w:t>
      </w:r>
      <w:r w:rsidR="004D344E" w:rsidRPr="00A17CF1">
        <w:rPr>
          <w:rFonts w:ascii="Verdana" w:hAnsi="Verdana"/>
          <w:b/>
          <w:i/>
          <w:sz w:val="22"/>
          <w:szCs w:val="22"/>
          <w:lang w:val="en-GB"/>
        </w:rPr>
        <w:t xml:space="preserve"> BFUG </w:t>
      </w:r>
      <w:r w:rsidR="003A20CF" w:rsidRPr="00A17CF1">
        <w:rPr>
          <w:rFonts w:ascii="Verdana" w:hAnsi="Verdana"/>
          <w:b/>
          <w:i/>
          <w:sz w:val="22"/>
          <w:szCs w:val="22"/>
          <w:lang w:val="en-GB"/>
        </w:rPr>
        <w:t xml:space="preserve">meeting, </w:t>
      </w:r>
      <w:r w:rsidRPr="00A17CF1">
        <w:rPr>
          <w:rFonts w:ascii="Verdana" w:hAnsi="Verdana"/>
          <w:b/>
          <w:i/>
          <w:sz w:val="22"/>
          <w:szCs w:val="22"/>
          <w:lang w:val="en-GB"/>
        </w:rPr>
        <w:t>9-10</w:t>
      </w:r>
      <w:r w:rsidR="003A20CF" w:rsidRPr="00A17CF1">
        <w:rPr>
          <w:rFonts w:ascii="Verdana" w:hAnsi="Verdana"/>
          <w:b/>
          <w:i/>
          <w:sz w:val="22"/>
          <w:szCs w:val="22"/>
          <w:lang w:val="en-GB"/>
        </w:rPr>
        <w:t xml:space="preserve"> </w:t>
      </w:r>
      <w:r w:rsidRPr="00A17CF1">
        <w:rPr>
          <w:rFonts w:ascii="Verdana" w:hAnsi="Verdana"/>
          <w:b/>
          <w:i/>
          <w:sz w:val="22"/>
          <w:szCs w:val="22"/>
          <w:lang w:val="en-GB"/>
        </w:rPr>
        <w:t>April</w:t>
      </w:r>
      <w:r w:rsidR="00DA0662" w:rsidRPr="00A17CF1">
        <w:rPr>
          <w:rFonts w:ascii="Verdana" w:hAnsi="Verdana"/>
          <w:b/>
          <w:i/>
          <w:sz w:val="22"/>
          <w:szCs w:val="22"/>
          <w:lang w:val="en-GB"/>
        </w:rPr>
        <w:t>, 201</w:t>
      </w:r>
      <w:r w:rsidR="003A20CF" w:rsidRPr="00A17CF1">
        <w:rPr>
          <w:rFonts w:ascii="Verdana" w:hAnsi="Verdana"/>
          <w:b/>
          <w:i/>
          <w:sz w:val="22"/>
          <w:szCs w:val="22"/>
          <w:lang w:val="en-GB"/>
        </w:rPr>
        <w:t>4</w:t>
      </w:r>
      <w:r w:rsidR="00A76E68" w:rsidRPr="00A17CF1">
        <w:rPr>
          <w:rFonts w:ascii="Verdana" w:hAnsi="Verdana"/>
          <w:b/>
          <w:i/>
          <w:sz w:val="22"/>
          <w:szCs w:val="22"/>
          <w:lang w:val="en-GB"/>
        </w:rPr>
        <w:t>:</w:t>
      </w:r>
      <w:r w:rsidR="00BF5F3B" w:rsidRPr="00A17CF1">
        <w:rPr>
          <w:rFonts w:ascii="Verdana" w:hAnsi="Verdana"/>
          <w:sz w:val="22"/>
          <w:szCs w:val="22"/>
          <w:lang w:val="en-GB"/>
        </w:rPr>
        <w:t xml:space="preserve"> Christ</w:t>
      </w:r>
      <w:r w:rsidR="00A76E68" w:rsidRPr="00A17CF1">
        <w:rPr>
          <w:rFonts w:ascii="Verdana" w:hAnsi="Verdana"/>
          <w:sz w:val="22"/>
          <w:szCs w:val="22"/>
          <w:lang w:val="en-GB"/>
        </w:rPr>
        <w:t xml:space="preserve">os Skouras (Greece) briefed the </w:t>
      </w:r>
      <w:r w:rsidR="00BF5F3B" w:rsidRPr="00A17CF1">
        <w:rPr>
          <w:rFonts w:ascii="Verdana" w:hAnsi="Verdana"/>
          <w:sz w:val="22"/>
          <w:szCs w:val="22"/>
          <w:lang w:val="en-GB"/>
        </w:rPr>
        <w:t>SWRG on the outcomes of the BFUG Athens meeting and highlighted the dialogue that was launched around the future of the Bologna Process</w:t>
      </w:r>
      <w:r w:rsidR="00085A61" w:rsidRPr="00A17CF1">
        <w:rPr>
          <w:rFonts w:ascii="Verdana" w:hAnsi="Verdana"/>
          <w:sz w:val="22"/>
          <w:szCs w:val="22"/>
          <w:lang w:val="en-GB"/>
        </w:rPr>
        <w:t xml:space="preserve">. </w:t>
      </w:r>
      <w:r w:rsidR="00170B37" w:rsidRPr="00A17CF1">
        <w:rPr>
          <w:rFonts w:ascii="Verdana" w:hAnsi="Verdana"/>
          <w:sz w:val="22"/>
          <w:szCs w:val="22"/>
          <w:lang w:val="en-GB"/>
        </w:rPr>
        <w:t xml:space="preserve">During the deliberations the BFUG realised that there is a need to reinforce the </w:t>
      </w:r>
      <w:r w:rsidR="00A76E68" w:rsidRPr="00A17CF1">
        <w:rPr>
          <w:rFonts w:ascii="Verdana" w:hAnsi="Verdana"/>
          <w:sz w:val="22"/>
          <w:szCs w:val="22"/>
          <w:lang w:val="en-GB"/>
        </w:rPr>
        <w:t xml:space="preserve">Bologna Process and </w:t>
      </w:r>
      <w:r w:rsidR="00170B37" w:rsidRPr="00A17CF1">
        <w:rPr>
          <w:rFonts w:ascii="Verdana" w:hAnsi="Verdana"/>
          <w:sz w:val="22"/>
          <w:szCs w:val="22"/>
          <w:lang w:val="en-GB"/>
        </w:rPr>
        <w:t>in order to enable the</w:t>
      </w:r>
      <w:r w:rsidR="00F15639">
        <w:rPr>
          <w:rFonts w:ascii="Verdana" w:hAnsi="Verdana"/>
          <w:sz w:val="22"/>
          <w:szCs w:val="22"/>
          <w:lang w:val="en-GB"/>
        </w:rPr>
        <w:t xml:space="preserve"> Bologna Process</w:t>
      </w:r>
      <w:r w:rsidR="00170B37" w:rsidRPr="00A17CF1">
        <w:rPr>
          <w:rFonts w:ascii="Verdana" w:hAnsi="Verdana"/>
          <w:sz w:val="22"/>
          <w:szCs w:val="22"/>
          <w:lang w:val="en-GB"/>
        </w:rPr>
        <w:t xml:space="preserve"> </w:t>
      </w:r>
      <w:r w:rsidR="00F15639">
        <w:rPr>
          <w:rFonts w:ascii="Verdana" w:hAnsi="Verdana"/>
          <w:sz w:val="22"/>
          <w:szCs w:val="22"/>
          <w:lang w:val="en-GB"/>
        </w:rPr>
        <w:t>(</w:t>
      </w:r>
      <w:r w:rsidR="00170B37" w:rsidRPr="00A17CF1">
        <w:rPr>
          <w:rFonts w:ascii="Verdana" w:hAnsi="Verdana"/>
          <w:sz w:val="22"/>
          <w:szCs w:val="22"/>
          <w:lang w:val="en-GB"/>
        </w:rPr>
        <w:t>BP</w:t>
      </w:r>
      <w:r w:rsidR="00F15639">
        <w:rPr>
          <w:rFonts w:ascii="Verdana" w:hAnsi="Verdana"/>
          <w:sz w:val="22"/>
          <w:szCs w:val="22"/>
          <w:lang w:val="en-GB"/>
        </w:rPr>
        <w:t>)</w:t>
      </w:r>
      <w:r w:rsidR="00170B37" w:rsidRPr="00A17CF1">
        <w:rPr>
          <w:rFonts w:ascii="Verdana" w:hAnsi="Verdana"/>
          <w:sz w:val="22"/>
          <w:szCs w:val="22"/>
          <w:lang w:val="en-GB"/>
        </w:rPr>
        <w:t xml:space="preserve"> </w:t>
      </w:r>
      <w:r w:rsidR="007A7EDE" w:rsidRPr="00A17CF1">
        <w:rPr>
          <w:rFonts w:ascii="Verdana" w:hAnsi="Verdana"/>
          <w:sz w:val="22"/>
          <w:szCs w:val="22"/>
          <w:lang w:val="en-GB"/>
        </w:rPr>
        <w:t>to</w:t>
      </w:r>
      <w:r w:rsidR="00373990" w:rsidRPr="00A17CF1">
        <w:rPr>
          <w:rFonts w:ascii="Verdana" w:hAnsi="Verdana"/>
          <w:sz w:val="22"/>
          <w:szCs w:val="22"/>
          <w:lang w:val="en-GB"/>
        </w:rPr>
        <w:t xml:space="preserve"> </w:t>
      </w:r>
      <w:r w:rsidR="00A76E68" w:rsidRPr="00A17CF1">
        <w:rPr>
          <w:rFonts w:ascii="Verdana" w:hAnsi="Verdana"/>
          <w:sz w:val="22"/>
          <w:szCs w:val="22"/>
          <w:lang w:val="en-GB"/>
        </w:rPr>
        <w:t xml:space="preserve">continue to </w:t>
      </w:r>
      <w:r w:rsidR="00373990" w:rsidRPr="00A17CF1">
        <w:rPr>
          <w:rFonts w:ascii="Verdana" w:hAnsi="Verdana"/>
          <w:sz w:val="22"/>
          <w:szCs w:val="22"/>
          <w:lang w:val="en-GB"/>
        </w:rPr>
        <w:t>have i</w:t>
      </w:r>
      <w:r w:rsidR="007A7EDE" w:rsidRPr="00A17CF1">
        <w:rPr>
          <w:rFonts w:ascii="Verdana" w:hAnsi="Verdana"/>
          <w:sz w:val="22"/>
          <w:szCs w:val="22"/>
          <w:lang w:val="en-GB"/>
        </w:rPr>
        <w:t>ts impetus</w:t>
      </w:r>
      <w:r w:rsidR="00373990" w:rsidRPr="00A17CF1">
        <w:rPr>
          <w:rFonts w:ascii="Verdana" w:hAnsi="Verdana"/>
          <w:sz w:val="22"/>
          <w:szCs w:val="22"/>
          <w:lang w:val="en-GB"/>
        </w:rPr>
        <w:t xml:space="preserve"> in th</w:t>
      </w:r>
      <w:r w:rsidR="0087216C" w:rsidRPr="00A17CF1">
        <w:rPr>
          <w:rFonts w:ascii="Verdana" w:hAnsi="Verdana"/>
          <w:sz w:val="22"/>
          <w:szCs w:val="22"/>
          <w:lang w:val="en-GB"/>
        </w:rPr>
        <w:t xml:space="preserve">e following years </w:t>
      </w:r>
      <w:r w:rsidR="00A76E68" w:rsidRPr="00A17CF1">
        <w:rPr>
          <w:rFonts w:ascii="Verdana" w:hAnsi="Verdana"/>
          <w:sz w:val="22"/>
          <w:szCs w:val="22"/>
          <w:lang w:val="en-GB"/>
        </w:rPr>
        <w:t>the EHEA countries have</w:t>
      </w:r>
      <w:r w:rsidR="0087216C" w:rsidRPr="00A17CF1">
        <w:rPr>
          <w:rFonts w:ascii="Verdana" w:hAnsi="Verdana"/>
          <w:sz w:val="22"/>
          <w:szCs w:val="22"/>
          <w:lang w:val="en-GB"/>
        </w:rPr>
        <w:t xml:space="preserve"> to ada</w:t>
      </w:r>
      <w:r w:rsidR="00373990" w:rsidRPr="00A17CF1">
        <w:rPr>
          <w:rFonts w:ascii="Verdana" w:hAnsi="Verdana"/>
          <w:sz w:val="22"/>
          <w:szCs w:val="22"/>
          <w:lang w:val="en-GB"/>
        </w:rPr>
        <w:t>pt to the new challenges and to make</w:t>
      </w:r>
      <w:r w:rsidR="007C2913" w:rsidRPr="00A17CF1">
        <w:rPr>
          <w:rFonts w:ascii="Verdana" w:hAnsi="Verdana"/>
          <w:sz w:val="22"/>
          <w:szCs w:val="22"/>
          <w:lang w:val="en-GB"/>
        </w:rPr>
        <w:t xml:space="preserve"> it again important issue in</w:t>
      </w:r>
      <w:r w:rsidR="00373990" w:rsidRPr="00A17CF1">
        <w:rPr>
          <w:rFonts w:ascii="Verdana" w:hAnsi="Verdana"/>
          <w:sz w:val="22"/>
          <w:szCs w:val="22"/>
          <w:lang w:val="en-GB"/>
        </w:rPr>
        <w:t xml:space="preserve"> the political agenda of the ministers.  </w:t>
      </w:r>
    </w:p>
    <w:p w14:paraId="3E87344B" w14:textId="698BA6C1" w:rsidR="001B696C" w:rsidRPr="00A17CF1" w:rsidRDefault="001B696C" w:rsidP="0069300E">
      <w:pPr>
        <w:spacing w:after="120" w:line="23" w:lineRule="atLeast"/>
        <w:jc w:val="both"/>
        <w:rPr>
          <w:rFonts w:ascii="Verdana" w:hAnsi="Verdana"/>
          <w:b/>
          <w:i/>
          <w:sz w:val="22"/>
          <w:szCs w:val="22"/>
          <w:lang w:val="en-GB"/>
        </w:rPr>
      </w:pPr>
      <w:r w:rsidRPr="00A17CF1">
        <w:rPr>
          <w:rFonts w:ascii="Verdana" w:hAnsi="Verdana"/>
          <w:b/>
          <w:i/>
          <w:sz w:val="22"/>
          <w:szCs w:val="22"/>
          <w:lang w:val="en-GB"/>
        </w:rPr>
        <w:t xml:space="preserve">EU </w:t>
      </w:r>
      <w:r w:rsidR="007E4CFD" w:rsidRPr="00A17CF1">
        <w:rPr>
          <w:rFonts w:ascii="Verdana" w:hAnsi="Verdana"/>
          <w:b/>
          <w:i/>
          <w:sz w:val="22"/>
          <w:szCs w:val="22"/>
          <w:lang w:val="en-GB"/>
        </w:rPr>
        <w:t>Council Conclusions on QA</w:t>
      </w:r>
      <w:r w:rsidRPr="00A17CF1">
        <w:rPr>
          <w:rFonts w:ascii="Verdana" w:hAnsi="Verdana"/>
          <w:b/>
          <w:i/>
          <w:sz w:val="22"/>
          <w:szCs w:val="22"/>
          <w:lang w:val="en-GB"/>
        </w:rPr>
        <w:t xml:space="preserve">, 20-21 May 2014: </w:t>
      </w:r>
      <w:r w:rsidR="00FB683D" w:rsidRPr="00A17CF1">
        <w:rPr>
          <w:rFonts w:ascii="Verdana" w:hAnsi="Verdana"/>
          <w:sz w:val="22"/>
          <w:szCs w:val="22"/>
          <w:lang w:val="en-GB"/>
        </w:rPr>
        <w:t xml:space="preserve">Under the leadership of the Hellenic Presidency the </w:t>
      </w:r>
      <w:r w:rsidRPr="00A17CF1">
        <w:rPr>
          <w:rFonts w:ascii="Verdana" w:hAnsi="Verdana"/>
          <w:sz w:val="22"/>
          <w:szCs w:val="22"/>
          <w:lang w:val="en-GB"/>
        </w:rPr>
        <w:t xml:space="preserve">EU Council </w:t>
      </w:r>
      <w:r w:rsidR="00FB683D" w:rsidRPr="00A17CF1">
        <w:rPr>
          <w:rFonts w:ascii="Verdana" w:hAnsi="Verdana"/>
          <w:sz w:val="22"/>
          <w:szCs w:val="22"/>
          <w:lang w:val="en-GB"/>
        </w:rPr>
        <w:t>adopted</w:t>
      </w:r>
      <w:r w:rsidR="00F9335C" w:rsidRPr="00A17CF1">
        <w:rPr>
          <w:rFonts w:ascii="Verdana" w:hAnsi="Verdana"/>
          <w:sz w:val="22"/>
          <w:szCs w:val="22"/>
          <w:lang w:val="en-GB"/>
        </w:rPr>
        <w:t xml:space="preserve"> its conclusions on</w:t>
      </w:r>
      <w:r w:rsidR="00FB683D" w:rsidRPr="00A17CF1">
        <w:rPr>
          <w:rFonts w:ascii="Verdana" w:hAnsi="Verdana"/>
          <w:sz w:val="22"/>
          <w:szCs w:val="22"/>
          <w:lang w:val="en-GB"/>
        </w:rPr>
        <w:t xml:space="preserve"> </w:t>
      </w:r>
      <w:r w:rsidR="00F9335C" w:rsidRPr="00A17CF1">
        <w:rPr>
          <w:rFonts w:ascii="Verdana" w:hAnsi="Verdana"/>
          <w:sz w:val="22"/>
          <w:szCs w:val="22"/>
          <w:lang w:val="en-GB"/>
        </w:rPr>
        <w:t>QA in education and training on May 21. Earlier on May 7 2014 the draft</w:t>
      </w:r>
      <w:r w:rsidR="0025503E" w:rsidRPr="00A17CF1">
        <w:rPr>
          <w:rFonts w:ascii="Verdana" w:hAnsi="Verdana"/>
          <w:sz w:val="22"/>
          <w:szCs w:val="22"/>
          <w:lang w:val="en-GB"/>
        </w:rPr>
        <w:t xml:space="preserve"> of the Council conclusions was</w:t>
      </w:r>
      <w:r w:rsidR="00F9335C" w:rsidRPr="00A17CF1">
        <w:rPr>
          <w:rFonts w:ascii="Verdana" w:hAnsi="Verdana"/>
          <w:sz w:val="22"/>
          <w:szCs w:val="22"/>
          <w:lang w:val="en-GB"/>
        </w:rPr>
        <w:t xml:space="preserve"> </w:t>
      </w:r>
      <w:r w:rsidR="00373990" w:rsidRPr="00A17CF1">
        <w:rPr>
          <w:rFonts w:ascii="Verdana" w:hAnsi="Verdana"/>
          <w:sz w:val="22"/>
          <w:szCs w:val="22"/>
          <w:lang w:val="en-GB"/>
        </w:rPr>
        <w:t>discussed</w:t>
      </w:r>
      <w:r w:rsidR="00F9335C" w:rsidRPr="00A17CF1">
        <w:rPr>
          <w:rFonts w:ascii="Verdana" w:hAnsi="Verdana"/>
          <w:sz w:val="22"/>
          <w:szCs w:val="22"/>
          <w:lang w:val="en-GB"/>
        </w:rPr>
        <w:t xml:space="preserve"> and unanimously accepted</w:t>
      </w:r>
      <w:r w:rsidR="0025503E" w:rsidRPr="00A17CF1">
        <w:rPr>
          <w:rFonts w:ascii="Verdana" w:hAnsi="Verdana"/>
          <w:sz w:val="22"/>
          <w:szCs w:val="22"/>
          <w:lang w:val="en-GB"/>
        </w:rPr>
        <w:t xml:space="preserve"> by its permanent committee</w:t>
      </w:r>
      <w:r w:rsidR="00F9335C" w:rsidRPr="00A17CF1">
        <w:rPr>
          <w:rFonts w:ascii="Verdana" w:hAnsi="Verdana"/>
          <w:sz w:val="22"/>
          <w:szCs w:val="22"/>
          <w:lang w:val="en-GB"/>
        </w:rPr>
        <w:t>.</w:t>
      </w:r>
      <w:r w:rsidR="0025503E" w:rsidRPr="00A17CF1">
        <w:rPr>
          <w:rFonts w:ascii="Verdana" w:hAnsi="Verdana"/>
          <w:sz w:val="22"/>
          <w:szCs w:val="22"/>
          <w:lang w:val="en-GB"/>
        </w:rPr>
        <w:t xml:space="preserve"> The conclusions underline the importance of continuously enhancing the quality of education and training and </w:t>
      </w:r>
      <w:r w:rsidRPr="00A17CF1">
        <w:rPr>
          <w:rFonts w:ascii="Verdana" w:hAnsi="Verdana"/>
          <w:sz w:val="22"/>
          <w:szCs w:val="22"/>
          <w:lang w:val="en-GB"/>
        </w:rPr>
        <w:t xml:space="preserve">ensuring QA work for all levels/forms </w:t>
      </w:r>
      <w:r w:rsidR="0025503E" w:rsidRPr="00A17CF1">
        <w:rPr>
          <w:rFonts w:ascii="Verdana" w:hAnsi="Verdana"/>
          <w:sz w:val="22"/>
          <w:szCs w:val="22"/>
          <w:lang w:val="en-GB"/>
        </w:rPr>
        <w:t xml:space="preserve">of education </w:t>
      </w:r>
      <w:r w:rsidRPr="00A17CF1">
        <w:rPr>
          <w:rFonts w:ascii="Verdana" w:hAnsi="Verdana"/>
          <w:sz w:val="22"/>
          <w:szCs w:val="22"/>
          <w:lang w:val="en-GB"/>
        </w:rPr>
        <w:t xml:space="preserve">considering </w:t>
      </w:r>
      <w:r w:rsidR="0025503E" w:rsidRPr="00A17CF1">
        <w:rPr>
          <w:rFonts w:ascii="Verdana" w:hAnsi="Verdana"/>
          <w:sz w:val="22"/>
          <w:szCs w:val="22"/>
          <w:lang w:val="en-GB"/>
        </w:rPr>
        <w:t xml:space="preserve">experience gained in </w:t>
      </w:r>
      <w:r w:rsidR="002832B0" w:rsidRPr="00A17CF1">
        <w:rPr>
          <w:rFonts w:ascii="Verdana" w:hAnsi="Verdana"/>
          <w:sz w:val="22"/>
          <w:szCs w:val="22"/>
          <w:lang w:val="en-GB"/>
        </w:rPr>
        <w:t>HE and VET</w:t>
      </w:r>
      <w:r w:rsidRPr="00A17CF1">
        <w:rPr>
          <w:rFonts w:ascii="Verdana" w:hAnsi="Verdana"/>
          <w:sz w:val="22"/>
          <w:szCs w:val="22"/>
          <w:lang w:val="en-GB"/>
        </w:rPr>
        <w:t>.</w:t>
      </w:r>
    </w:p>
    <w:p w14:paraId="1F9AC49D" w14:textId="5B73EB83" w:rsidR="0006172D" w:rsidRPr="00A17CF1" w:rsidRDefault="001B696C" w:rsidP="0069300E">
      <w:pPr>
        <w:spacing w:after="120" w:line="23" w:lineRule="atLeast"/>
        <w:jc w:val="both"/>
        <w:rPr>
          <w:rFonts w:ascii="Verdana" w:hAnsi="Verdana"/>
          <w:sz w:val="22"/>
          <w:szCs w:val="22"/>
          <w:lang w:val="en-GB"/>
        </w:rPr>
      </w:pPr>
      <w:r w:rsidRPr="00A17CF1">
        <w:rPr>
          <w:rFonts w:ascii="Verdana" w:hAnsi="Verdana"/>
          <w:sz w:val="22"/>
          <w:szCs w:val="22"/>
          <w:lang w:val="en-GB"/>
        </w:rPr>
        <w:t xml:space="preserve">Another important aspect </w:t>
      </w:r>
      <w:r w:rsidR="0003786B" w:rsidRPr="00A17CF1">
        <w:rPr>
          <w:rFonts w:ascii="Verdana" w:hAnsi="Verdana"/>
          <w:sz w:val="22"/>
          <w:szCs w:val="22"/>
          <w:lang w:val="en-GB"/>
        </w:rPr>
        <w:t xml:space="preserve">that is underlined </w:t>
      </w:r>
      <w:r w:rsidRPr="00A17CF1">
        <w:rPr>
          <w:rFonts w:ascii="Verdana" w:hAnsi="Verdana"/>
          <w:sz w:val="22"/>
          <w:szCs w:val="22"/>
          <w:lang w:val="en-GB"/>
        </w:rPr>
        <w:t>in the</w:t>
      </w:r>
      <w:r w:rsidR="0003786B" w:rsidRPr="00A17CF1">
        <w:rPr>
          <w:rFonts w:ascii="Verdana" w:hAnsi="Verdana"/>
          <w:sz w:val="22"/>
          <w:szCs w:val="22"/>
          <w:lang w:val="en-GB"/>
        </w:rPr>
        <w:t xml:space="preserve"> EU Council</w:t>
      </w:r>
      <w:r w:rsidRPr="00A17CF1">
        <w:rPr>
          <w:rFonts w:ascii="Verdana" w:hAnsi="Verdana"/>
          <w:sz w:val="22"/>
          <w:szCs w:val="22"/>
          <w:lang w:val="en-GB"/>
        </w:rPr>
        <w:t xml:space="preserve"> conclusions is that EHEA countries should not only worry </w:t>
      </w:r>
      <w:r w:rsidR="0003786B" w:rsidRPr="00A17CF1">
        <w:rPr>
          <w:rFonts w:ascii="Verdana" w:hAnsi="Verdana"/>
          <w:sz w:val="22"/>
          <w:szCs w:val="22"/>
          <w:lang w:val="en-GB"/>
        </w:rPr>
        <w:t xml:space="preserve">about QA at national level but </w:t>
      </w:r>
      <w:r w:rsidR="00C41280" w:rsidRPr="00A17CF1">
        <w:rPr>
          <w:rFonts w:ascii="Verdana" w:hAnsi="Verdana"/>
          <w:sz w:val="22"/>
          <w:szCs w:val="22"/>
          <w:lang w:val="en-GB"/>
        </w:rPr>
        <w:t xml:space="preserve">at the same time </w:t>
      </w:r>
      <w:r w:rsidR="0003786B" w:rsidRPr="00A17CF1">
        <w:rPr>
          <w:rFonts w:ascii="Verdana" w:hAnsi="Verdana"/>
          <w:sz w:val="22"/>
          <w:szCs w:val="22"/>
          <w:lang w:val="en-GB"/>
        </w:rPr>
        <w:t xml:space="preserve">also </w:t>
      </w:r>
      <w:r w:rsidR="00373990" w:rsidRPr="00A17CF1">
        <w:rPr>
          <w:rFonts w:ascii="Verdana" w:hAnsi="Verdana"/>
          <w:sz w:val="22"/>
          <w:szCs w:val="22"/>
          <w:lang w:val="en-GB"/>
        </w:rPr>
        <w:t>have more European oriented prospective.</w:t>
      </w:r>
    </w:p>
    <w:p w14:paraId="60B566A0" w14:textId="27AFD4BC" w:rsidR="009D0A07" w:rsidRDefault="0003786B" w:rsidP="0069300E">
      <w:pPr>
        <w:spacing w:after="120" w:line="23" w:lineRule="atLeast"/>
        <w:jc w:val="both"/>
        <w:rPr>
          <w:rFonts w:ascii="Verdana" w:hAnsi="Verdana"/>
          <w:i/>
          <w:sz w:val="22"/>
          <w:szCs w:val="22"/>
          <w:lang w:val="en-GB"/>
        </w:rPr>
      </w:pPr>
      <w:r w:rsidRPr="00A17CF1">
        <w:rPr>
          <w:rFonts w:ascii="Verdana" w:hAnsi="Verdana"/>
          <w:i/>
          <w:sz w:val="22"/>
          <w:szCs w:val="22"/>
          <w:lang w:val="en-GB"/>
        </w:rPr>
        <w:t>Fo</w:t>
      </w:r>
      <w:r w:rsidR="00FF3DE1">
        <w:rPr>
          <w:rFonts w:ascii="Verdana" w:hAnsi="Verdana"/>
          <w:i/>
          <w:sz w:val="22"/>
          <w:szCs w:val="22"/>
          <w:lang w:val="en-GB"/>
        </w:rPr>
        <w:t>r more details see the document</w:t>
      </w:r>
      <w:r w:rsidRPr="00A17CF1">
        <w:rPr>
          <w:rFonts w:ascii="Verdana" w:hAnsi="Verdana"/>
          <w:i/>
          <w:sz w:val="22"/>
          <w:szCs w:val="22"/>
          <w:lang w:val="en-GB"/>
        </w:rPr>
        <w:t xml:space="preserve"> below.</w:t>
      </w:r>
    </w:p>
    <w:bookmarkStart w:id="1" w:name="_MON_1471094945"/>
    <w:bookmarkEnd w:id="1"/>
    <w:p w14:paraId="06CABC72" w14:textId="77777777" w:rsidR="00FF3DE1" w:rsidRDefault="00FF3DE1" w:rsidP="0069300E">
      <w:pPr>
        <w:spacing w:after="120" w:line="23" w:lineRule="atLeast"/>
        <w:jc w:val="both"/>
        <w:rPr>
          <w:rFonts w:ascii="Verdana" w:hAnsi="Verdana"/>
          <w:i/>
          <w:sz w:val="22"/>
          <w:szCs w:val="22"/>
          <w:lang w:val="en-GB"/>
        </w:rPr>
      </w:pPr>
      <w:r>
        <w:rPr>
          <w:rFonts w:ascii="Verdana" w:hAnsi="Verdana"/>
          <w:i/>
          <w:sz w:val="22"/>
          <w:szCs w:val="22"/>
          <w:lang w:val="en-GB"/>
        </w:rPr>
        <w:object w:dxaOrig="1551" w:dyaOrig="1004" w14:anchorId="0E4DC3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7.85pt;height:49.95pt" o:ole="">
            <v:imagedata r:id="rId9" o:title=""/>
          </v:shape>
          <o:OLEObject Type="Embed" ProgID="Word.Document.8" ShapeID="_x0000_i1025" DrawAspect="Icon" ObjectID="_1471870970" r:id="rId10">
            <o:FieldCodes>\s</o:FieldCodes>
          </o:OLEObject>
        </w:object>
      </w:r>
    </w:p>
    <w:p w14:paraId="2D8924AA" w14:textId="77777777" w:rsidR="00F15639" w:rsidRPr="00A17CF1" w:rsidRDefault="00F15639" w:rsidP="0069300E">
      <w:pPr>
        <w:spacing w:after="120" w:line="23" w:lineRule="atLeast"/>
        <w:jc w:val="both"/>
        <w:rPr>
          <w:rFonts w:ascii="Verdana" w:hAnsi="Verdana"/>
          <w:i/>
          <w:sz w:val="22"/>
          <w:szCs w:val="22"/>
          <w:lang w:val="en-GB"/>
        </w:rPr>
      </w:pPr>
    </w:p>
    <w:p w14:paraId="2B658653" w14:textId="00929913" w:rsidR="00373990" w:rsidRPr="00A17CF1" w:rsidRDefault="006B785A" w:rsidP="0069300E">
      <w:pPr>
        <w:spacing w:after="120" w:line="23" w:lineRule="atLeast"/>
        <w:jc w:val="both"/>
        <w:rPr>
          <w:rFonts w:ascii="Verdana" w:hAnsi="Verdana"/>
          <w:sz w:val="22"/>
          <w:szCs w:val="22"/>
          <w:lang w:val="en-GB"/>
        </w:rPr>
      </w:pPr>
      <w:r w:rsidRPr="00A17CF1">
        <w:rPr>
          <w:rFonts w:ascii="Verdana" w:hAnsi="Verdana"/>
          <w:b/>
          <w:i/>
          <w:sz w:val="22"/>
          <w:szCs w:val="22"/>
          <w:lang w:val="en-GB"/>
        </w:rPr>
        <w:t>The network of NQF correspondents</w:t>
      </w:r>
      <w:r w:rsidRPr="00A17CF1">
        <w:rPr>
          <w:rFonts w:ascii="Verdana" w:hAnsi="Verdana"/>
          <w:i/>
          <w:sz w:val="22"/>
          <w:szCs w:val="22"/>
          <w:lang w:val="en-GB"/>
        </w:rPr>
        <w:t xml:space="preserve"> </w:t>
      </w:r>
      <w:r w:rsidRPr="00F15639">
        <w:rPr>
          <w:rFonts w:ascii="Verdana" w:hAnsi="Verdana"/>
          <w:sz w:val="22"/>
          <w:szCs w:val="22"/>
          <w:lang w:val="en-GB"/>
        </w:rPr>
        <w:t xml:space="preserve">met </w:t>
      </w:r>
      <w:r w:rsidR="0012651A" w:rsidRPr="00F15639">
        <w:rPr>
          <w:rFonts w:ascii="Verdana" w:hAnsi="Verdana"/>
          <w:sz w:val="22"/>
          <w:szCs w:val="22"/>
          <w:lang w:val="en-GB"/>
        </w:rPr>
        <w:t xml:space="preserve">in Athens </w:t>
      </w:r>
      <w:r w:rsidRPr="00F15639">
        <w:rPr>
          <w:rFonts w:ascii="Verdana" w:hAnsi="Verdana"/>
          <w:sz w:val="22"/>
          <w:szCs w:val="22"/>
          <w:lang w:val="en-GB"/>
        </w:rPr>
        <w:t>on April 11, 2014</w:t>
      </w:r>
      <w:r w:rsidR="0012651A" w:rsidRPr="00F15639">
        <w:rPr>
          <w:rFonts w:ascii="Verdana" w:hAnsi="Verdana"/>
          <w:sz w:val="22"/>
          <w:szCs w:val="22"/>
          <w:lang w:val="en-GB"/>
        </w:rPr>
        <w:t xml:space="preserve"> after the BFUG meeting.</w:t>
      </w:r>
      <w:r w:rsidR="00A85E75" w:rsidRPr="00F15639">
        <w:rPr>
          <w:rFonts w:ascii="Verdana" w:hAnsi="Verdana"/>
          <w:sz w:val="22"/>
          <w:szCs w:val="22"/>
          <w:lang w:val="en-GB"/>
        </w:rPr>
        <w:t xml:space="preserve"> </w:t>
      </w:r>
      <w:proofErr w:type="spellStart"/>
      <w:r w:rsidR="00A85E75" w:rsidRPr="00F15639">
        <w:rPr>
          <w:rFonts w:ascii="Verdana" w:hAnsi="Verdana"/>
          <w:sz w:val="22"/>
          <w:szCs w:val="22"/>
          <w:lang w:val="en-GB"/>
        </w:rPr>
        <w:t>Sjur</w:t>
      </w:r>
      <w:proofErr w:type="spellEnd"/>
      <w:r w:rsidR="00A85E75" w:rsidRPr="00F15639">
        <w:rPr>
          <w:rFonts w:ascii="Verdana" w:hAnsi="Verdana"/>
          <w:sz w:val="22"/>
          <w:szCs w:val="22"/>
          <w:lang w:val="en-GB"/>
        </w:rPr>
        <w:t xml:space="preserve"> </w:t>
      </w:r>
      <w:r w:rsidR="00A85E75" w:rsidRPr="00A17CF1">
        <w:rPr>
          <w:rFonts w:ascii="Verdana" w:hAnsi="Verdana"/>
          <w:sz w:val="22"/>
          <w:szCs w:val="22"/>
          <w:lang w:val="en-GB"/>
        </w:rPr>
        <w:t>Bergan (</w:t>
      </w:r>
      <w:proofErr w:type="spellStart"/>
      <w:r w:rsidR="00A85E75" w:rsidRPr="00A17CF1">
        <w:rPr>
          <w:rFonts w:ascii="Verdana" w:hAnsi="Verdana"/>
          <w:sz w:val="22"/>
          <w:szCs w:val="22"/>
          <w:lang w:val="en-GB"/>
        </w:rPr>
        <w:t>CoE</w:t>
      </w:r>
      <w:proofErr w:type="spellEnd"/>
      <w:r w:rsidR="00A85E75" w:rsidRPr="00A17CF1">
        <w:rPr>
          <w:rFonts w:ascii="Verdana" w:hAnsi="Verdana"/>
          <w:sz w:val="22"/>
          <w:szCs w:val="22"/>
          <w:lang w:val="en-GB"/>
        </w:rPr>
        <w:t>) updated t</w:t>
      </w:r>
      <w:r w:rsidR="009D0A07" w:rsidRPr="00A17CF1">
        <w:rPr>
          <w:rFonts w:ascii="Verdana" w:hAnsi="Verdana"/>
          <w:sz w:val="22"/>
          <w:szCs w:val="22"/>
          <w:lang w:val="en-GB"/>
        </w:rPr>
        <w:t>he SWRG on the outcomes of the survey</w:t>
      </w:r>
      <w:r w:rsidR="00815685" w:rsidRPr="00A17CF1">
        <w:rPr>
          <w:rFonts w:ascii="Verdana" w:hAnsi="Verdana"/>
          <w:sz w:val="22"/>
          <w:szCs w:val="22"/>
          <w:lang w:val="en-GB"/>
        </w:rPr>
        <w:t xml:space="preserve"> </w:t>
      </w:r>
      <w:r w:rsidR="00333C2C" w:rsidRPr="00A17CF1">
        <w:rPr>
          <w:rFonts w:ascii="Verdana" w:hAnsi="Verdana"/>
          <w:sz w:val="22"/>
          <w:szCs w:val="22"/>
          <w:lang w:val="en-GB"/>
        </w:rPr>
        <w:t xml:space="preserve">carried out </w:t>
      </w:r>
      <w:r w:rsidR="00815685" w:rsidRPr="00A17CF1">
        <w:rPr>
          <w:rFonts w:ascii="Verdana" w:hAnsi="Verdana"/>
          <w:sz w:val="22"/>
          <w:szCs w:val="22"/>
          <w:lang w:val="en-GB"/>
        </w:rPr>
        <w:t>by</w:t>
      </w:r>
      <w:r w:rsidR="009D0A07" w:rsidRPr="00A17CF1">
        <w:rPr>
          <w:rFonts w:ascii="Verdana" w:hAnsi="Verdana"/>
          <w:sz w:val="22"/>
          <w:szCs w:val="22"/>
          <w:lang w:val="en-GB"/>
        </w:rPr>
        <w:t xml:space="preserve"> </w:t>
      </w:r>
      <w:r w:rsidR="009D0A07" w:rsidRPr="00A17CF1">
        <w:rPr>
          <w:rFonts w:ascii="Verdana" w:hAnsi="Verdana"/>
          <w:sz w:val="22"/>
          <w:szCs w:val="22"/>
          <w:lang w:val="en-GB"/>
        </w:rPr>
        <w:lastRenderedPageBreak/>
        <w:t xml:space="preserve">the network with a purpose to have an overall picture on the implementation state of the NQFs. </w:t>
      </w:r>
      <w:r w:rsidR="00F15639">
        <w:rPr>
          <w:rFonts w:ascii="Verdana" w:hAnsi="Verdana"/>
          <w:sz w:val="22"/>
          <w:szCs w:val="22"/>
          <w:lang w:val="en-GB"/>
        </w:rPr>
        <w:t>As it</w:t>
      </w:r>
      <w:r w:rsidR="00333C2C" w:rsidRPr="00A17CF1">
        <w:rPr>
          <w:rFonts w:ascii="Verdana" w:hAnsi="Verdana"/>
          <w:sz w:val="22"/>
          <w:szCs w:val="22"/>
          <w:lang w:val="en-GB"/>
        </w:rPr>
        <w:t xml:space="preserve"> appeared</w:t>
      </w:r>
      <w:r w:rsidR="002333BE" w:rsidRPr="00A17CF1">
        <w:rPr>
          <w:rFonts w:ascii="Verdana" w:hAnsi="Verdana"/>
          <w:sz w:val="22"/>
          <w:szCs w:val="22"/>
          <w:lang w:val="en-GB"/>
        </w:rPr>
        <w:t xml:space="preserve"> the reality is far behind the Ministers’ commitment to develop NQFs and self-certify those by 2012.</w:t>
      </w:r>
      <w:r w:rsidR="00333C2C" w:rsidRPr="00A17CF1">
        <w:rPr>
          <w:rFonts w:ascii="Verdana" w:hAnsi="Verdana"/>
          <w:sz w:val="22"/>
          <w:szCs w:val="22"/>
          <w:lang w:val="en-GB"/>
        </w:rPr>
        <w:t xml:space="preserve"> </w:t>
      </w:r>
      <w:r w:rsidR="002333BE" w:rsidRPr="00A17CF1">
        <w:rPr>
          <w:rFonts w:ascii="Verdana" w:hAnsi="Verdana"/>
          <w:sz w:val="22"/>
          <w:szCs w:val="22"/>
          <w:lang w:val="en-GB"/>
        </w:rPr>
        <w:t>The next issue</w:t>
      </w:r>
      <w:r w:rsidR="00CE7D70">
        <w:rPr>
          <w:rFonts w:ascii="Verdana" w:hAnsi="Verdana"/>
          <w:sz w:val="22"/>
          <w:szCs w:val="22"/>
          <w:lang w:val="en-GB"/>
        </w:rPr>
        <w:t xml:space="preserve"> on the agenda of the network</w:t>
      </w:r>
      <w:r w:rsidR="002333BE" w:rsidRPr="00A17CF1">
        <w:rPr>
          <w:rFonts w:ascii="Verdana" w:hAnsi="Verdana"/>
          <w:sz w:val="22"/>
          <w:szCs w:val="22"/>
          <w:lang w:val="en-GB"/>
        </w:rPr>
        <w:t xml:space="preserve"> is the insufficient level of participation </w:t>
      </w:r>
      <w:r w:rsidR="00CE7D70">
        <w:rPr>
          <w:rFonts w:ascii="Verdana" w:hAnsi="Verdana"/>
          <w:sz w:val="22"/>
          <w:szCs w:val="22"/>
          <w:lang w:val="en-GB"/>
        </w:rPr>
        <w:t>of national contact points.</w:t>
      </w:r>
      <w:r w:rsidR="002333BE" w:rsidRPr="00A17CF1">
        <w:rPr>
          <w:rFonts w:ascii="Verdana" w:hAnsi="Verdana"/>
          <w:sz w:val="22"/>
          <w:szCs w:val="22"/>
          <w:lang w:val="en-GB"/>
        </w:rPr>
        <w:t xml:space="preserve"> </w:t>
      </w:r>
    </w:p>
    <w:p w14:paraId="33025249" w14:textId="77777777" w:rsidR="00373990" w:rsidRPr="00A17CF1" w:rsidRDefault="00373990" w:rsidP="0069300E">
      <w:pPr>
        <w:spacing w:after="120" w:line="23" w:lineRule="atLeast"/>
        <w:jc w:val="both"/>
        <w:rPr>
          <w:rFonts w:ascii="Verdana" w:hAnsi="Verdana"/>
          <w:sz w:val="22"/>
          <w:szCs w:val="22"/>
          <w:lang w:val="en-GB"/>
        </w:rPr>
      </w:pPr>
    </w:p>
    <w:p w14:paraId="28956255" w14:textId="039E9013" w:rsidR="001A6A72" w:rsidRPr="00A17CF1" w:rsidRDefault="0043279B" w:rsidP="0069300E">
      <w:pPr>
        <w:spacing w:after="120" w:line="23" w:lineRule="atLeast"/>
        <w:jc w:val="both"/>
        <w:rPr>
          <w:rFonts w:ascii="Verdana" w:hAnsi="Verdana"/>
          <w:b/>
          <w:sz w:val="22"/>
          <w:szCs w:val="22"/>
          <w:lang w:val="en-GB"/>
        </w:rPr>
      </w:pPr>
      <w:r w:rsidRPr="00A17CF1">
        <w:rPr>
          <w:rFonts w:ascii="Verdana" w:hAnsi="Verdana"/>
          <w:b/>
          <w:sz w:val="22"/>
          <w:szCs w:val="22"/>
          <w:lang w:val="en-GB"/>
        </w:rPr>
        <w:t>Presentation of the draft report of the ad-hoc WG on the 3</w:t>
      </w:r>
      <w:r w:rsidRPr="00A17CF1">
        <w:rPr>
          <w:rFonts w:ascii="Verdana" w:hAnsi="Verdana"/>
          <w:b/>
          <w:sz w:val="22"/>
          <w:szCs w:val="22"/>
          <w:vertAlign w:val="superscript"/>
          <w:lang w:val="en-GB"/>
        </w:rPr>
        <w:t>rd</w:t>
      </w:r>
      <w:r w:rsidRPr="00A17CF1">
        <w:rPr>
          <w:rFonts w:ascii="Verdana" w:hAnsi="Verdana"/>
          <w:b/>
          <w:sz w:val="22"/>
          <w:szCs w:val="22"/>
          <w:lang w:val="en-GB"/>
        </w:rPr>
        <w:t xml:space="preserve"> cycle</w:t>
      </w:r>
    </w:p>
    <w:p w14:paraId="7509D841" w14:textId="181642AE" w:rsidR="0043279B" w:rsidRPr="00A17CF1" w:rsidRDefault="00487707" w:rsidP="0069300E">
      <w:pPr>
        <w:spacing w:after="120" w:line="23" w:lineRule="atLeast"/>
        <w:jc w:val="both"/>
        <w:rPr>
          <w:rFonts w:ascii="Verdana" w:hAnsi="Verdana"/>
          <w:sz w:val="22"/>
          <w:szCs w:val="22"/>
          <w:lang w:val="en-GB"/>
        </w:rPr>
      </w:pPr>
      <w:proofErr w:type="spellStart"/>
      <w:r w:rsidRPr="00A17CF1">
        <w:rPr>
          <w:rFonts w:ascii="Verdana" w:hAnsi="Verdana"/>
          <w:sz w:val="22"/>
          <w:szCs w:val="22"/>
          <w:lang w:val="en-GB"/>
        </w:rPr>
        <w:t>Marzia</w:t>
      </w:r>
      <w:proofErr w:type="spellEnd"/>
      <w:r w:rsidRPr="00A17CF1">
        <w:rPr>
          <w:rFonts w:ascii="Verdana" w:hAnsi="Verdana"/>
          <w:sz w:val="22"/>
          <w:szCs w:val="22"/>
          <w:lang w:val="en-GB"/>
        </w:rPr>
        <w:t xml:space="preserve"> </w:t>
      </w:r>
      <w:proofErr w:type="spellStart"/>
      <w:r w:rsidRPr="00A17CF1">
        <w:rPr>
          <w:rFonts w:ascii="Verdana" w:hAnsi="Verdana"/>
          <w:sz w:val="22"/>
          <w:szCs w:val="22"/>
          <w:lang w:val="en-GB"/>
        </w:rPr>
        <w:t>Foroni</w:t>
      </w:r>
      <w:proofErr w:type="spellEnd"/>
      <w:r w:rsidRPr="00A17CF1">
        <w:rPr>
          <w:rFonts w:ascii="Verdana" w:hAnsi="Verdana"/>
          <w:sz w:val="22"/>
          <w:szCs w:val="22"/>
          <w:lang w:val="en-GB"/>
        </w:rPr>
        <w:t xml:space="preserve"> (Italy), the Co-Chair of the </w:t>
      </w:r>
      <w:r w:rsidRPr="00A17CF1">
        <w:rPr>
          <w:rFonts w:ascii="Verdana" w:hAnsi="Verdana"/>
          <w:b/>
          <w:sz w:val="22"/>
          <w:szCs w:val="22"/>
          <w:lang w:val="en-GB"/>
        </w:rPr>
        <w:t>3</w:t>
      </w:r>
      <w:r w:rsidRPr="00A17CF1">
        <w:rPr>
          <w:rFonts w:ascii="Verdana" w:hAnsi="Verdana"/>
          <w:b/>
          <w:sz w:val="22"/>
          <w:szCs w:val="22"/>
          <w:vertAlign w:val="superscript"/>
          <w:lang w:val="en-GB"/>
        </w:rPr>
        <w:t>rd</w:t>
      </w:r>
      <w:r w:rsidRPr="00A17CF1">
        <w:rPr>
          <w:rFonts w:ascii="Verdana" w:hAnsi="Verdana"/>
          <w:b/>
          <w:sz w:val="22"/>
          <w:szCs w:val="22"/>
          <w:lang w:val="en-GB"/>
        </w:rPr>
        <w:t xml:space="preserve"> cycle WG</w:t>
      </w:r>
      <w:r w:rsidR="003B227B" w:rsidRPr="00A17CF1">
        <w:rPr>
          <w:rFonts w:ascii="Verdana" w:hAnsi="Verdana"/>
          <w:sz w:val="22"/>
          <w:szCs w:val="22"/>
          <w:lang w:val="en-GB"/>
        </w:rPr>
        <w:t xml:space="preserve"> updated the SR</w:t>
      </w:r>
      <w:r w:rsidR="00C451C5" w:rsidRPr="00A17CF1">
        <w:rPr>
          <w:rFonts w:ascii="Verdana" w:hAnsi="Verdana"/>
          <w:sz w:val="22"/>
          <w:szCs w:val="22"/>
          <w:lang w:val="en-GB"/>
        </w:rPr>
        <w:t>WG on the recent developmen</w:t>
      </w:r>
      <w:r w:rsidR="00D80CAC" w:rsidRPr="00A17CF1">
        <w:rPr>
          <w:rFonts w:ascii="Verdana" w:hAnsi="Verdana"/>
          <w:sz w:val="22"/>
          <w:szCs w:val="22"/>
          <w:lang w:val="en-GB"/>
        </w:rPr>
        <w:t>ts of the WG and informed that at its last meeting, which took place on 12-13 May, t</w:t>
      </w:r>
      <w:r w:rsidR="00676B1F" w:rsidRPr="00A17CF1">
        <w:rPr>
          <w:rFonts w:ascii="Verdana" w:hAnsi="Verdana"/>
          <w:sz w:val="22"/>
          <w:szCs w:val="22"/>
          <w:lang w:val="en-GB"/>
        </w:rPr>
        <w:t xml:space="preserve">he WG </w:t>
      </w:r>
      <w:r w:rsidR="00DF5182" w:rsidRPr="00A17CF1">
        <w:rPr>
          <w:rFonts w:ascii="Verdana" w:hAnsi="Verdana"/>
          <w:sz w:val="22"/>
          <w:szCs w:val="22"/>
          <w:lang w:val="en-GB"/>
        </w:rPr>
        <w:t xml:space="preserve">in addition to its report has almost </w:t>
      </w:r>
      <w:r w:rsidR="00676B1F" w:rsidRPr="00A17CF1">
        <w:rPr>
          <w:rFonts w:ascii="Verdana" w:hAnsi="Verdana"/>
          <w:sz w:val="22"/>
          <w:szCs w:val="22"/>
          <w:lang w:val="en-GB"/>
        </w:rPr>
        <w:t>finalised its recommendations to contribut</w:t>
      </w:r>
      <w:r w:rsidR="00C611E6" w:rsidRPr="00A17CF1">
        <w:rPr>
          <w:rFonts w:ascii="Verdana" w:hAnsi="Verdana"/>
          <w:sz w:val="22"/>
          <w:szCs w:val="22"/>
          <w:lang w:val="en-GB"/>
        </w:rPr>
        <w:t xml:space="preserve">e </w:t>
      </w:r>
      <w:r w:rsidR="00DF5182" w:rsidRPr="00A17CF1">
        <w:rPr>
          <w:rFonts w:ascii="Verdana" w:hAnsi="Verdana"/>
          <w:sz w:val="22"/>
          <w:szCs w:val="22"/>
          <w:lang w:val="en-GB"/>
        </w:rPr>
        <w:t>the SRWG report. The report of the WG is structured around 3 main chapters, i.e. mapping the implementation of the Salzburg Principles and the Principles of Innovative Doctoral training, Implementing structural reforms in the 3</w:t>
      </w:r>
      <w:r w:rsidR="00DF5182" w:rsidRPr="00A17CF1">
        <w:rPr>
          <w:rFonts w:ascii="Verdana" w:hAnsi="Verdana"/>
          <w:sz w:val="22"/>
          <w:szCs w:val="22"/>
          <w:vertAlign w:val="superscript"/>
          <w:lang w:val="en-GB"/>
        </w:rPr>
        <w:t>rd</w:t>
      </w:r>
      <w:r w:rsidR="00DF5182" w:rsidRPr="00A17CF1">
        <w:rPr>
          <w:rFonts w:ascii="Verdana" w:hAnsi="Verdana"/>
          <w:sz w:val="22"/>
          <w:szCs w:val="22"/>
          <w:lang w:val="en-GB"/>
        </w:rPr>
        <w:t xml:space="preserve"> cycle and implementing policy reforms in the 3</w:t>
      </w:r>
      <w:r w:rsidR="00DF5182" w:rsidRPr="00A17CF1">
        <w:rPr>
          <w:rFonts w:ascii="Verdana" w:hAnsi="Verdana"/>
          <w:sz w:val="22"/>
          <w:szCs w:val="22"/>
          <w:vertAlign w:val="superscript"/>
          <w:lang w:val="en-GB"/>
        </w:rPr>
        <w:t>rd</w:t>
      </w:r>
      <w:r w:rsidR="00DF5182" w:rsidRPr="00A17CF1">
        <w:rPr>
          <w:rFonts w:ascii="Verdana" w:hAnsi="Verdana"/>
          <w:sz w:val="22"/>
          <w:szCs w:val="22"/>
          <w:lang w:val="en-GB"/>
        </w:rPr>
        <w:t xml:space="preserve"> cycle.</w:t>
      </w:r>
    </w:p>
    <w:p w14:paraId="1B2FF0E3" w14:textId="3968A03B" w:rsidR="000852ED" w:rsidRDefault="000852ED" w:rsidP="0069300E">
      <w:pPr>
        <w:spacing w:after="120" w:line="23" w:lineRule="atLeast"/>
        <w:jc w:val="both"/>
        <w:rPr>
          <w:rFonts w:ascii="Verdana" w:hAnsi="Verdana"/>
          <w:sz w:val="22"/>
          <w:szCs w:val="22"/>
          <w:lang w:val="en-GB"/>
        </w:rPr>
      </w:pPr>
      <w:r w:rsidRPr="00A17CF1">
        <w:rPr>
          <w:rFonts w:ascii="Verdana" w:hAnsi="Verdana"/>
          <w:sz w:val="22"/>
          <w:szCs w:val="22"/>
          <w:lang w:val="en-GB"/>
        </w:rPr>
        <w:t xml:space="preserve">For more details see the </w:t>
      </w:r>
      <w:proofErr w:type="spellStart"/>
      <w:r w:rsidRPr="00A17CF1">
        <w:rPr>
          <w:rFonts w:ascii="Verdana" w:hAnsi="Verdana"/>
          <w:sz w:val="22"/>
          <w:szCs w:val="22"/>
          <w:lang w:val="en-GB"/>
        </w:rPr>
        <w:t>ppt</w:t>
      </w:r>
      <w:proofErr w:type="spellEnd"/>
      <w:r w:rsidRPr="00A17CF1">
        <w:rPr>
          <w:rFonts w:ascii="Verdana" w:hAnsi="Verdana"/>
          <w:sz w:val="22"/>
          <w:szCs w:val="22"/>
          <w:lang w:val="en-GB"/>
        </w:rPr>
        <w:t xml:space="preserve"> and the document below.</w:t>
      </w:r>
    </w:p>
    <w:bookmarkStart w:id="2" w:name="_MON_1471094983"/>
    <w:bookmarkEnd w:id="2"/>
    <w:p w14:paraId="584F2ED2" w14:textId="77777777" w:rsidR="00FF3DE1" w:rsidRDefault="00FF3DE1" w:rsidP="0069300E">
      <w:pPr>
        <w:spacing w:after="120" w:line="23" w:lineRule="atLeast"/>
        <w:jc w:val="both"/>
        <w:rPr>
          <w:rFonts w:ascii="Verdana" w:hAnsi="Verdana"/>
          <w:sz w:val="22"/>
          <w:szCs w:val="22"/>
          <w:lang w:val="en-GB"/>
        </w:rPr>
      </w:pPr>
      <w:r>
        <w:rPr>
          <w:rFonts w:ascii="Verdana" w:hAnsi="Verdana"/>
          <w:sz w:val="22"/>
          <w:szCs w:val="22"/>
          <w:lang w:val="en-GB"/>
        </w:rPr>
        <w:object w:dxaOrig="1551" w:dyaOrig="1004" w14:anchorId="7B49593C">
          <v:shape id="_x0000_i1026" type="#_x0000_t75" style="width:77.85pt;height:49.95pt" o:ole="">
            <v:imagedata r:id="rId11" o:title=""/>
          </v:shape>
          <o:OLEObject Type="Embed" ProgID="Word.Document.12" ShapeID="_x0000_i1026" DrawAspect="Icon" ObjectID="_1471870971" r:id="rId12">
            <o:FieldCodes>\s</o:FieldCodes>
          </o:OLEObject>
        </w:object>
      </w:r>
      <w:r>
        <w:rPr>
          <w:rFonts w:ascii="Verdana" w:hAnsi="Verdana"/>
          <w:sz w:val="22"/>
          <w:szCs w:val="22"/>
          <w:lang w:val="en-GB"/>
        </w:rPr>
        <w:object w:dxaOrig="1551" w:dyaOrig="1004" w14:anchorId="54B5DACF">
          <v:shape id="_x0000_i1027" type="#_x0000_t75" style="width:77.85pt;height:49.95pt" o:ole="">
            <v:imagedata r:id="rId13" o:title=""/>
          </v:shape>
          <o:OLEObject Type="Embed" ProgID="PowerPoint.Show.12" ShapeID="_x0000_i1027" DrawAspect="Icon" ObjectID="_1471870972" r:id="rId14"/>
        </w:object>
      </w:r>
    </w:p>
    <w:p w14:paraId="45BB958C" w14:textId="77777777" w:rsidR="005D0722" w:rsidRDefault="005D0722" w:rsidP="0069300E">
      <w:pPr>
        <w:spacing w:after="120" w:line="23" w:lineRule="atLeast"/>
        <w:jc w:val="both"/>
        <w:rPr>
          <w:rFonts w:ascii="Verdana" w:hAnsi="Verdana"/>
          <w:sz w:val="22"/>
          <w:szCs w:val="22"/>
          <w:lang w:val="en-GB"/>
        </w:rPr>
      </w:pPr>
    </w:p>
    <w:p w14:paraId="4864ED28" w14:textId="0EA728FC" w:rsidR="005D0722" w:rsidRPr="00A17CF1" w:rsidRDefault="005D0722" w:rsidP="0069300E">
      <w:pPr>
        <w:spacing w:after="120" w:line="23" w:lineRule="atLeast"/>
        <w:jc w:val="both"/>
        <w:rPr>
          <w:rFonts w:ascii="Verdana" w:hAnsi="Verdana"/>
          <w:sz w:val="22"/>
          <w:szCs w:val="22"/>
          <w:lang w:val="en-GB"/>
        </w:rPr>
      </w:pPr>
      <w:r>
        <w:rPr>
          <w:rFonts w:ascii="Verdana" w:hAnsi="Verdana"/>
          <w:sz w:val="22"/>
          <w:szCs w:val="22"/>
          <w:lang w:val="en-GB"/>
        </w:rPr>
        <w:t>Following comments were made during the discussion that followed:</w:t>
      </w:r>
    </w:p>
    <w:p w14:paraId="149B1581" w14:textId="3DDC02C5" w:rsidR="0069300E" w:rsidRDefault="00754DCA" w:rsidP="0069300E">
      <w:pPr>
        <w:pStyle w:val="ListParagraph"/>
        <w:numPr>
          <w:ilvl w:val="0"/>
          <w:numId w:val="26"/>
        </w:numPr>
        <w:spacing w:after="120" w:line="23" w:lineRule="atLeast"/>
        <w:jc w:val="both"/>
        <w:rPr>
          <w:rFonts w:ascii="Verdana" w:hAnsi="Verdana"/>
          <w:sz w:val="22"/>
          <w:szCs w:val="22"/>
          <w:lang w:val="en-GB"/>
        </w:rPr>
      </w:pPr>
      <w:r w:rsidRPr="0069300E">
        <w:rPr>
          <w:rFonts w:ascii="Verdana" w:hAnsi="Verdana"/>
          <w:sz w:val="22"/>
          <w:szCs w:val="22"/>
          <w:lang w:val="en-GB"/>
        </w:rPr>
        <w:t xml:space="preserve">The quality of </w:t>
      </w:r>
      <w:r w:rsidR="002B67D4" w:rsidRPr="0069300E">
        <w:rPr>
          <w:rFonts w:ascii="Verdana" w:hAnsi="Verdana"/>
          <w:sz w:val="22"/>
          <w:szCs w:val="22"/>
          <w:lang w:val="en-GB"/>
        </w:rPr>
        <w:t>professionals’</w:t>
      </w:r>
      <w:r w:rsidRPr="0069300E">
        <w:rPr>
          <w:rFonts w:ascii="Verdana" w:hAnsi="Verdana"/>
          <w:sz w:val="22"/>
          <w:szCs w:val="22"/>
          <w:lang w:val="en-GB"/>
        </w:rPr>
        <w:t xml:space="preserve"> doctorate should not be less valuable of the academic one, </w:t>
      </w:r>
      <w:r w:rsidR="003376F4" w:rsidRPr="0069300E">
        <w:rPr>
          <w:rFonts w:ascii="Verdana" w:hAnsi="Verdana"/>
          <w:sz w:val="22"/>
          <w:szCs w:val="22"/>
          <w:lang w:val="en-GB"/>
        </w:rPr>
        <w:t xml:space="preserve">as it enhances deeper </w:t>
      </w:r>
      <w:r w:rsidRPr="0069300E">
        <w:rPr>
          <w:rFonts w:ascii="Verdana" w:hAnsi="Verdana"/>
          <w:sz w:val="22"/>
          <w:szCs w:val="22"/>
          <w:lang w:val="en-GB"/>
        </w:rPr>
        <w:t>cooperat</w:t>
      </w:r>
      <w:r w:rsidR="003376F4" w:rsidRPr="0069300E">
        <w:rPr>
          <w:rFonts w:ascii="Verdana" w:hAnsi="Verdana"/>
          <w:sz w:val="22"/>
          <w:szCs w:val="22"/>
          <w:lang w:val="en-GB"/>
        </w:rPr>
        <w:t>ion of the industry and academia</w:t>
      </w:r>
      <w:r w:rsidR="005D0722">
        <w:rPr>
          <w:rFonts w:ascii="Verdana" w:hAnsi="Verdana"/>
          <w:sz w:val="22"/>
          <w:szCs w:val="22"/>
          <w:lang w:val="en-GB"/>
        </w:rPr>
        <w:t>.</w:t>
      </w:r>
    </w:p>
    <w:p w14:paraId="45E99614" w14:textId="7435F549" w:rsidR="0069300E" w:rsidRDefault="00754DCA" w:rsidP="0069300E">
      <w:pPr>
        <w:pStyle w:val="ListParagraph"/>
        <w:numPr>
          <w:ilvl w:val="0"/>
          <w:numId w:val="26"/>
        </w:numPr>
        <w:spacing w:after="120" w:line="23" w:lineRule="atLeast"/>
        <w:jc w:val="both"/>
        <w:rPr>
          <w:rFonts w:ascii="Verdana" w:hAnsi="Verdana"/>
          <w:sz w:val="22"/>
          <w:szCs w:val="22"/>
          <w:lang w:val="en-GB"/>
        </w:rPr>
      </w:pPr>
      <w:r w:rsidRPr="0069300E">
        <w:rPr>
          <w:rFonts w:ascii="Verdana" w:hAnsi="Verdana"/>
          <w:sz w:val="22"/>
          <w:szCs w:val="22"/>
          <w:lang w:val="en-GB"/>
        </w:rPr>
        <w:t xml:space="preserve">ECTS </w:t>
      </w:r>
      <w:r w:rsidR="005D0722">
        <w:rPr>
          <w:rFonts w:ascii="Verdana" w:hAnsi="Verdana"/>
          <w:sz w:val="22"/>
          <w:szCs w:val="22"/>
          <w:lang w:val="en-GB"/>
        </w:rPr>
        <w:t xml:space="preserve">Users’ Guide </w:t>
      </w:r>
      <w:r w:rsidRPr="0069300E">
        <w:rPr>
          <w:rFonts w:ascii="Verdana" w:hAnsi="Verdana"/>
          <w:sz w:val="22"/>
          <w:szCs w:val="22"/>
          <w:lang w:val="en-GB"/>
        </w:rPr>
        <w:t>for</w:t>
      </w:r>
      <w:r w:rsidR="00907738" w:rsidRPr="0069300E">
        <w:rPr>
          <w:rFonts w:ascii="Verdana" w:hAnsi="Verdana"/>
          <w:sz w:val="22"/>
          <w:szCs w:val="22"/>
          <w:lang w:val="en-GB"/>
        </w:rPr>
        <w:t xml:space="preserve"> the</w:t>
      </w:r>
      <w:r w:rsidRPr="0069300E">
        <w:rPr>
          <w:rFonts w:ascii="Verdana" w:hAnsi="Verdana"/>
          <w:sz w:val="22"/>
          <w:szCs w:val="22"/>
          <w:lang w:val="en-GB"/>
        </w:rPr>
        <w:t xml:space="preserve"> 3</w:t>
      </w:r>
      <w:r w:rsidRPr="0069300E">
        <w:rPr>
          <w:rFonts w:ascii="Verdana" w:hAnsi="Verdana"/>
          <w:sz w:val="22"/>
          <w:szCs w:val="22"/>
          <w:vertAlign w:val="superscript"/>
          <w:lang w:val="en-GB"/>
        </w:rPr>
        <w:t>rd</w:t>
      </w:r>
      <w:r w:rsidRPr="0069300E">
        <w:rPr>
          <w:rFonts w:ascii="Verdana" w:hAnsi="Verdana"/>
          <w:sz w:val="22"/>
          <w:szCs w:val="22"/>
          <w:lang w:val="en-GB"/>
        </w:rPr>
        <w:t xml:space="preserve"> cycle should be an option of </w:t>
      </w:r>
      <w:r w:rsidR="003A09BB" w:rsidRPr="0069300E">
        <w:rPr>
          <w:rFonts w:ascii="Verdana" w:hAnsi="Verdana"/>
          <w:sz w:val="22"/>
          <w:szCs w:val="22"/>
          <w:lang w:val="en-GB"/>
        </w:rPr>
        <w:t>diversity;</w:t>
      </w:r>
      <w:r w:rsidR="0047619C" w:rsidRPr="0069300E">
        <w:rPr>
          <w:rFonts w:ascii="Verdana" w:hAnsi="Verdana"/>
          <w:sz w:val="22"/>
          <w:szCs w:val="22"/>
          <w:lang w:val="en-GB"/>
        </w:rPr>
        <w:t xml:space="preserve"> </w:t>
      </w:r>
      <w:r w:rsidR="00C41280">
        <w:rPr>
          <w:rFonts w:ascii="Verdana" w:hAnsi="Verdana"/>
          <w:sz w:val="22"/>
          <w:szCs w:val="22"/>
          <w:lang w:val="en-GB"/>
        </w:rPr>
        <w:t xml:space="preserve">in addition </w:t>
      </w:r>
      <w:r w:rsidR="003376F4" w:rsidRPr="0069300E">
        <w:rPr>
          <w:rFonts w:ascii="Verdana" w:hAnsi="Verdana"/>
          <w:sz w:val="22"/>
          <w:szCs w:val="22"/>
          <w:lang w:val="en-GB"/>
        </w:rPr>
        <w:t>compulsory</w:t>
      </w:r>
      <w:r w:rsidR="0047619C" w:rsidRPr="0069300E">
        <w:rPr>
          <w:rFonts w:ascii="Verdana" w:hAnsi="Verdana"/>
          <w:sz w:val="22"/>
          <w:szCs w:val="22"/>
          <w:lang w:val="en-GB"/>
        </w:rPr>
        <w:t xml:space="preserve"> use of</w:t>
      </w:r>
      <w:r w:rsidRPr="0069300E">
        <w:rPr>
          <w:rFonts w:ascii="Verdana" w:hAnsi="Verdana"/>
          <w:sz w:val="22"/>
          <w:szCs w:val="22"/>
          <w:lang w:val="en-GB"/>
        </w:rPr>
        <w:t xml:space="preserve"> DS and LOs</w:t>
      </w:r>
      <w:r w:rsidR="0047619C" w:rsidRPr="0069300E">
        <w:rPr>
          <w:rFonts w:ascii="Verdana" w:hAnsi="Verdana"/>
          <w:sz w:val="22"/>
          <w:szCs w:val="22"/>
          <w:lang w:val="en-GB"/>
        </w:rPr>
        <w:t xml:space="preserve"> in this cycle needs further consideration</w:t>
      </w:r>
      <w:r w:rsidR="003376F4" w:rsidRPr="0069300E">
        <w:rPr>
          <w:rFonts w:ascii="Verdana" w:hAnsi="Verdana"/>
          <w:sz w:val="22"/>
          <w:szCs w:val="22"/>
          <w:lang w:val="en-GB"/>
        </w:rPr>
        <w:t>.</w:t>
      </w:r>
    </w:p>
    <w:p w14:paraId="08CE30BA" w14:textId="28A080AB" w:rsidR="0069300E" w:rsidRDefault="006758B6" w:rsidP="0069300E">
      <w:pPr>
        <w:pStyle w:val="ListParagraph"/>
        <w:numPr>
          <w:ilvl w:val="0"/>
          <w:numId w:val="26"/>
        </w:numPr>
        <w:spacing w:after="120" w:line="23" w:lineRule="atLeast"/>
        <w:jc w:val="both"/>
        <w:rPr>
          <w:rFonts w:ascii="Verdana" w:hAnsi="Verdana"/>
          <w:sz w:val="22"/>
          <w:szCs w:val="22"/>
          <w:lang w:val="en-GB"/>
        </w:rPr>
      </w:pPr>
      <w:r w:rsidRPr="0069300E">
        <w:rPr>
          <w:rFonts w:ascii="Verdana" w:hAnsi="Verdana"/>
          <w:sz w:val="22"/>
          <w:szCs w:val="22"/>
          <w:lang w:val="en-GB"/>
        </w:rPr>
        <w:t>I</w:t>
      </w:r>
      <w:r w:rsidR="009229DA" w:rsidRPr="0069300E">
        <w:rPr>
          <w:rFonts w:ascii="Verdana" w:hAnsi="Verdana"/>
          <w:sz w:val="22"/>
          <w:szCs w:val="22"/>
          <w:lang w:val="en-GB"/>
        </w:rPr>
        <w:t>n case</w:t>
      </w:r>
      <w:r w:rsidR="001F01E4" w:rsidRPr="0069300E">
        <w:rPr>
          <w:rFonts w:ascii="Verdana" w:hAnsi="Verdana"/>
          <w:sz w:val="22"/>
          <w:szCs w:val="22"/>
          <w:lang w:val="en-GB"/>
        </w:rPr>
        <w:t xml:space="preserve"> </w:t>
      </w:r>
      <w:r w:rsidR="00907738" w:rsidRPr="0069300E">
        <w:rPr>
          <w:rFonts w:ascii="Verdana" w:hAnsi="Verdana"/>
          <w:sz w:val="22"/>
          <w:szCs w:val="22"/>
          <w:lang w:val="en-GB"/>
        </w:rPr>
        <w:t xml:space="preserve">post soviet countries </w:t>
      </w:r>
      <w:r w:rsidR="001F01E4" w:rsidRPr="0069300E">
        <w:rPr>
          <w:rFonts w:ascii="Verdana" w:hAnsi="Verdana"/>
          <w:sz w:val="22"/>
          <w:szCs w:val="22"/>
          <w:lang w:val="en-GB"/>
        </w:rPr>
        <w:t xml:space="preserve">choose to </w:t>
      </w:r>
      <w:proofErr w:type="spellStart"/>
      <w:r w:rsidR="001F01E4" w:rsidRPr="0069300E">
        <w:rPr>
          <w:rFonts w:ascii="Verdana" w:hAnsi="Verdana"/>
          <w:sz w:val="22"/>
          <w:szCs w:val="22"/>
          <w:lang w:val="en-GB"/>
        </w:rPr>
        <w:t>self certify</w:t>
      </w:r>
      <w:proofErr w:type="spellEnd"/>
      <w:r w:rsidR="001F01E4" w:rsidRPr="0069300E">
        <w:rPr>
          <w:rFonts w:ascii="Verdana" w:hAnsi="Verdana"/>
          <w:sz w:val="22"/>
          <w:szCs w:val="22"/>
          <w:lang w:val="en-GB"/>
        </w:rPr>
        <w:t xml:space="preserve"> </w:t>
      </w:r>
      <w:r w:rsidR="00D55246" w:rsidRPr="0069300E">
        <w:rPr>
          <w:rFonts w:ascii="Verdana" w:hAnsi="Verdana"/>
          <w:sz w:val="22"/>
          <w:szCs w:val="22"/>
          <w:lang w:val="en-GB"/>
        </w:rPr>
        <w:t xml:space="preserve">the doctoral </w:t>
      </w:r>
      <w:proofErr w:type="spellStart"/>
      <w:r w:rsidR="00D55246" w:rsidRPr="0069300E">
        <w:rPr>
          <w:rFonts w:ascii="Verdana" w:hAnsi="Verdana"/>
          <w:sz w:val="22"/>
          <w:szCs w:val="22"/>
          <w:lang w:val="en-GB"/>
        </w:rPr>
        <w:t>nauk</w:t>
      </w:r>
      <w:proofErr w:type="spellEnd"/>
      <w:r w:rsidR="00D55246" w:rsidRPr="0069300E">
        <w:rPr>
          <w:rFonts w:ascii="Verdana" w:hAnsi="Verdana"/>
          <w:sz w:val="22"/>
          <w:szCs w:val="22"/>
          <w:lang w:val="en-GB"/>
        </w:rPr>
        <w:t xml:space="preserve"> something </w:t>
      </w:r>
      <w:r w:rsidR="001F01E4" w:rsidRPr="0069300E">
        <w:rPr>
          <w:rFonts w:ascii="Verdana" w:hAnsi="Verdana"/>
          <w:sz w:val="22"/>
          <w:szCs w:val="22"/>
          <w:lang w:val="en-GB"/>
        </w:rPr>
        <w:t>beyond 3</w:t>
      </w:r>
      <w:r w:rsidR="001F01E4" w:rsidRPr="0069300E">
        <w:rPr>
          <w:rFonts w:ascii="Verdana" w:hAnsi="Verdana"/>
          <w:sz w:val="22"/>
          <w:szCs w:val="22"/>
          <w:vertAlign w:val="superscript"/>
          <w:lang w:val="en-GB"/>
        </w:rPr>
        <w:t>rd</w:t>
      </w:r>
      <w:r w:rsidR="00D55246" w:rsidRPr="0069300E">
        <w:rPr>
          <w:rFonts w:ascii="Verdana" w:hAnsi="Verdana"/>
          <w:sz w:val="22"/>
          <w:szCs w:val="22"/>
          <w:lang w:val="en-GB"/>
        </w:rPr>
        <w:t xml:space="preserve"> cycle</w:t>
      </w:r>
      <w:r w:rsidR="00D55246" w:rsidRPr="0069300E">
        <w:rPr>
          <w:rFonts w:ascii="Verdana" w:hAnsi="Verdana"/>
          <w:sz w:val="22"/>
          <w:szCs w:val="22"/>
          <w:vertAlign w:val="superscript"/>
          <w:lang w:val="en-GB"/>
        </w:rPr>
        <w:t xml:space="preserve"> </w:t>
      </w:r>
      <w:r w:rsidR="009229DA" w:rsidRPr="0069300E">
        <w:rPr>
          <w:rFonts w:ascii="Verdana" w:hAnsi="Verdana"/>
          <w:sz w:val="22"/>
          <w:szCs w:val="22"/>
          <w:lang w:val="en-GB"/>
        </w:rPr>
        <w:t>than these</w:t>
      </w:r>
      <w:r w:rsidR="00907738" w:rsidRPr="0069300E">
        <w:rPr>
          <w:rFonts w:ascii="Verdana" w:hAnsi="Verdana"/>
          <w:sz w:val="22"/>
          <w:szCs w:val="22"/>
          <w:lang w:val="en-GB"/>
        </w:rPr>
        <w:t xml:space="preserve"> countries </w:t>
      </w:r>
      <w:r w:rsidR="00D55246" w:rsidRPr="0069300E">
        <w:rPr>
          <w:rFonts w:ascii="Verdana" w:hAnsi="Verdana"/>
          <w:sz w:val="22"/>
          <w:szCs w:val="22"/>
          <w:lang w:val="en-GB"/>
        </w:rPr>
        <w:t>at least</w:t>
      </w:r>
      <w:r w:rsidR="009229DA" w:rsidRPr="0069300E">
        <w:rPr>
          <w:rFonts w:ascii="Verdana" w:hAnsi="Verdana"/>
          <w:sz w:val="22"/>
          <w:szCs w:val="22"/>
          <w:lang w:val="en-GB"/>
        </w:rPr>
        <w:t xml:space="preserve"> should</w:t>
      </w:r>
      <w:r w:rsidR="005D0722">
        <w:rPr>
          <w:rFonts w:ascii="Verdana" w:hAnsi="Verdana"/>
          <w:sz w:val="22"/>
          <w:szCs w:val="22"/>
          <w:lang w:val="en-GB"/>
        </w:rPr>
        <w:t xml:space="preserve"> not</w:t>
      </w:r>
      <w:r w:rsidR="009229DA" w:rsidRPr="0069300E">
        <w:rPr>
          <w:rFonts w:ascii="Verdana" w:hAnsi="Verdana"/>
          <w:sz w:val="22"/>
          <w:szCs w:val="22"/>
          <w:lang w:val="en-GB"/>
        </w:rPr>
        <w:t xml:space="preserve"> require</w:t>
      </w:r>
      <w:r w:rsidR="001F01E4" w:rsidRPr="0069300E">
        <w:rPr>
          <w:rFonts w:ascii="Verdana" w:hAnsi="Verdana"/>
          <w:sz w:val="22"/>
          <w:szCs w:val="22"/>
          <w:lang w:val="en-GB"/>
        </w:rPr>
        <w:t xml:space="preserve"> any form of </w:t>
      </w:r>
      <w:r w:rsidR="009C664F" w:rsidRPr="0069300E">
        <w:rPr>
          <w:rFonts w:ascii="Verdana" w:hAnsi="Verdana"/>
          <w:sz w:val="22"/>
          <w:szCs w:val="22"/>
          <w:lang w:val="en-GB"/>
        </w:rPr>
        <w:t>academic decision of recognising country</w:t>
      </w:r>
      <w:r w:rsidR="005D0722">
        <w:rPr>
          <w:rFonts w:ascii="Verdana" w:hAnsi="Verdana"/>
          <w:sz w:val="22"/>
          <w:szCs w:val="22"/>
          <w:lang w:val="en-GB"/>
        </w:rPr>
        <w:t>.</w:t>
      </w:r>
    </w:p>
    <w:p w14:paraId="63F4F64D" w14:textId="1DE85C7B" w:rsidR="0069300E" w:rsidRDefault="00C41280" w:rsidP="0069300E">
      <w:pPr>
        <w:pStyle w:val="ListParagraph"/>
        <w:numPr>
          <w:ilvl w:val="0"/>
          <w:numId w:val="26"/>
        </w:numPr>
        <w:spacing w:after="120" w:line="23" w:lineRule="atLeast"/>
        <w:jc w:val="both"/>
        <w:rPr>
          <w:rFonts w:ascii="Verdana" w:hAnsi="Verdana"/>
          <w:sz w:val="22"/>
          <w:szCs w:val="22"/>
          <w:lang w:val="en-GB"/>
        </w:rPr>
      </w:pPr>
      <w:r>
        <w:rPr>
          <w:rFonts w:ascii="Verdana" w:hAnsi="Verdana"/>
          <w:sz w:val="22"/>
          <w:szCs w:val="22"/>
          <w:lang w:val="en-GB"/>
        </w:rPr>
        <w:t>As f</w:t>
      </w:r>
      <w:r w:rsidR="002F6947" w:rsidRPr="0069300E">
        <w:rPr>
          <w:rFonts w:ascii="Verdana" w:hAnsi="Verdana"/>
          <w:sz w:val="22"/>
          <w:szCs w:val="22"/>
          <w:lang w:val="en-GB"/>
        </w:rPr>
        <w:t>o</w:t>
      </w:r>
      <w:r>
        <w:rPr>
          <w:rFonts w:ascii="Verdana" w:hAnsi="Verdana"/>
          <w:sz w:val="22"/>
          <w:szCs w:val="22"/>
          <w:lang w:val="en-GB"/>
        </w:rPr>
        <w:t>r</w:t>
      </w:r>
      <w:r w:rsidR="002F6947" w:rsidRPr="0069300E">
        <w:rPr>
          <w:rFonts w:ascii="Verdana" w:hAnsi="Verdana"/>
          <w:sz w:val="22"/>
          <w:szCs w:val="22"/>
          <w:lang w:val="en-GB"/>
        </w:rPr>
        <w:t xml:space="preserve"> the DS for 3</w:t>
      </w:r>
      <w:r w:rsidR="002F6947" w:rsidRPr="0069300E">
        <w:rPr>
          <w:rFonts w:ascii="Verdana" w:hAnsi="Verdana"/>
          <w:sz w:val="22"/>
          <w:szCs w:val="22"/>
          <w:vertAlign w:val="superscript"/>
          <w:lang w:val="en-GB"/>
        </w:rPr>
        <w:t>rd</w:t>
      </w:r>
      <w:r w:rsidR="002F6947" w:rsidRPr="0069300E">
        <w:rPr>
          <w:rFonts w:ascii="Verdana" w:hAnsi="Verdana"/>
          <w:sz w:val="22"/>
          <w:szCs w:val="22"/>
          <w:lang w:val="en-GB"/>
        </w:rPr>
        <w:t xml:space="preserve"> degree holders it was noted that </w:t>
      </w:r>
      <w:r w:rsidR="000C5CA7" w:rsidRPr="0069300E">
        <w:rPr>
          <w:rFonts w:ascii="Verdana" w:hAnsi="Verdana"/>
          <w:sz w:val="22"/>
          <w:szCs w:val="22"/>
          <w:lang w:val="en-GB"/>
        </w:rPr>
        <w:t xml:space="preserve">the structures of the programmes are rather different and it is difficult to imagine </w:t>
      </w:r>
      <w:r w:rsidR="002F6947" w:rsidRPr="0069300E">
        <w:rPr>
          <w:rFonts w:ascii="Verdana" w:hAnsi="Verdana"/>
          <w:sz w:val="22"/>
          <w:szCs w:val="22"/>
          <w:lang w:val="en-GB"/>
        </w:rPr>
        <w:t xml:space="preserve">issuing DS to the graduates of such </w:t>
      </w:r>
      <w:r w:rsidR="000C5CA7" w:rsidRPr="0069300E">
        <w:rPr>
          <w:rFonts w:ascii="Verdana" w:hAnsi="Verdana"/>
          <w:sz w:val="22"/>
          <w:szCs w:val="22"/>
          <w:lang w:val="en-GB"/>
        </w:rPr>
        <w:t>progra</w:t>
      </w:r>
      <w:r>
        <w:rPr>
          <w:rFonts w:ascii="Verdana" w:hAnsi="Verdana"/>
          <w:sz w:val="22"/>
          <w:szCs w:val="22"/>
          <w:lang w:val="en-GB"/>
        </w:rPr>
        <w:t>mmes where no structure is seen:</w:t>
      </w:r>
      <w:r w:rsidR="000C5CA7" w:rsidRPr="0069300E">
        <w:rPr>
          <w:rFonts w:ascii="Verdana" w:hAnsi="Verdana"/>
          <w:sz w:val="22"/>
          <w:szCs w:val="22"/>
          <w:lang w:val="en-GB"/>
        </w:rPr>
        <w:t xml:space="preserve"> in this case DS has no ad</w:t>
      </w:r>
      <w:r w:rsidR="002F6947" w:rsidRPr="0069300E">
        <w:rPr>
          <w:rFonts w:ascii="Verdana" w:hAnsi="Verdana"/>
          <w:sz w:val="22"/>
          <w:szCs w:val="22"/>
          <w:lang w:val="en-GB"/>
        </w:rPr>
        <w:t>ded value.</w:t>
      </w:r>
    </w:p>
    <w:p w14:paraId="51614C79" w14:textId="40549690" w:rsidR="0069300E" w:rsidRDefault="004C7737" w:rsidP="0069300E">
      <w:pPr>
        <w:pStyle w:val="ListParagraph"/>
        <w:numPr>
          <w:ilvl w:val="0"/>
          <w:numId w:val="26"/>
        </w:numPr>
        <w:spacing w:after="120" w:line="23" w:lineRule="atLeast"/>
        <w:jc w:val="both"/>
        <w:rPr>
          <w:rFonts w:ascii="Verdana" w:hAnsi="Verdana"/>
          <w:sz w:val="22"/>
          <w:szCs w:val="22"/>
          <w:lang w:val="en-GB"/>
        </w:rPr>
      </w:pPr>
      <w:r w:rsidRPr="0069300E">
        <w:rPr>
          <w:rFonts w:ascii="Verdana" w:hAnsi="Verdana"/>
          <w:sz w:val="22"/>
          <w:szCs w:val="22"/>
          <w:lang w:val="en-GB"/>
        </w:rPr>
        <w:t>W</w:t>
      </w:r>
      <w:r w:rsidR="009229DA" w:rsidRPr="0069300E">
        <w:rPr>
          <w:rFonts w:ascii="Verdana" w:hAnsi="Verdana"/>
          <w:sz w:val="22"/>
          <w:szCs w:val="22"/>
          <w:lang w:val="en-GB"/>
        </w:rPr>
        <w:t xml:space="preserve">hen </w:t>
      </w:r>
      <w:r w:rsidR="001A64FF" w:rsidRPr="0069300E">
        <w:rPr>
          <w:rFonts w:ascii="Verdana" w:hAnsi="Verdana"/>
          <w:sz w:val="22"/>
          <w:szCs w:val="22"/>
          <w:lang w:val="en-GB"/>
        </w:rPr>
        <w:t xml:space="preserve">applying for public </w:t>
      </w:r>
      <w:r w:rsidR="00043E55" w:rsidRPr="0069300E">
        <w:rPr>
          <w:rFonts w:ascii="Verdana" w:hAnsi="Verdana"/>
          <w:sz w:val="22"/>
          <w:szCs w:val="22"/>
          <w:lang w:val="en-GB"/>
        </w:rPr>
        <w:t>position</w:t>
      </w:r>
      <w:r w:rsidRPr="0069300E">
        <w:rPr>
          <w:rFonts w:ascii="Verdana" w:hAnsi="Verdana"/>
          <w:sz w:val="22"/>
          <w:szCs w:val="22"/>
          <w:lang w:val="en-GB"/>
        </w:rPr>
        <w:t>,</w:t>
      </w:r>
      <w:r w:rsidR="005D0722">
        <w:rPr>
          <w:rFonts w:ascii="Verdana" w:hAnsi="Verdana"/>
          <w:sz w:val="22"/>
          <w:szCs w:val="22"/>
          <w:lang w:val="en-GB"/>
        </w:rPr>
        <w:t xml:space="preserve"> excluding research-</w:t>
      </w:r>
      <w:r w:rsidR="000C5CA7" w:rsidRPr="0069300E">
        <w:rPr>
          <w:rFonts w:ascii="Verdana" w:hAnsi="Verdana"/>
          <w:sz w:val="22"/>
          <w:szCs w:val="22"/>
          <w:lang w:val="en-GB"/>
        </w:rPr>
        <w:t>based positions</w:t>
      </w:r>
      <w:r w:rsidRPr="0069300E">
        <w:rPr>
          <w:rFonts w:ascii="Verdana" w:hAnsi="Verdana"/>
          <w:sz w:val="22"/>
          <w:szCs w:val="22"/>
          <w:lang w:val="en-GB"/>
        </w:rPr>
        <w:t>,</w:t>
      </w:r>
      <w:r w:rsidR="001A64FF" w:rsidRPr="0069300E">
        <w:rPr>
          <w:rFonts w:ascii="Verdana" w:hAnsi="Verdana"/>
          <w:sz w:val="22"/>
          <w:szCs w:val="22"/>
          <w:lang w:val="en-GB"/>
        </w:rPr>
        <w:t xml:space="preserve"> doctoral diploma is not valued as an additional study. In other cases</w:t>
      </w:r>
      <w:r w:rsidRPr="0069300E">
        <w:rPr>
          <w:rFonts w:ascii="Verdana" w:hAnsi="Verdana"/>
          <w:sz w:val="22"/>
          <w:szCs w:val="22"/>
          <w:lang w:val="en-GB"/>
        </w:rPr>
        <w:t xml:space="preserve"> it</w:t>
      </w:r>
      <w:r w:rsidR="001A64FF" w:rsidRPr="0069300E">
        <w:rPr>
          <w:rFonts w:ascii="Verdana" w:hAnsi="Verdana"/>
          <w:sz w:val="22"/>
          <w:szCs w:val="22"/>
          <w:lang w:val="en-GB"/>
        </w:rPr>
        <w:t xml:space="preserve"> is considered</w:t>
      </w:r>
      <w:r w:rsidR="000C5CA7" w:rsidRPr="0069300E">
        <w:rPr>
          <w:rFonts w:ascii="Verdana" w:hAnsi="Verdana"/>
          <w:sz w:val="22"/>
          <w:szCs w:val="22"/>
          <w:lang w:val="en-GB"/>
        </w:rPr>
        <w:t xml:space="preserve"> the same as the </w:t>
      </w:r>
      <w:r w:rsidR="005D0722">
        <w:rPr>
          <w:rFonts w:ascii="Verdana" w:hAnsi="Verdana"/>
          <w:sz w:val="22"/>
          <w:szCs w:val="22"/>
          <w:lang w:val="en-GB"/>
        </w:rPr>
        <w:t xml:space="preserve">diploma of the </w:t>
      </w:r>
      <w:r w:rsidR="001A64FF" w:rsidRPr="0069300E">
        <w:rPr>
          <w:rFonts w:ascii="Verdana" w:hAnsi="Verdana"/>
          <w:sz w:val="22"/>
          <w:szCs w:val="22"/>
          <w:lang w:val="en-GB"/>
        </w:rPr>
        <w:t>2</w:t>
      </w:r>
      <w:r w:rsidR="001A64FF" w:rsidRPr="0069300E">
        <w:rPr>
          <w:rFonts w:ascii="Verdana" w:hAnsi="Verdana"/>
          <w:sz w:val="22"/>
          <w:szCs w:val="22"/>
          <w:vertAlign w:val="superscript"/>
          <w:lang w:val="en-GB"/>
        </w:rPr>
        <w:t>nd</w:t>
      </w:r>
      <w:r w:rsidR="001A64FF" w:rsidRPr="0069300E">
        <w:rPr>
          <w:rFonts w:ascii="Verdana" w:hAnsi="Verdana"/>
          <w:sz w:val="22"/>
          <w:szCs w:val="22"/>
          <w:lang w:val="en-GB"/>
        </w:rPr>
        <w:t xml:space="preserve"> cycle graduate</w:t>
      </w:r>
      <w:r w:rsidR="005D0722">
        <w:rPr>
          <w:rFonts w:ascii="Verdana" w:hAnsi="Verdana"/>
          <w:sz w:val="22"/>
          <w:szCs w:val="22"/>
          <w:lang w:val="en-GB"/>
        </w:rPr>
        <w:t>s</w:t>
      </w:r>
      <w:r w:rsidR="001A64FF" w:rsidRPr="0069300E">
        <w:rPr>
          <w:rFonts w:ascii="Verdana" w:hAnsi="Verdana"/>
          <w:sz w:val="22"/>
          <w:szCs w:val="22"/>
          <w:lang w:val="en-GB"/>
        </w:rPr>
        <w:t>.</w:t>
      </w:r>
      <w:r w:rsidR="00321C9D" w:rsidRPr="0069300E">
        <w:rPr>
          <w:rFonts w:ascii="Verdana" w:hAnsi="Verdana"/>
          <w:sz w:val="22"/>
          <w:szCs w:val="22"/>
          <w:lang w:val="en-GB"/>
        </w:rPr>
        <w:t xml:space="preserve"> </w:t>
      </w:r>
      <w:r w:rsidR="009229DA" w:rsidRPr="0069300E">
        <w:rPr>
          <w:rFonts w:ascii="Verdana" w:hAnsi="Verdana"/>
          <w:sz w:val="22"/>
          <w:szCs w:val="22"/>
          <w:lang w:val="en-GB"/>
        </w:rPr>
        <w:t>Hence the WG will come up with recommendation saying that</w:t>
      </w:r>
      <w:r w:rsidR="00321C9D" w:rsidRPr="0069300E">
        <w:rPr>
          <w:rFonts w:ascii="Verdana" w:hAnsi="Verdana"/>
          <w:sz w:val="22"/>
          <w:szCs w:val="22"/>
          <w:lang w:val="en-GB"/>
        </w:rPr>
        <w:t xml:space="preserve"> this degree is a result of </w:t>
      </w:r>
      <w:r w:rsidR="0067566B" w:rsidRPr="0069300E">
        <w:rPr>
          <w:rFonts w:ascii="Verdana" w:hAnsi="Verdana"/>
          <w:sz w:val="22"/>
          <w:szCs w:val="22"/>
          <w:lang w:val="en-GB"/>
        </w:rPr>
        <w:t xml:space="preserve">an </w:t>
      </w:r>
      <w:r w:rsidR="00321C9D" w:rsidRPr="0069300E">
        <w:rPr>
          <w:rFonts w:ascii="Verdana" w:hAnsi="Verdana"/>
          <w:sz w:val="22"/>
          <w:szCs w:val="22"/>
          <w:lang w:val="en-GB"/>
        </w:rPr>
        <w:t>additional study and</w:t>
      </w:r>
      <w:r w:rsidRPr="0069300E">
        <w:rPr>
          <w:rFonts w:ascii="Verdana" w:hAnsi="Verdana"/>
          <w:sz w:val="22"/>
          <w:szCs w:val="22"/>
          <w:lang w:val="en-GB"/>
        </w:rPr>
        <w:t xml:space="preserve"> employers need to</w:t>
      </w:r>
      <w:r w:rsidR="00321C9D" w:rsidRPr="0069300E">
        <w:rPr>
          <w:rFonts w:ascii="Verdana" w:hAnsi="Verdana"/>
          <w:sz w:val="22"/>
          <w:szCs w:val="22"/>
          <w:lang w:val="en-GB"/>
        </w:rPr>
        <w:t xml:space="preserve"> </w:t>
      </w:r>
      <w:r w:rsidR="009229DA" w:rsidRPr="0069300E">
        <w:rPr>
          <w:rFonts w:ascii="Verdana" w:hAnsi="Verdana"/>
          <w:sz w:val="22"/>
          <w:szCs w:val="22"/>
          <w:lang w:val="en-GB"/>
        </w:rPr>
        <w:t>consider it</w:t>
      </w:r>
      <w:r w:rsidR="001A64FF" w:rsidRPr="0069300E">
        <w:rPr>
          <w:rFonts w:ascii="Verdana" w:hAnsi="Verdana"/>
          <w:sz w:val="22"/>
          <w:szCs w:val="22"/>
          <w:lang w:val="en-GB"/>
        </w:rPr>
        <w:t xml:space="preserve"> </w:t>
      </w:r>
      <w:r w:rsidR="005D0722">
        <w:rPr>
          <w:rFonts w:ascii="Verdana" w:hAnsi="Verdana"/>
          <w:sz w:val="22"/>
          <w:szCs w:val="22"/>
          <w:lang w:val="en-GB"/>
        </w:rPr>
        <w:t xml:space="preserve">when hiring </w:t>
      </w:r>
      <w:r w:rsidR="005D0722" w:rsidRPr="0069300E">
        <w:rPr>
          <w:rFonts w:ascii="Verdana" w:hAnsi="Verdana"/>
          <w:sz w:val="22"/>
          <w:szCs w:val="22"/>
          <w:lang w:val="en-GB"/>
        </w:rPr>
        <w:t>personal</w:t>
      </w:r>
      <w:r w:rsidR="001A64FF" w:rsidRPr="0069300E">
        <w:rPr>
          <w:rFonts w:ascii="Verdana" w:hAnsi="Verdana"/>
          <w:sz w:val="22"/>
          <w:szCs w:val="22"/>
          <w:lang w:val="en-GB"/>
        </w:rPr>
        <w:t xml:space="preserve">. </w:t>
      </w:r>
    </w:p>
    <w:p w14:paraId="18A8DE76" w14:textId="326984C4" w:rsidR="0069300E" w:rsidRDefault="009229DA" w:rsidP="0069300E">
      <w:pPr>
        <w:pStyle w:val="ListParagraph"/>
        <w:numPr>
          <w:ilvl w:val="0"/>
          <w:numId w:val="26"/>
        </w:numPr>
        <w:spacing w:after="120" w:line="23" w:lineRule="atLeast"/>
        <w:jc w:val="both"/>
        <w:rPr>
          <w:rFonts w:ascii="Verdana" w:hAnsi="Verdana"/>
          <w:sz w:val="22"/>
          <w:szCs w:val="22"/>
          <w:lang w:val="en-GB"/>
        </w:rPr>
      </w:pPr>
      <w:r w:rsidRPr="0069300E">
        <w:rPr>
          <w:rFonts w:ascii="Verdana" w:hAnsi="Verdana"/>
          <w:sz w:val="22"/>
          <w:szCs w:val="22"/>
          <w:lang w:val="en-GB"/>
        </w:rPr>
        <w:t xml:space="preserve">HEIs </w:t>
      </w:r>
      <w:r w:rsidR="00C41280" w:rsidRPr="0069300E">
        <w:rPr>
          <w:rFonts w:ascii="Verdana" w:hAnsi="Verdana"/>
          <w:sz w:val="22"/>
          <w:szCs w:val="22"/>
          <w:lang w:val="en-GB"/>
        </w:rPr>
        <w:t xml:space="preserve">with the help of DS </w:t>
      </w:r>
      <w:r w:rsidRPr="0069300E">
        <w:rPr>
          <w:rFonts w:ascii="Verdana" w:hAnsi="Verdana"/>
          <w:sz w:val="22"/>
          <w:szCs w:val="22"/>
          <w:lang w:val="en-GB"/>
        </w:rPr>
        <w:t>should make visible</w:t>
      </w:r>
      <w:r w:rsidR="00BB799C" w:rsidRPr="0069300E">
        <w:rPr>
          <w:rFonts w:ascii="Verdana" w:hAnsi="Verdana"/>
          <w:sz w:val="22"/>
          <w:szCs w:val="22"/>
          <w:lang w:val="en-GB"/>
        </w:rPr>
        <w:t xml:space="preserve"> the </w:t>
      </w:r>
      <w:r w:rsidR="00C43294" w:rsidRPr="0069300E">
        <w:rPr>
          <w:rFonts w:ascii="Verdana" w:hAnsi="Verdana"/>
          <w:sz w:val="22"/>
          <w:szCs w:val="22"/>
          <w:lang w:val="en-GB"/>
        </w:rPr>
        <w:t>mobility</w:t>
      </w:r>
      <w:r w:rsidR="00BB799C" w:rsidRPr="0069300E">
        <w:rPr>
          <w:rFonts w:ascii="Verdana" w:hAnsi="Verdana"/>
          <w:sz w:val="22"/>
          <w:szCs w:val="22"/>
          <w:lang w:val="en-GB"/>
        </w:rPr>
        <w:t xml:space="preserve"> experience of the candidate</w:t>
      </w:r>
      <w:r w:rsidR="00C41280">
        <w:rPr>
          <w:rFonts w:ascii="Verdana" w:hAnsi="Verdana"/>
          <w:sz w:val="22"/>
          <w:szCs w:val="22"/>
          <w:lang w:val="en-GB"/>
        </w:rPr>
        <w:t>s</w:t>
      </w:r>
      <w:r w:rsidR="00BB799C" w:rsidRPr="0069300E">
        <w:rPr>
          <w:rFonts w:ascii="Verdana" w:hAnsi="Verdana"/>
          <w:sz w:val="22"/>
          <w:szCs w:val="22"/>
          <w:lang w:val="en-GB"/>
        </w:rPr>
        <w:t xml:space="preserve"> during the whole programme</w:t>
      </w:r>
      <w:r w:rsidR="004C7737" w:rsidRPr="0069300E">
        <w:rPr>
          <w:rFonts w:ascii="Verdana" w:hAnsi="Verdana"/>
          <w:sz w:val="22"/>
          <w:szCs w:val="22"/>
          <w:lang w:val="en-GB"/>
        </w:rPr>
        <w:t>.</w:t>
      </w:r>
    </w:p>
    <w:p w14:paraId="60F74050" w14:textId="77777777" w:rsidR="0069300E" w:rsidRDefault="006758B6" w:rsidP="0069300E">
      <w:pPr>
        <w:pStyle w:val="ListParagraph"/>
        <w:numPr>
          <w:ilvl w:val="0"/>
          <w:numId w:val="26"/>
        </w:numPr>
        <w:spacing w:after="120" w:line="23" w:lineRule="atLeast"/>
        <w:jc w:val="both"/>
        <w:rPr>
          <w:rFonts w:ascii="Verdana" w:hAnsi="Verdana"/>
          <w:sz w:val="22"/>
          <w:szCs w:val="22"/>
          <w:lang w:val="en-GB"/>
        </w:rPr>
      </w:pPr>
      <w:r w:rsidRPr="0069300E">
        <w:rPr>
          <w:rFonts w:ascii="Verdana" w:hAnsi="Verdana"/>
          <w:sz w:val="22"/>
          <w:szCs w:val="22"/>
          <w:lang w:val="en-GB"/>
        </w:rPr>
        <w:t xml:space="preserve">According </w:t>
      </w:r>
      <w:r w:rsidR="009229DA" w:rsidRPr="0069300E">
        <w:rPr>
          <w:rFonts w:ascii="Verdana" w:hAnsi="Verdana"/>
          <w:sz w:val="22"/>
          <w:szCs w:val="22"/>
          <w:lang w:val="en-GB"/>
        </w:rPr>
        <w:t>to the d</w:t>
      </w:r>
      <w:r w:rsidR="00BB799C" w:rsidRPr="0069300E">
        <w:rPr>
          <w:rFonts w:ascii="Verdana" w:hAnsi="Verdana"/>
          <w:sz w:val="22"/>
          <w:szCs w:val="22"/>
          <w:lang w:val="en-GB"/>
        </w:rPr>
        <w:t>ata available n</w:t>
      </w:r>
      <w:r w:rsidR="009229DA" w:rsidRPr="0069300E">
        <w:rPr>
          <w:rFonts w:ascii="Verdana" w:hAnsi="Verdana"/>
          <w:sz w:val="22"/>
          <w:szCs w:val="22"/>
          <w:lang w:val="en-GB"/>
        </w:rPr>
        <w:t xml:space="preserve">ot even 20% </w:t>
      </w:r>
      <w:r w:rsidR="00BB799C" w:rsidRPr="0069300E">
        <w:rPr>
          <w:rFonts w:ascii="Verdana" w:hAnsi="Verdana"/>
          <w:sz w:val="22"/>
          <w:szCs w:val="22"/>
          <w:lang w:val="en-GB"/>
        </w:rPr>
        <w:t xml:space="preserve">of the candidates have shorter </w:t>
      </w:r>
      <w:r w:rsidR="00C43294" w:rsidRPr="0069300E">
        <w:rPr>
          <w:rFonts w:ascii="Verdana" w:hAnsi="Verdana"/>
          <w:sz w:val="22"/>
          <w:szCs w:val="22"/>
          <w:lang w:val="en-GB"/>
        </w:rPr>
        <w:t>mobility experience</w:t>
      </w:r>
      <w:r w:rsidR="00BB799C" w:rsidRPr="0069300E">
        <w:rPr>
          <w:rFonts w:ascii="Verdana" w:hAnsi="Verdana"/>
          <w:sz w:val="22"/>
          <w:szCs w:val="22"/>
          <w:lang w:val="en-GB"/>
        </w:rPr>
        <w:t>.</w:t>
      </w:r>
      <w:r w:rsidR="00C43294" w:rsidRPr="0069300E">
        <w:rPr>
          <w:rFonts w:ascii="Verdana" w:hAnsi="Verdana"/>
          <w:sz w:val="22"/>
          <w:szCs w:val="22"/>
          <w:lang w:val="en-GB"/>
        </w:rPr>
        <w:t xml:space="preserve"> </w:t>
      </w:r>
    </w:p>
    <w:p w14:paraId="218464E9" w14:textId="1B1B0E94" w:rsidR="00C43294" w:rsidRPr="0069300E" w:rsidRDefault="009229DA" w:rsidP="0069300E">
      <w:pPr>
        <w:pStyle w:val="ListParagraph"/>
        <w:numPr>
          <w:ilvl w:val="0"/>
          <w:numId w:val="26"/>
        </w:numPr>
        <w:spacing w:after="120" w:line="23" w:lineRule="atLeast"/>
        <w:jc w:val="both"/>
        <w:rPr>
          <w:rFonts w:ascii="Verdana" w:hAnsi="Verdana"/>
          <w:sz w:val="22"/>
          <w:szCs w:val="22"/>
          <w:lang w:val="en-GB"/>
        </w:rPr>
      </w:pPr>
      <w:r w:rsidRPr="0069300E">
        <w:rPr>
          <w:rFonts w:ascii="Verdana" w:hAnsi="Verdana"/>
          <w:sz w:val="22"/>
          <w:szCs w:val="22"/>
          <w:lang w:val="en-GB"/>
        </w:rPr>
        <w:t>When focusing on the</w:t>
      </w:r>
      <w:r w:rsidR="00001E08" w:rsidRPr="0069300E">
        <w:rPr>
          <w:rFonts w:ascii="Verdana" w:hAnsi="Verdana"/>
          <w:sz w:val="22"/>
          <w:szCs w:val="22"/>
          <w:lang w:val="en-GB"/>
        </w:rPr>
        <w:t xml:space="preserve"> term of</w:t>
      </w:r>
      <w:r w:rsidRPr="0069300E">
        <w:rPr>
          <w:rFonts w:ascii="Verdana" w:hAnsi="Verdana"/>
          <w:sz w:val="22"/>
          <w:szCs w:val="22"/>
          <w:lang w:val="en-GB"/>
        </w:rPr>
        <w:t xml:space="preserve"> LOs it becomes </w:t>
      </w:r>
      <w:r w:rsidR="00C43294" w:rsidRPr="0069300E">
        <w:rPr>
          <w:rFonts w:ascii="Verdana" w:hAnsi="Verdana"/>
          <w:sz w:val="22"/>
          <w:szCs w:val="22"/>
          <w:lang w:val="en-GB"/>
        </w:rPr>
        <w:t>difficult</w:t>
      </w:r>
      <w:r w:rsidRPr="0069300E">
        <w:rPr>
          <w:rFonts w:ascii="Verdana" w:hAnsi="Verdana"/>
          <w:sz w:val="22"/>
          <w:szCs w:val="22"/>
          <w:lang w:val="en-GB"/>
        </w:rPr>
        <w:t xml:space="preserve"> to measure</w:t>
      </w:r>
      <w:r w:rsidR="00C43294" w:rsidRPr="0069300E">
        <w:rPr>
          <w:rFonts w:ascii="Verdana" w:hAnsi="Verdana"/>
          <w:sz w:val="22"/>
          <w:szCs w:val="22"/>
          <w:lang w:val="en-GB"/>
        </w:rPr>
        <w:t xml:space="preserve"> bu</w:t>
      </w:r>
      <w:r w:rsidR="00001E08" w:rsidRPr="0069300E">
        <w:rPr>
          <w:rFonts w:ascii="Verdana" w:hAnsi="Verdana"/>
          <w:sz w:val="22"/>
          <w:szCs w:val="22"/>
          <w:lang w:val="en-GB"/>
        </w:rPr>
        <w:t>t just dealing with the</w:t>
      </w:r>
      <w:r w:rsidR="00C43294" w:rsidRPr="0069300E">
        <w:rPr>
          <w:rFonts w:ascii="Verdana" w:hAnsi="Verdana"/>
          <w:sz w:val="22"/>
          <w:szCs w:val="22"/>
          <w:lang w:val="en-GB"/>
        </w:rPr>
        <w:t xml:space="preserve"> </w:t>
      </w:r>
      <w:r w:rsidR="00C41280">
        <w:rPr>
          <w:rFonts w:ascii="Verdana" w:hAnsi="Verdana"/>
          <w:sz w:val="22"/>
          <w:szCs w:val="22"/>
          <w:lang w:val="en-GB"/>
        </w:rPr>
        <w:t>term “O</w:t>
      </w:r>
      <w:r w:rsidR="00C43294" w:rsidRPr="0069300E">
        <w:rPr>
          <w:rFonts w:ascii="Verdana" w:hAnsi="Verdana"/>
          <w:sz w:val="22"/>
          <w:szCs w:val="22"/>
          <w:lang w:val="en-GB"/>
        </w:rPr>
        <w:t>utcome</w:t>
      </w:r>
      <w:r w:rsidR="00001E08" w:rsidRPr="0069300E">
        <w:rPr>
          <w:rFonts w:ascii="Verdana" w:hAnsi="Verdana"/>
          <w:sz w:val="22"/>
          <w:szCs w:val="22"/>
          <w:lang w:val="en-GB"/>
        </w:rPr>
        <w:t>s</w:t>
      </w:r>
      <w:r w:rsidR="00C41280">
        <w:rPr>
          <w:rFonts w:ascii="Verdana" w:hAnsi="Verdana"/>
          <w:sz w:val="22"/>
          <w:szCs w:val="22"/>
          <w:lang w:val="en-GB"/>
        </w:rPr>
        <w:t>”</w:t>
      </w:r>
      <w:r w:rsidR="00C43294" w:rsidRPr="0069300E">
        <w:rPr>
          <w:rFonts w:ascii="Verdana" w:hAnsi="Verdana"/>
          <w:sz w:val="22"/>
          <w:szCs w:val="22"/>
          <w:lang w:val="en-GB"/>
        </w:rPr>
        <w:t xml:space="preserve"> is generally </w:t>
      </w:r>
      <w:r w:rsidRPr="0069300E">
        <w:rPr>
          <w:rFonts w:ascii="Verdana" w:hAnsi="Verdana"/>
          <w:sz w:val="22"/>
          <w:szCs w:val="22"/>
          <w:lang w:val="en-GB"/>
        </w:rPr>
        <w:t xml:space="preserve">more </w:t>
      </w:r>
      <w:r w:rsidR="00C43294" w:rsidRPr="0069300E">
        <w:rPr>
          <w:rFonts w:ascii="Verdana" w:hAnsi="Verdana"/>
          <w:sz w:val="22"/>
          <w:szCs w:val="22"/>
          <w:lang w:val="en-GB"/>
        </w:rPr>
        <w:t>accepted</w:t>
      </w:r>
      <w:r w:rsidRPr="0069300E">
        <w:rPr>
          <w:rFonts w:ascii="Verdana" w:hAnsi="Verdana"/>
          <w:sz w:val="22"/>
          <w:szCs w:val="22"/>
          <w:lang w:val="en-GB"/>
        </w:rPr>
        <w:t xml:space="preserve">: </w:t>
      </w:r>
      <w:r w:rsidR="00C41280">
        <w:rPr>
          <w:rFonts w:ascii="Verdana" w:hAnsi="Verdana"/>
          <w:sz w:val="22"/>
          <w:szCs w:val="22"/>
          <w:lang w:val="en-GB"/>
        </w:rPr>
        <w:t>there</w:t>
      </w:r>
      <w:r w:rsidR="00C43294" w:rsidRPr="0069300E">
        <w:rPr>
          <w:rFonts w:ascii="Verdana" w:hAnsi="Verdana"/>
          <w:sz w:val="22"/>
          <w:szCs w:val="22"/>
          <w:lang w:val="en-GB"/>
        </w:rPr>
        <w:t xml:space="preserve"> are </w:t>
      </w:r>
      <w:r w:rsidR="00001E08" w:rsidRPr="0069300E">
        <w:rPr>
          <w:rFonts w:ascii="Verdana" w:hAnsi="Verdana"/>
          <w:sz w:val="22"/>
          <w:szCs w:val="22"/>
          <w:lang w:val="en-GB"/>
        </w:rPr>
        <w:t xml:space="preserve">certain </w:t>
      </w:r>
      <w:r w:rsidR="00C43294" w:rsidRPr="0069300E">
        <w:rPr>
          <w:rFonts w:ascii="Verdana" w:hAnsi="Verdana"/>
          <w:sz w:val="22"/>
          <w:szCs w:val="22"/>
          <w:lang w:val="en-GB"/>
        </w:rPr>
        <w:t xml:space="preserve">outcomes that </w:t>
      </w:r>
      <w:r w:rsidR="00001E08" w:rsidRPr="0069300E">
        <w:rPr>
          <w:rFonts w:ascii="Verdana" w:hAnsi="Verdana"/>
          <w:sz w:val="22"/>
          <w:szCs w:val="22"/>
          <w:lang w:val="en-GB"/>
        </w:rPr>
        <w:t>each candidate achieve</w:t>
      </w:r>
      <w:r w:rsidR="002F6947" w:rsidRPr="0069300E">
        <w:rPr>
          <w:rFonts w:ascii="Verdana" w:hAnsi="Verdana"/>
          <w:sz w:val="22"/>
          <w:szCs w:val="22"/>
          <w:lang w:val="en-GB"/>
        </w:rPr>
        <w:t>s</w:t>
      </w:r>
      <w:r w:rsidR="00001E08" w:rsidRPr="0069300E">
        <w:rPr>
          <w:rFonts w:ascii="Verdana" w:hAnsi="Verdana"/>
          <w:sz w:val="22"/>
          <w:szCs w:val="22"/>
          <w:lang w:val="en-GB"/>
        </w:rPr>
        <w:t xml:space="preserve">. </w:t>
      </w:r>
    </w:p>
    <w:p w14:paraId="7B3DB033" w14:textId="77777777" w:rsidR="002B67D4" w:rsidRPr="00A17CF1" w:rsidRDefault="002B67D4" w:rsidP="0069300E">
      <w:pPr>
        <w:spacing w:after="120" w:line="23" w:lineRule="atLeast"/>
        <w:jc w:val="both"/>
        <w:rPr>
          <w:rFonts w:ascii="Verdana" w:hAnsi="Verdana"/>
          <w:b/>
          <w:sz w:val="22"/>
          <w:szCs w:val="22"/>
          <w:lang w:val="en-GB"/>
        </w:rPr>
      </w:pPr>
    </w:p>
    <w:p w14:paraId="71A84D49" w14:textId="0820F107" w:rsidR="00F424F4" w:rsidRPr="005D0722" w:rsidRDefault="00557A96" w:rsidP="0069300E">
      <w:pPr>
        <w:spacing w:after="120" w:line="23" w:lineRule="atLeast"/>
        <w:jc w:val="both"/>
        <w:rPr>
          <w:rFonts w:ascii="Verdana" w:hAnsi="Verdana"/>
          <w:b/>
          <w:sz w:val="22"/>
          <w:szCs w:val="22"/>
          <w:lang w:val="en-GB"/>
        </w:rPr>
      </w:pPr>
      <w:r w:rsidRPr="00A17CF1">
        <w:rPr>
          <w:rFonts w:ascii="Verdana" w:hAnsi="Verdana"/>
          <w:b/>
          <w:sz w:val="22"/>
          <w:szCs w:val="22"/>
          <w:lang w:val="en-GB"/>
        </w:rPr>
        <w:t>Presentation of the updated</w:t>
      </w:r>
      <w:r w:rsidR="00F424F4" w:rsidRPr="00A17CF1">
        <w:rPr>
          <w:rFonts w:ascii="Verdana" w:hAnsi="Verdana"/>
          <w:b/>
          <w:sz w:val="22"/>
          <w:szCs w:val="22"/>
          <w:lang w:val="en-GB"/>
        </w:rPr>
        <w:t xml:space="preserve"> draft report of the Structural Reforms WG</w:t>
      </w:r>
      <w:r w:rsidR="00E22E84" w:rsidRPr="00A17CF1">
        <w:rPr>
          <w:rFonts w:ascii="Verdana" w:hAnsi="Verdana"/>
          <w:b/>
          <w:sz w:val="22"/>
          <w:szCs w:val="22"/>
          <w:lang w:val="en-GB"/>
        </w:rPr>
        <w:t xml:space="preserve"> and discussion following</w:t>
      </w:r>
    </w:p>
    <w:p w14:paraId="3441FF66" w14:textId="16C5B64C" w:rsidR="0069300E" w:rsidRDefault="00FA3BA7" w:rsidP="0069300E">
      <w:pPr>
        <w:spacing w:after="120" w:line="23" w:lineRule="atLeast"/>
        <w:jc w:val="both"/>
        <w:rPr>
          <w:rFonts w:ascii="Verdana" w:hAnsi="Verdana"/>
          <w:sz w:val="22"/>
          <w:szCs w:val="22"/>
          <w:lang w:val="en-GB"/>
        </w:rPr>
      </w:pPr>
      <w:proofErr w:type="spellStart"/>
      <w:r w:rsidRPr="00A17CF1">
        <w:rPr>
          <w:rFonts w:ascii="Verdana" w:hAnsi="Verdana"/>
          <w:sz w:val="22"/>
          <w:szCs w:val="22"/>
          <w:lang w:val="en-GB"/>
        </w:rPr>
        <w:lastRenderedPageBreak/>
        <w:t>Sjur</w:t>
      </w:r>
      <w:proofErr w:type="spellEnd"/>
      <w:r w:rsidRPr="00A17CF1">
        <w:rPr>
          <w:rFonts w:ascii="Verdana" w:hAnsi="Verdana"/>
          <w:sz w:val="22"/>
          <w:szCs w:val="22"/>
          <w:lang w:val="en-GB"/>
        </w:rPr>
        <w:t xml:space="preserve"> Bergan (</w:t>
      </w:r>
      <w:proofErr w:type="spellStart"/>
      <w:r w:rsidRPr="00A17CF1">
        <w:rPr>
          <w:rFonts w:ascii="Verdana" w:hAnsi="Verdana"/>
          <w:sz w:val="22"/>
          <w:szCs w:val="22"/>
          <w:lang w:val="en-GB"/>
        </w:rPr>
        <w:t>CoE</w:t>
      </w:r>
      <w:proofErr w:type="spellEnd"/>
      <w:r w:rsidRPr="00A17CF1">
        <w:rPr>
          <w:rFonts w:ascii="Verdana" w:hAnsi="Verdana"/>
          <w:sz w:val="22"/>
          <w:szCs w:val="22"/>
          <w:lang w:val="en-GB"/>
        </w:rPr>
        <w:t>) presented t</w:t>
      </w:r>
      <w:r w:rsidR="00043E55" w:rsidRPr="00A17CF1">
        <w:rPr>
          <w:rFonts w:ascii="Verdana" w:hAnsi="Verdana"/>
          <w:sz w:val="22"/>
          <w:szCs w:val="22"/>
          <w:lang w:val="en-GB"/>
        </w:rPr>
        <w:t>he second</w:t>
      </w:r>
      <w:r w:rsidR="00833593" w:rsidRPr="00A17CF1">
        <w:rPr>
          <w:rFonts w:ascii="Verdana" w:hAnsi="Verdana"/>
          <w:sz w:val="22"/>
          <w:szCs w:val="22"/>
          <w:lang w:val="en-GB"/>
        </w:rPr>
        <w:t xml:space="preserve"> draft of the report</w:t>
      </w:r>
      <w:r w:rsidRPr="00A17CF1">
        <w:rPr>
          <w:rFonts w:ascii="Verdana" w:hAnsi="Verdana"/>
          <w:sz w:val="22"/>
          <w:szCs w:val="22"/>
          <w:lang w:val="en-GB"/>
        </w:rPr>
        <w:t xml:space="preserve"> with the main changes</w:t>
      </w:r>
      <w:r w:rsidR="005822C0" w:rsidRPr="00A17CF1">
        <w:rPr>
          <w:rFonts w:ascii="Verdana" w:hAnsi="Verdana"/>
          <w:sz w:val="22"/>
          <w:szCs w:val="22"/>
          <w:lang w:val="en-GB"/>
        </w:rPr>
        <w:t>, reformulation</w:t>
      </w:r>
      <w:r w:rsidR="00F41A1C">
        <w:rPr>
          <w:rFonts w:ascii="Verdana" w:hAnsi="Verdana"/>
          <w:sz w:val="22"/>
          <w:szCs w:val="22"/>
          <w:lang w:val="en-GB"/>
        </w:rPr>
        <w:t>s</w:t>
      </w:r>
      <w:r w:rsidRPr="00A17CF1">
        <w:rPr>
          <w:rFonts w:ascii="Verdana" w:hAnsi="Verdana"/>
          <w:sz w:val="22"/>
          <w:szCs w:val="22"/>
          <w:lang w:val="en-GB"/>
        </w:rPr>
        <w:t xml:space="preserve"> </w:t>
      </w:r>
      <w:r w:rsidR="00D443EE" w:rsidRPr="00A17CF1">
        <w:rPr>
          <w:rFonts w:ascii="Verdana" w:hAnsi="Verdana"/>
          <w:sz w:val="22"/>
          <w:szCs w:val="22"/>
          <w:lang w:val="en-GB"/>
        </w:rPr>
        <w:t>as a result of the deliberations in Rome</w:t>
      </w:r>
      <w:r w:rsidR="005D0722">
        <w:rPr>
          <w:rFonts w:ascii="Verdana" w:hAnsi="Verdana"/>
          <w:sz w:val="22"/>
          <w:szCs w:val="22"/>
          <w:lang w:val="en-GB"/>
        </w:rPr>
        <w:t xml:space="preserve"> and added</w:t>
      </w:r>
      <w:r w:rsidR="00D443EE" w:rsidRPr="00A17CF1">
        <w:rPr>
          <w:rFonts w:ascii="Verdana" w:hAnsi="Verdana"/>
          <w:sz w:val="22"/>
          <w:szCs w:val="22"/>
          <w:lang w:val="en-GB"/>
        </w:rPr>
        <w:t xml:space="preserve"> that some chapters </w:t>
      </w:r>
      <w:r w:rsidR="005822C0" w:rsidRPr="00A17CF1">
        <w:rPr>
          <w:rFonts w:ascii="Verdana" w:hAnsi="Verdana"/>
          <w:sz w:val="22"/>
          <w:szCs w:val="22"/>
          <w:lang w:val="en-GB"/>
        </w:rPr>
        <w:t>o</w:t>
      </w:r>
      <w:r w:rsidR="00D443EE" w:rsidRPr="00A17CF1">
        <w:rPr>
          <w:rFonts w:ascii="Verdana" w:hAnsi="Verdana"/>
          <w:sz w:val="22"/>
          <w:szCs w:val="22"/>
          <w:lang w:val="en-GB"/>
        </w:rPr>
        <w:t>f the report</w:t>
      </w:r>
      <w:r w:rsidR="005822C0" w:rsidRPr="00A17CF1">
        <w:rPr>
          <w:rFonts w:ascii="Verdana" w:hAnsi="Verdana"/>
          <w:sz w:val="22"/>
          <w:szCs w:val="22"/>
          <w:lang w:val="en-GB"/>
        </w:rPr>
        <w:t xml:space="preserve"> still need</w:t>
      </w:r>
      <w:r w:rsidR="005D0722">
        <w:rPr>
          <w:rFonts w:ascii="Verdana" w:hAnsi="Verdana"/>
          <w:sz w:val="22"/>
          <w:szCs w:val="22"/>
          <w:lang w:val="en-GB"/>
        </w:rPr>
        <w:t xml:space="preserve"> further</w:t>
      </w:r>
      <w:r w:rsidR="00D443EE" w:rsidRPr="00A17CF1">
        <w:rPr>
          <w:rFonts w:ascii="Verdana" w:hAnsi="Verdana"/>
          <w:sz w:val="22"/>
          <w:szCs w:val="22"/>
          <w:lang w:val="en-GB"/>
        </w:rPr>
        <w:t xml:space="preserve"> enhancement</w:t>
      </w:r>
      <w:r w:rsidR="005822C0" w:rsidRPr="00A17CF1">
        <w:rPr>
          <w:rFonts w:ascii="Verdana" w:hAnsi="Verdana"/>
          <w:sz w:val="22"/>
          <w:szCs w:val="22"/>
          <w:lang w:val="en-GB"/>
        </w:rPr>
        <w:t xml:space="preserve"> </w:t>
      </w:r>
      <w:r w:rsidR="005D0722">
        <w:rPr>
          <w:rFonts w:ascii="Verdana" w:hAnsi="Verdana"/>
          <w:sz w:val="22"/>
          <w:szCs w:val="22"/>
          <w:lang w:val="en-GB"/>
        </w:rPr>
        <w:t xml:space="preserve">hence </w:t>
      </w:r>
      <w:r w:rsidR="00F41A1C">
        <w:rPr>
          <w:rFonts w:ascii="Verdana" w:hAnsi="Verdana"/>
          <w:sz w:val="22"/>
          <w:szCs w:val="22"/>
          <w:lang w:val="en-GB"/>
        </w:rPr>
        <w:t>have been</w:t>
      </w:r>
      <w:r w:rsidR="00D443EE" w:rsidRPr="00A17CF1">
        <w:rPr>
          <w:rFonts w:ascii="Verdana" w:hAnsi="Verdana"/>
          <w:sz w:val="22"/>
          <w:szCs w:val="22"/>
          <w:lang w:val="en-GB"/>
        </w:rPr>
        <w:t xml:space="preserve"> single</w:t>
      </w:r>
      <w:r w:rsidR="005822C0" w:rsidRPr="00A17CF1">
        <w:rPr>
          <w:rFonts w:ascii="Verdana" w:hAnsi="Verdana"/>
          <w:sz w:val="22"/>
          <w:szCs w:val="22"/>
          <w:lang w:val="en-GB"/>
        </w:rPr>
        <w:t xml:space="preserve">d out for </w:t>
      </w:r>
      <w:r w:rsidR="005D0722">
        <w:rPr>
          <w:rFonts w:ascii="Verdana" w:hAnsi="Verdana"/>
          <w:sz w:val="22"/>
          <w:szCs w:val="22"/>
          <w:lang w:val="en-GB"/>
        </w:rPr>
        <w:t xml:space="preserve">more broad discussion. </w:t>
      </w:r>
      <w:r w:rsidR="009507FF">
        <w:rPr>
          <w:rFonts w:ascii="Verdana" w:hAnsi="Verdana"/>
          <w:sz w:val="22"/>
          <w:szCs w:val="22"/>
          <w:lang w:val="en-GB"/>
        </w:rPr>
        <w:t>It was stressed that after</w:t>
      </w:r>
      <w:r w:rsidR="00784DB6">
        <w:rPr>
          <w:rFonts w:ascii="Verdana" w:hAnsi="Verdana"/>
          <w:sz w:val="22"/>
          <w:szCs w:val="22"/>
          <w:lang w:val="en-GB"/>
        </w:rPr>
        <w:t xml:space="preserve"> the</w:t>
      </w:r>
      <w:r w:rsidR="009507FF">
        <w:rPr>
          <w:rFonts w:ascii="Verdana" w:hAnsi="Verdana"/>
          <w:sz w:val="22"/>
          <w:szCs w:val="22"/>
          <w:lang w:val="en-GB"/>
        </w:rPr>
        <w:t xml:space="preserve"> Rome meeting all the proposals </w:t>
      </w:r>
      <w:r w:rsidR="005D0722">
        <w:rPr>
          <w:rFonts w:ascii="Verdana" w:hAnsi="Verdana"/>
          <w:sz w:val="22"/>
          <w:szCs w:val="22"/>
          <w:lang w:val="en-GB"/>
        </w:rPr>
        <w:t xml:space="preserve">that </w:t>
      </w:r>
      <w:r w:rsidR="009507FF">
        <w:rPr>
          <w:rFonts w:ascii="Verdana" w:hAnsi="Verdana"/>
          <w:sz w:val="22"/>
          <w:szCs w:val="22"/>
          <w:lang w:val="en-GB"/>
        </w:rPr>
        <w:t>SRWG members will provide need to be precise suggestions on alternative formulations, additions or deletions, hence this is the last chance for proposi</w:t>
      </w:r>
      <w:r w:rsidR="005D0722">
        <w:rPr>
          <w:rFonts w:ascii="Verdana" w:hAnsi="Verdana"/>
          <w:sz w:val="22"/>
          <w:szCs w:val="22"/>
          <w:lang w:val="en-GB"/>
        </w:rPr>
        <w:t xml:space="preserve">ng changes for the body of the text. Afterwards the floor was given to the WG to discuss each chapter one by one.  </w:t>
      </w:r>
    </w:p>
    <w:p w14:paraId="3E801DB4" w14:textId="4EF8B78F" w:rsidR="00FF3DE1" w:rsidRDefault="00FF3DE1" w:rsidP="0069300E">
      <w:pPr>
        <w:spacing w:after="120" w:line="23" w:lineRule="atLeast"/>
        <w:jc w:val="both"/>
        <w:rPr>
          <w:rFonts w:ascii="Verdana" w:hAnsi="Verdana"/>
          <w:sz w:val="22"/>
          <w:szCs w:val="22"/>
          <w:lang w:val="en-GB"/>
        </w:rPr>
      </w:pPr>
      <w:r>
        <w:rPr>
          <w:rFonts w:ascii="Verdana" w:hAnsi="Verdana"/>
          <w:sz w:val="22"/>
          <w:szCs w:val="22"/>
          <w:lang w:val="en-GB"/>
        </w:rPr>
        <w:t>Please find the draft report below:</w:t>
      </w:r>
    </w:p>
    <w:bookmarkStart w:id="3" w:name="_MON_1471095112"/>
    <w:bookmarkEnd w:id="3"/>
    <w:p w14:paraId="59D4ACDE" w14:textId="77777777" w:rsidR="00FF3DE1" w:rsidRDefault="00FF3DE1" w:rsidP="0069300E">
      <w:pPr>
        <w:spacing w:after="120" w:line="23" w:lineRule="atLeast"/>
        <w:jc w:val="both"/>
        <w:rPr>
          <w:rFonts w:ascii="Verdana" w:hAnsi="Verdana"/>
          <w:sz w:val="22"/>
          <w:szCs w:val="22"/>
          <w:lang w:val="en-GB"/>
        </w:rPr>
      </w:pPr>
      <w:r>
        <w:rPr>
          <w:rFonts w:ascii="Verdana" w:hAnsi="Verdana"/>
          <w:sz w:val="22"/>
          <w:szCs w:val="22"/>
          <w:lang w:val="en-GB"/>
        </w:rPr>
        <w:object w:dxaOrig="1551" w:dyaOrig="1004" w14:anchorId="249093EB">
          <v:shape id="_x0000_i1028" type="#_x0000_t75" style="width:77.85pt;height:49.95pt" o:ole="">
            <v:imagedata r:id="rId15" o:title=""/>
          </v:shape>
          <o:OLEObject Type="Embed" ProgID="Word.Document.12" ShapeID="_x0000_i1028" DrawAspect="Icon" ObjectID="_1471870973" r:id="rId16">
            <o:FieldCodes>\s</o:FieldCodes>
          </o:OLEObject>
        </w:object>
      </w:r>
    </w:p>
    <w:p w14:paraId="540055EF" w14:textId="77777777" w:rsidR="00FF3DE1" w:rsidRDefault="00FF3DE1" w:rsidP="0069300E">
      <w:pPr>
        <w:spacing w:after="120" w:line="23" w:lineRule="atLeast"/>
        <w:jc w:val="both"/>
        <w:rPr>
          <w:rFonts w:ascii="Verdana" w:hAnsi="Verdana"/>
          <w:sz w:val="22"/>
          <w:szCs w:val="22"/>
          <w:lang w:val="en-GB"/>
        </w:rPr>
      </w:pPr>
    </w:p>
    <w:p w14:paraId="26D54B11" w14:textId="44A77218" w:rsidR="0069300E" w:rsidRDefault="001E1576" w:rsidP="0069300E">
      <w:pPr>
        <w:pStyle w:val="ListParagraph"/>
        <w:numPr>
          <w:ilvl w:val="0"/>
          <w:numId w:val="31"/>
        </w:numPr>
        <w:spacing w:after="120" w:line="23" w:lineRule="atLeast"/>
        <w:jc w:val="both"/>
        <w:rPr>
          <w:rFonts w:ascii="Verdana" w:hAnsi="Verdana"/>
          <w:sz w:val="22"/>
          <w:szCs w:val="22"/>
          <w:lang w:val="en-GB"/>
        </w:rPr>
      </w:pPr>
      <w:r w:rsidRPr="0069300E">
        <w:rPr>
          <w:rFonts w:ascii="Verdana" w:hAnsi="Verdana"/>
          <w:b/>
          <w:i/>
          <w:sz w:val="22"/>
          <w:szCs w:val="22"/>
          <w:lang w:val="en-GB"/>
        </w:rPr>
        <w:t>2:</w:t>
      </w:r>
      <w:r w:rsidRPr="0069300E">
        <w:rPr>
          <w:rFonts w:ascii="Verdana" w:hAnsi="Verdana"/>
          <w:sz w:val="22"/>
          <w:szCs w:val="22"/>
          <w:lang w:val="en-GB"/>
        </w:rPr>
        <w:t xml:space="preserve"> </w:t>
      </w:r>
      <w:r w:rsidR="00966BF9" w:rsidRPr="0069300E">
        <w:rPr>
          <w:rFonts w:ascii="Verdana" w:hAnsi="Verdana"/>
          <w:sz w:val="22"/>
          <w:szCs w:val="22"/>
          <w:lang w:val="en-GB"/>
        </w:rPr>
        <w:t>In response to</w:t>
      </w:r>
      <w:r w:rsidR="00FA69BD" w:rsidRPr="0069300E">
        <w:rPr>
          <w:rFonts w:ascii="Verdana" w:hAnsi="Verdana"/>
          <w:sz w:val="22"/>
          <w:szCs w:val="22"/>
          <w:lang w:val="en-GB"/>
        </w:rPr>
        <w:t xml:space="preserve"> </w:t>
      </w:r>
      <w:r w:rsidR="00966BF9" w:rsidRPr="0069300E">
        <w:rPr>
          <w:rFonts w:ascii="Verdana" w:hAnsi="Verdana"/>
          <w:sz w:val="22"/>
          <w:szCs w:val="22"/>
          <w:lang w:val="en-GB"/>
        </w:rPr>
        <w:t>the c</w:t>
      </w:r>
      <w:r w:rsidR="00FA69BD" w:rsidRPr="0069300E">
        <w:rPr>
          <w:rFonts w:ascii="Verdana" w:hAnsi="Verdana"/>
          <w:sz w:val="22"/>
          <w:szCs w:val="22"/>
          <w:lang w:val="en-GB"/>
        </w:rPr>
        <w:t>onsiderable deliberations</w:t>
      </w:r>
      <w:r w:rsidR="00966BF9" w:rsidRPr="0069300E">
        <w:rPr>
          <w:rFonts w:ascii="Verdana" w:hAnsi="Verdana"/>
          <w:sz w:val="22"/>
          <w:szCs w:val="22"/>
          <w:lang w:val="en-GB"/>
        </w:rPr>
        <w:t xml:space="preserve"> that</w:t>
      </w:r>
      <w:r w:rsidR="00FA69BD" w:rsidRPr="0069300E">
        <w:rPr>
          <w:rFonts w:ascii="Verdana" w:hAnsi="Verdana"/>
          <w:sz w:val="22"/>
          <w:szCs w:val="22"/>
          <w:lang w:val="en-GB"/>
        </w:rPr>
        <w:t xml:space="preserve"> </w:t>
      </w:r>
      <w:r w:rsidR="009507FF" w:rsidRPr="0069300E">
        <w:rPr>
          <w:rFonts w:ascii="Verdana" w:hAnsi="Verdana"/>
          <w:sz w:val="22"/>
          <w:szCs w:val="22"/>
          <w:lang w:val="en-GB"/>
        </w:rPr>
        <w:t xml:space="preserve">took place </w:t>
      </w:r>
      <w:r w:rsidR="00966BF9" w:rsidRPr="0069300E">
        <w:rPr>
          <w:rFonts w:ascii="Verdana" w:hAnsi="Verdana"/>
          <w:sz w:val="22"/>
          <w:szCs w:val="22"/>
          <w:lang w:val="en-GB"/>
        </w:rPr>
        <w:t>upon the title of the paragraph (</w:t>
      </w:r>
      <w:r w:rsidR="009507FF" w:rsidRPr="0069300E">
        <w:rPr>
          <w:rFonts w:ascii="Verdana" w:hAnsi="Verdana"/>
          <w:sz w:val="22"/>
          <w:szCs w:val="22"/>
          <w:lang w:val="en-GB"/>
        </w:rPr>
        <w:t>trying to identify whether it i</w:t>
      </w:r>
      <w:r w:rsidR="00966BF9" w:rsidRPr="0069300E">
        <w:rPr>
          <w:rFonts w:ascii="Verdana" w:hAnsi="Verdana"/>
          <w:sz w:val="22"/>
          <w:szCs w:val="22"/>
          <w:lang w:val="en-GB"/>
        </w:rPr>
        <w:t xml:space="preserve">s policy or political context) it was clarified that </w:t>
      </w:r>
      <w:r w:rsidR="009507FF" w:rsidRPr="0069300E">
        <w:rPr>
          <w:rFonts w:ascii="Verdana" w:hAnsi="Verdana"/>
          <w:sz w:val="22"/>
          <w:szCs w:val="22"/>
          <w:lang w:val="en-GB"/>
        </w:rPr>
        <w:t>EHEA is not just complex of certain policies.</w:t>
      </w:r>
      <w:r w:rsidR="001621A0" w:rsidRPr="0069300E">
        <w:rPr>
          <w:rFonts w:ascii="Verdana" w:hAnsi="Verdana"/>
          <w:sz w:val="22"/>
          <w:szCs w:val="22"/>
          <w:lang w:val="en-GB"/>
        </w:rPr>
        <w:t xml:space="preserve"> Moreover, i</w:t>
      </w:r>
      <w:r w:rsidR="009507FF" w:rsidRPr="0069300E">
        <w:rPr>
          <w:rFonts w:ascii="Verdana" w:hAnsi="Verdana"/>
          <w:sz w:val="22"/>
          <w:szCs w:val="22"/>
          <w:lang w:val="en-GB"/>
        </w:rPr>
        <w:t>t is political goal to set an area where the European students and staff can move, to enable HEIs, educational systems a</w:t>
      </w:r>
      <w:r w:rsidR="005D0722">
        <w:rPr>
          <w:rFonts w:ascii="Verdana" w:hAnsi="Verdana"/>
          <w:sz w:val="22"/>
          <w:szCs w:val="22"/>
          <w:lang w:val="en-GB"/>
        </w:rPr>
        <w:t>nd public authorities cooperate and</w:t>
      </w:r>
      <w:r w:rsidR="009507FF" w:rsidRPr="0069300E">
        <w:rPr>
          <w:rFonts w:ascii="Verdana" w:hAnsi="Verdana"/>
          <w:sz w:val="22"/>
          <w:szCs w:val="22"/>
          <w:lang w:val="en-GB"/>
        </w:rPr>
        <w:t xml:space="preserve"> to see the development of coherent EHEA</w:t>
      </w:r>
      <w:r w:rsidR="001621A0" w:rsidRPr="0069300E">
        <w:rPr>
          <w:rFonts w:ascii="Verdana" w:hAnsi="Verdana"/>
          <w:sz w:val="22"/>
          <w:szCs w:val="22"/>
          <w:lang w:val="en-GB"/>
        </w:rPr>
        <w:t>.</w:t>
      </w:r>
    </w:p>
    <w:p w14:paraId="15D6F495" w14:textId="504AD754" w:rsidR="0069300E" w:rsidRDefault="00966BF9" w:rsidP="0069300E">
      <w:pPr>
        <w:pStyle w:val="ListParagraph"/>
        <w:numPr>
          <w:ilvl w:val="0"/>
          <w:numId w:val="31"/>
        </w:numPr>
        <w:spacing w:after="120" w:line="23" w:lineRule="atLeast"/>
        <w:jc w:val="both"/>
        <w:rPr>
          <w:rFonts w:ascii="Verdana" w:hAnsi="Verdana"/>
          <w:sz w:val="22"/>
          <w:szCs w:val="22"/>
          <w:lang w:val="en-GB"/>
        </w:rPr>
      </w:pPr>
      <w:r w:rsidRPr="0069300E">
        <w:rPr>
          <w:rFonts w:ascii="Verdana" w:hAnsi="Verdana"/>
          <w:sz w:val="22"/>
          <w:szCs w:val="22"/>
          <w:lang w:val="en-GB"/>
        </w:rPr>
        <w:t xml:space="preserve">There is </w:t>
      </w:r>
      <w:r w:rsidR="00784DB6">
        <w:rPr>
          <w:rFonts w:ascii="Verdana" w:hAnsi="Verdana"/>
          <w:sz w:val="22"/>
          <w:szCs w:val="22"/>
          <w:lang w:val="en-GB"/>
        </w:rPr>
        <w:t xml:space="preserve">a </w:t>
      </w:r>
      <w:r w:rsidRPr="0069300E">
        <w:rPr>
          <w:rFonts w:ascii="Verdana" w:hAnsi="Verdana"/>
          <w:sz w:val="22"/>
          <w:szCs w:val="22"/>
          <w:lang w:val="en-GB"/>
        </w:rPr>
        <w:t xml:space="preserve">need </w:t>
      </w:r>
      <w:r w:rsidR="009A20DB" w:rsidRPr="0069300E">
        <w:rPr>
          <w:rFonts w:ascii="Verdana" w:hAnsi="Verdana"/>
          <w:sz w:val="22"/>
          <w:szCs w:val="22"/>
          <w:lang w:val="en-GB"/>
        </w:rPr>
        <w:t>to distinguish</w:t>
      </w:r>
      <w:r w:rsidR="00784DB6">
        <w:rPr>
          <w:rFonts w:ascii="Verdana" w:hAnsi="Verdana"/>
          <w:sz w:val="22"/>
          <w:szCs w:val="22"/>
          <w:lang w:val="en-GB"/>
        </w:rPr>
        <w:t xml:space="preserve"> in the report</w:t>
      </w:r>
      <w:r w:rsidR="009A20DB" w:rsidRPr="0069300E">
        <w:rPr>
          <w:rFonts w:ascii="Verdana" w:hAnsi="Verdana"/>
          <w:sz w:val="22"/>
          <w:szCs w:val="22"/>
          <w:lang w:val="en-GB"/>
        </w:rPr>
        <w:t xml:space="preserve"> between the </w:t>
      </w:r>
      <w:r w:rsidR="001A3319" w:rsidRPr="0069300E">
        <w:rPr>
          <w:rFonts w:ascii="Verdana" w:hAnsi="Verdana"/>
          <w:sz w:val="22"/>
          <w:szCs w:val="22"/>
          <w:lang w:val="en-GB"/>
        </w:rPr>
        <w:t xml:space="preserve">success of </w:t>
      </w:r>
      <w:r w:rsidR="009A20DB" w:rsidRPr="0069300E">
        <w:rPr>
          <w:rFonts w:ascii="Verdana" w:hAnsi="Verdana"/>
          <w:sz w:val="22"/>
          <w:szCs w:val="22"/>
          <w:lang w:val="en-GB"/>
        </w:rPr>
        <w:t xml:space="preserve">SR templates and </w:t>
      </w:r>
      <w:r w:rsidR="005D0722">
        <w:rPr>
          <w:rFonts w:ascii="Verdana" w:hAnsi="Verdana"/>
          <w:sz w:val="22"/>
          <w:szCs w:val="22"/>
          <w:lang w:val="en-GB"/>
        </w:rPr>
        <w:t xml:space="preserve">the </w:t>
      </w:r>
      <w:r w:rsidR="009A20DB" w:rsidRPr="0069300E">
        <w:rPr>
          <w:rFonts w:ascii="Verdana" w:hAnsi="Verdana"/>
          <w:sz w:val="22"/>
          <w:szCs w:val="22"/>
          <w:lang w:val="en-GB"/>
        </w:rPr>
        <w:t>success</w:t>
      </w:r>
      <w:r w:rsidR="005D0722">
        <w:rPr>
          <w:rFonts w:ascii="Verdana" w:hAnsi="Verdana"/>
          <w:sz w:val="22"/>
          <w:szCs w:val="22"/>
          <w:lang w:val="en-GB"/>
        </w:rPr>
        <w:t xml:space="preserve"> that have been</w:t>
      </w:r>
      <w:r w:rsidR="005106D0" w:rsidRPr="0069300E">
        <w:rPr>
          <w:rFonts w:ascii="Verdana" w:hAnsi="Verdana"/>
          <w:sz w:val="22"/>
          <w:szCs w:val="22"/>
          <w:lang w:val="en-GB"/>
        </w:rPr>
        <w:t xml:space="preserve"> scored</w:t>
      </w:r>
      <w:r w:rsidR="009A20DB" w:rsidRPr="0069300E">
        <w:rPr>
          <w:rFonts w:ascii="Verdana" w:hAnsi="Verdana"/>
          <w:sz w:val="22"/>
          <w:szCs w:val="22"/>
          <w:lang w:val="en-GB"/>
        </w:rPr>
        <w:t xml:space="preserve"> in </w:t>
      </w:r>
      <w:r w:rsidR="001A3319" w:rsidRPr="0069300E">
        <w:rPr>
          <w:rFonts w:ascii="Verdana" w:hAnsi="Verdana"/>
          <w:sz w:val="22"/>
          <w:szCs w:val="22"/>
          <w:lang w:val="en-GB"/>
        </w:rPr>
        <w:t>implementation</w:t>
      </w:r>
      <w:r w:rsidR="00F41A1C" w:rsidRPr="0069300E">
        <w:rPr>
          <w:rFonts w:ascii="Verdana" w:hAnsi="Verdana"/>
          <w:sz w:val="22"/>
          <w:szCs w:val="22"/>
          <w:lang w:val="en-GB"/>
        </w:rPr>
        <w:t>.</w:t>
      </w:r>
      <w:r w:rsidR="001A3319" w:rsidRPr="0069300E">
        <w:rPr>
          <w:rFonts w:ascii="Verdana" w:hAnsi="Verdana"/>
          <w:sz w:val="22"/>
          <w:szCs w:val="22"/>
          <w:lang w:val="en-GB"/>
        </w:rPr>
        <w:t xml:space="preserve"> </w:t>
      </w:r>
    </w:p>
    <w:p w14:paraId="17C4C245" w14:textId="718F5009" w:rsidR="0069300E" w:rsidRDefault="001E1576" w:rsidP="0069300E">
      <w:pPr>
        <w:pStyle w:val="ListParagraph"/>
        <w:numPr>
          <w:ilvl w:val="0"/>
          <w:numId w:val="31"/>
        </w:numPr>
        <w:spacing w:after="120" w:line="23" w:lineRule="atLeast"/>
        <w:jc w:val="both"/>
        <w:rPr>
          <w:rFonts w:ascii="Verdana" w:hAnsi="Verdana"/>
          <w:sz w:val="22"/>
          <w:szCs w:val="22"/>
          <w:lang w:val="en-GB"/>
        </w:rPr>
      </w:pPr>
      <w:r w:rsidRPr="0069300E">
        <w:rPr>
          <w:rFonts w:ascii="Verdana" w:hAnsi="Verdana"/>
          <w:b/>
          <w:i/>
          <w:sz w:val="22"/>
          <w:szCs w:val="22"/>
          <w:lang w:val="en-GB"/>
        </w:rPr>
        <w:t>3.2:</w:t>
      </w:r>
      <w:r w:rsidRPr="0069300E">
        <w:rPr>
          <w:rFonts w:ascii="Verdana" w:hAnsi="Verdana"/>
          <w:b/>
          <w:sz w:val="22"/>
          <w:szCs w:val="22"/>
          <w:lang w:val="en-GB"/>
        </w:rPr>
        <w:t xml:space="preserve"> </w:t>
      </w:r>
      <w:r w:rsidR="00EC5AA2" w:rsidRPr="0069300E">
        <w:rPr>
          <w:rFonts w:ascii="Verdana" w:hAnsi="Verdana"/>
          <w:sz w:val="22"/>
          <w:szCs w:val="22"/>
          <w:lang w:val="en-GB"/>
        </w:rPr>
        <w:t>In regard to the</w:t>
      </w:r>
      <w:r w:rsidR="00F16021" w:rsidRPr="0069300E">
        <w:rPr>
          <w:rFonts w:ascii="Verdana" w:hAnsi="Verdana"/>
          <w:sz w:val="22"/>
          <w:szCs w:val="22"/>
          <w:lang w:val="en-GB"/>
        </w:rPr>
        <w:t xml:space="preserve"> </w:t>
      </w:r>
      <w:r w:rsidR="00EC5AA2" w:rsidRPr="005D0722">
        <w:rPr>
          <w:rFonts w:ascii="Verdana" w:hAnsi="Verdana"/>
          <w:sz w:val="22"/>
          <w:szCs w:val="22"/>
          <w:lang w:val="en-GB"/>
        </w:rPr>
        <w:t>r</w:t>
      </w:r>
      <w:r w:rsidR="00F16021" w:rsidRPr="005D0722">
        <w:rPr>
          <w:rFonts w:ascii="Verdana" w:hAnsi="Verdana"/>
          <w:sz w:val="22"/>
          <w:szCs w:val="22"/>
          <w:lang w:val="en-GB"/>
        </w:rPr>
        <w:t>ecommendation 3</w:t>
      </w:r>
      <w:r w:rsidR="00784DB6">
        <w:rPr>
          <w:rFonts w:ascii="Verdana" w:hAnsi="Verdana"/>
          <w:sz w:val="22"/>
          <w:szCs w:val="22"/>
          <w:lang w:val="en-GB"/>
        </w:rPr>
        <w:t xml:space="preserve"> it was</w:t>
      </w:r>
      <w:r w:rsidR="00EC5AA2" w:rsidRPr="0069300E">
        <w:rPr>
          <w:rFonts w:ascii="Verdana" w:hAnsi="Verdana"/>
          <w:sz w:val="22"/>
          <w:szCs w:val="22"/>
          <w:lang w:val="en-GB"/>
        </w:rPr>
        <w:t xml:space="preserve"> noted that the </w:t>
      </w:r>
      <w:r w:rsidR="00481212" w:rsidRPr="0069300E">
        <w:rPr>
          <w:rFonts w:ascii="Verdana" w:hAnsi="Verdana"/>
          <w:sz w:val="22"/>
          <w:szCs w:val="22"/>
          <w:lang w:val="en-GB"/>
        </w:rPr>
        <w:t xml:space="preserve">issue </w:t>
      </w:r>
      <w:r w:rsidR="00F16021" w:rsidRPr="0069300E">
        <w:rPr>
          <w:rFonts w:ascii="Verdana" w:hAnsi="Verdana"/>
          <w:sz w:val="22"/>
          <w:szCs w:val="22"/>
          <w:lang w:val="en-GB"/>
        </w:rPr>
        <w:t xml:space="preserve">is rather delicate </w:t>
      </w:r>
      <w:r w:rsidR="00481212" w:rsidRPr="0069300E">
        <w:rPr>
          <w:rFonts w:ascii="Verdana" w:hAnsi="Verdana"/>
          <w:sz w:val="22"/>
          <w:szCs w:val="22"/>
          <w:lang w:val="en-GB"/>
        </w:rPr>
        <w:t>and</w:t>
      </w:r>
      <w:r w:rsidR="00EC5AA2" w:rsidRPr="0069300E">
        <w:rPr>
          <w:rFonts w:ascii="Verdana" w:hAnsi="Verdana"/>
          <w:sz w:val="22"/>
          <w:szCs w:val="22"/>
          <w:lang w:val="en-GB"/>
        </w:rPr>
        <w:t xml:space="preserve"> is linked</w:t>
      </w:r>
      <w:r w:rsidR="00966BF9" w:rsidRPr="0069300E">
        <w:rPr>
          <w:rFonts w:ascii="Verdana" w:hAnsi="Verdana"/>
          <w:sz w:val="22"/>
          <w:szCs w:val="22"/>
          <w:lang w:val="en-GB"/>
        </w:rPr>
        <w:t xml:space="preserve"> to the organisation of whole </w:t>
      </w:r>
      <w:r w:rsidR="00481212" w:rsidRPr="0069300E">
        <w:rPr>
          <w:rFonts w:ascii="Verdana" w:hAnsi="Verdana"/>
          <w:sz w:val="22"/>
          <w:szCs w:val="22"/>
          <w:lang w:val="en-GB"/>
        </w:rPr>
        <w:t>B</w:t>
      </w:r>
      <w:r w:rsidR="00F16021" w:rsidRPr="0069300E">
        <w:rPr>
          <w:rFonts w:ascii="Verdana" w:hAnsi="Verdana"/>
          <w:sz w:val="22"/>
          <w:szCs w:val="22"/>
          <w:lang w:val="en-GB"/>
        </w:rPr>
        <w:t xml:space="preserve">ologna </w:t>
      </w:r>
      <w:r w:rsidR="00481212" w:rsidRPr="0069300E">
        <w:rPr>
          <w:rFonts w:ascii="Verdana" w:hAnsi="Verdana"/>
          <w:sz w:val="22"/>
          <w:szCs w:val="22"/>
          <w:lang w:val="en-GB"/>
        </w:rPr>
        <w:t>P</w:t>
      </w:r>
      <w:r w:rsidR="00F16021" w:rsidRPr="0069300E">
        <w:rPr>
          <w:rFonts w:ascii="Verdana" w:hAnsi="Verdana"/>
          <w:sz w:val="22"/>
          <w:szCs w:val="22"/>
          <w:lang w:val="en-GB"/>
        </w:rPr>
        <w:t>rocess</w:t>
      </w:r>
      <w:r w:rsidR="00481212" w:rsidRPr="0069300E">
        <w:rPr>
          <w:rFonts w:ascii="Verdana" w:hAnsi="Verdana"/>
          <w:sz w:val="22"/>
          <w:szCs w:val="22"/>
          <w:lang w:val="en-GB"/>
        </w:rPr>
        <w:t>.</w:t>
      </w:r>
      <w:r w:rsidR="00D06024" w:rsidRPr="0069300E">
        <w:rPr>
          <w:rFonts w:ascii="Verdana" w:hAnsi="Verdana"/>
          <w:sz w:val="22"/>
          <w:szCs w:val="22"/>
          <w:lang w:val="en-GB"/>
        </w:rPr>
        <w:t xml:space="preserve"> The rationale behind proposing this recomme</w:t>
      </w:r>
      <w:r w:rsidR="00EC5AA2" w:rsidRPr="0069300E">
        <w:rPr>
          <w:rFonts w:ascii="Verdana" w:hAnsi="Verdana"/>
          <w:sz w:val="22"/>
          <w:szCs w:val="22"/>
          <w:lang w:val="en-GB"/>
        </w:rPr>
        <w:t xml:space="preserve">ndation is realised, however </w:t>
      </w:r>
      <w:r w:rsidR="00D06024" w:rsidRPr="0069300E">
        <w:rPr>
          <w:rFonts w:ascii="Verdana" w:hAnsi="Verdana"/>
          <w:sz w:val="22"/>
          <w:szCs w:val="22"/>
          <w:lang w:val="en-GB"/>
        </w:rPr>
        <w:t>it is very strong recommendation.</w:t>
      </w:r>
    </w:p>
    <w:p w14:paraId="3D6208EE" w14:textId="77777777" w:rsidR="0069300E" w:rsidRDefault="0035131A" w:rsidP="0069300E">
      <w:pPr>
        <w:pStyle w:val="ListParagraph"/>
        <w:numPr>
          <w:ilvl w:val="0"/>
          <w:numId w:val="31"/>
        </w:numPr>
        <w:spacing w:after="120" w:line="23" w:lineRule="atLeast"/>
        <w:jc w:val="both"/>
        <w:rPr>
          <w:rFonts w:ascii="Verdana" w:hAnsi="Verdana"/>
          <w:sz w:val="22"/>
          <w:szCs w:val="22"/>
          <w:lang w:val="en-GB"/>
        </w:rPr>
      </w:pPr>
      <w:r w:rsidRPr="0069300E">
        <w:rPr>
          <w:rFonts w:ascii="Verdana" w:hAnsi="Verdana"/>
          <w:sz w:val="22"/>
          <w:szCs w:val="22"/>
          <w:lang w:val="en-GB"/>
        </w:rPr>
        <w:t xml:space="preserve">There is a need </w:t>
      </w:r>
      <w:r w:rsidR="00403CCD" w:rsidRPr="0069300E">
        <w:rPr>
          <w:rFonts w:ascii="Verdana" w:hAnsi="Verdana"/>
          <w:sz w:val="22"/>
          <w:szCs w:val="22"/>
          <w:lang w:val="en-GB"/>
        </w:rPr>
        <w:t xml:space="preserve">to make clear in the recommendations that </w:t>
      </w:r>
      <w:r w:rsidR="001621A0" w:rsidRPr="0069300E">
        <w:rPr>
          <w:rFonts w:ascii="Verdana" w:hAnsi="Verdana"/>
          <w:sz w:val="22"/>
          <w:szCs w:val="22"/>
          <w:lang w:val="en-GB"/>
        </w:rPr>
        <w:t>it</w:t>
      </w:r>
      <w:r w:rsidR="00EA69E7" w:rsidRPr="0069300E">
        <w:rPr>
          <w:rFonts w:ascii="Verdana" w:hAnsi="Verdana"/>
          <w:sz w:val="22"/>
          <w:szCs w:val="22"/>
          <w:lang w:val="en-GB"/>
        </w:rPr>
        <w:t xml:space="preserve"> is </w:t>
      </w:r>
      <w:r w:rsidR="00403CCD" w:rsidRPr="0069300E">
        <w:rPr>
          <w:rFonts w:ascii="Verdana" w:hAnsi="Verdana"/>
          <w:sz w:val="22"/>
          <w:szCs w:val="22"/>
          <w:lang w:val="en-GB"/>
        </w:rPr>
        <w:t>a shared responsibility</w:t>
      </w:r>
      <w:r w:rsidR="001621A0" w:rsidRPr="0069300E">
        <w:rPr>
          <w:rFonts w:ascii="Verdana" w:hAnsi="Verdana"/>
          <w:sz w:val="22"/>
          <w:szCs w:val="22"/>
          <w:lang w:val="en-GB"/>
        </w:rPr>
        <w:t xml:space="preserve"> of</w:t>
      </w:r>
      <w:r w:rsidR="00EA69E7" w:rsidRPr="0069300E">
        <w:rPr>
          <w:rFonts w:ascii="Verdana" w:hAnsi="Verdana"/>
          <w:sz w:val="22"/>
          <w:szCs w:val="22"/>
          <w:lang w:val="en-GB"/>
        </w:rPr>
        <w:t xml:space="preserve"> public </w:t>
      </w:r>
      <w:r w:rsidR="00403CCD" w:rsidRPr="0069300E">
        <w:rPr>
          <w:rFonts w:ascii="Verdana" w:hAnsi="Verdana"/>
          <w:sz w:val="22"/>
          <w:szCs w:val="22"/>
          <w:lang w:val="en-GB"/>
        </w:rPr>
        <w:t xml:space="preserve">authorities </w:t>
      </w:r>
      <w:r w:rsidR="00EA69E7" w:rsidRPr="0069300E">
        <w:rPr>
          <w:rFonts w:ascii="Verdana" w:hAnsi="Verdana"/>
          <w:sz w:val="22"/>
          <w:szCs w:val="22"/>
          <w:lang w:val="en-GB"/>
        </w:rPr>
        <w:t>and inst</w:t>
      </w:r>
      <w:r w:rsidR="00403CCD" w:rsidRPr="0069300E">
        <w:rPr>
          <w:rFonts w:ascii="Verdana" w:hAnsi="Verdana"/>
          <w:sz w:val="22"/>
          <w:szCs w:val="22"/>
          <w:lang w:val="en-GB"/>
        </w:rPr>
        <w:t>itutions</w:t>
      </w:r>
      <w:r w:rsidR="00EA69E7" w:rsidRPr="0069300E">
        <w:rPr>
          <w:rFonts w:ascii="Verdana" w:hAnsi="Verdana"/>
          <w:sz w:val="22"/>
          <w:szCs w:val="22"/>
          <w:lang w:val="en-GB"/>
        </w:rPr>
        <w:t xml:space="preserve"> </w:t>
      </w:r>
      <w:r w:rsidR="00403CCD" w:rsidRPr="0069300E">
        <w:rPr>
          <w:rFonts w:ascii="Verdana" w:hAnsi="Verdana"/>
          <w:sz w:val="22"/>
          <w:szCs w:val="22"/>
          <w:lang w:val="en-GB"/>
        </w:rPr>
        <w:t>to ensure</w:t>
      </w:r>
      <w:r w:rsidR="005106D0" w:rsidRPr="0069300E">
        <w:rPr>
          <w:rFonts w:ascii="Verdana" w:hAnsi="Verdana"/>
          <w:sz w:val="22"/>
          <w:szCs w:val="22"/>
          <w:lang w:val="en-GB"/>
        </w:rPr>
        <w:t xml:space="preserve"> that</w:t>
      </w:r>
      <w:r w:rsidR="000E6240" w:rsidRPr="0069300E">
        <w:rPr>
          <w:rFonts w:ascii="Verdana" w:hAnsi="Verdana"/>
          <w:sz w:val="22"/>
          <w:szCs w:val="22"/>
          <w:lang w:val="en-GB"/>
        </w:rPr>
        <w:t xml:space="preserve"> HE staff has</w:t>
      </w:r>
      <w:r w:rsidR="00403CCD" w:rsidRPr="0069300E">
        <w:rPr>
          <w:rFonts w:ascii="Verdana" w:hAnsi="Verdana"/>
          <w:sz w:val="22"/>
          <w:szCs w:val="22"/>
          <w:lang w:val="en-GB"/>
        </w:rPr>
        <w:t xml:space="preserve"> the capabilities to implement the LOs</w:t>
      </w:r>
      <w:r w:rsidR="001621A0" w:rsidRPr="0069300E">
        <w:rPr>
          <w:rFonts w:ascii="Verdana" w:hAnsi="Verdana"/>
          <w:sz w:val="22"/>
          <w:szCs w:val="22"/>
          <w:lang w:val="en-GB"/>
        </w:rPr>
        <w:t>.</w:t>
      </w:r>
    </w:p>
    <w:p w14:paraId="721C0379" w14:textId="70CB5851" w:rsidR="0069300E" w:rsidRDefault="000E6240" w:rsidP="0069300E">
      <w:pPr>
        <w:pStyle w:val="ListParagraph"/>
        <w:numPr>
          <w:ilvl w:val="0"/>
          <w:numId w:val="31"/>
        </w:numPr>
        <w:spacing w:after="120" w:line="23" w:lineRule="atLeast"/>
        <w:jc w:val="both"/>
        <w:rPr>
          <w:rFonts w:ascii="Verdana" w:hAnsi="Verdana"/>
          <w:sz w:val="22"/>
          <w:szCs w:val="22"/>
          <w:lang w:val="en-GB"/>
        </w:rPr>
      </w:pPr>
      <w:r w:rsidRPr="0069300E">
        <w:rPr>
          <w:rFonts w:ascii="Verdana" w:hAnsi="Verdana"/>
          <w:sz w:val="22"/>
          <w:szCs w:val="22"/>
          <w:lang w:val="en-GB"/>
        </w:rPr>
        <w:t>LO</w:t>
      </w:r>
      <w:r w:rsidR="001621A0" w:rsidRPr="0069300E">
        <w:rPr>
          <w:rFonts w:ascii="Verdana" w:hAnsi="Verdana"/>
          <w:sz w:val="22"/>
          <w:szCs w:val="22"/>
          <w:lang w:val="en-GB"/>
        </w:rPr>
        <w:t xml:space="preserve">s </w:t>
      </w:r>
      <w:r w:rsidR="005106D0" w:rsidRPr="0069300E">
        <w:rPr>
          <w:rFonts w:ascii="Verdana" w:hAnsi="Verdana"/>
          <w:sz w:val="22"/>
          <w:szCs w:val="22"/>
          <w:lang w:val="en-GB"/>
        </w:rPr>
        <w:t xml:space="preserve">are </w:t>
      </w:r>
      <w:r w:rsidR="001621A0" w:rsidRPr="0069300E">
        <w:rPr>
          <w:rFonts w:ascii="Verdana" w:hAnsi="Verdana"/>
          <w:sz w:val="22"/>
          <w:szCs w:val="22"/>
          <w:lang w:val="en-GB"/>
        </w:rPr>
        <w:t xml:space="preserve">fundamental for success of </w:t>
      </w:r>
      <w:r w:rsidRPr="0069300E">
        <w:rPr>
          <w:rFonts w:ascii="Verdana" w:hAnsi="Verdana"/>
          <w:sz w:val="22"/>
          <w:szCs w:val="22"/>
          <w:lang w:val="en-GB"/>
        </w:rPr>
        <w:t>the EHEA and</w:t>
      </w:r>
      <w:r w:rsidR="00EA69E7" w:rsidRPr="0069300E">
        <w:rPr>
          <w:rFonts w:ascii="Verdana" w:hAnsi="Verdana"/>
          <w:sz w:val="22"/>
          <w:szCs w:val="22"/>
          <w:lang w:val="en-GB"/>
        </w:rPr>
        <w:t xml:space="preserve"> as well</w:t>
      </w:r>
      <w:r w:rsidR="00784DB6">
        <w:rPr>
          <w:rFonts w:ascii="Verdana" w:hAnsi="Verdana"/>
          <w:sz w:val="22"/>
          <w:szCs w:val="22"/>
          <w:lang w:val="en-GB"/>
        </w:rPr>
        <w:t xml:space="preserve"> as </w:t>
      </w:r>
      <w:r w:rsidR="00784DB6" w:rsidRPr="0069300E">
        <w:rPr>
          <w:rFonts w:ascii="Verdana" w:hAnsi="Verdana"/>
          <w:sz w:val="22"/>
          <w:szCs w:val="22"/>
          <w:lang w:val="en-GB"/>
        </w:rPr>
        <w:t>the SRs</w:t>
      </w:r>
      <w:r w:rsidR="00EA69E7" w:rsidRPr="0069300E">
        <w:rPr>
          <w:rFonts w:ascii="Verdana" w:hAnsi="Verdana"/>
          <w:sz w:val="22"/>
          <w:szCs w:val="22"/>
          <w:lang w:val="en-GB"/>
        </w:rPr>
        <w:t>.</w:t>
      </w:r>
    </w:p>
    <w:p w14:paraId="57F5BCF9" w14:textId="51C348B1" w:rsidR="0069300E" w:rsidRDefault="005106D0" w:rsidP="0069300E">
      <w:pPr>
        <w:pStyle w:val="ListParagraph"/>
        <w:numPr>
          <w:ilvl w:val="0"/>
          <w:numId w:val="31"/>
        </w:numPr>
        <w:spacing w:after="120" w:line="23" w:lineRule="atLeast"/>
        <w:jc w:val="both"/>
        <w:rPr>
          <w:rFonts w:ascii="Verdana" w:hAnsi="Verdana"/>
          <w:sz w:val="22"/>
          <w:szCs w:val="22"/>
          <w:lang w:val="en-GB"/>
        </w:rPr>
      </w:pPr>
      <w:r w:rsidRPr="0069300E">
        <w:rPr>
          <w:rFonts w:ascii="Verdana" w:hAnsi="Verdana"/>
          <w:sz w:val="22"/>
          <w:szCs w:val="22"/>
          <w:lang w:val="en-GB"/>
        </w:rPr>
        <w:t>There</w:t>
      </w:r>
      <w:r w:rsidR="000E6240" w:rsidRPr="0069300E">
        <w:rPr>
          <w:rFonts w:ascii="Verdana" w:hAnsi="Verdana"/>
          <w:sz w:val="22"/>
          <w:szCs w:val="22"/>
          <w:lang w:val="en-GB"/>
        </w:rPr>
        <w:t xml:space="preserve"> is a danger that structures will look alike o</w:t>
      </w:r>
      <w:r w:rsidR="00EA69E7" w:rsidRPr="0069300E">
        <w:rPr>
          <w:rFonts w:ascii="Verdana" w:hAnsi="Verdana"/>
          <w:sz w:val="22"/>
          <w:szCs w:val="22"/>
          <w:lang w:val="en-GB"/>
        </w:rPr>
        <w:t xml:space="preserve">n the papers but </w:t>
      </w:r>
      <w:r w:rsidR="000E6240" w:rsidRPr="0069300E">
        <w:rPr>
          <w:rFonts w:ascii="Verdana" w:hAnsi="Verdana"/>
          <w:sz w:val="22"/>
          <w:szCs w:val="22"/>
          <w:lang w:val="en-GB"/>
        </w:rPr>
        <w:t xml:space="preserve">the implementation in different countries could </w:t>
      </w:r>
      <w:r w:rsidR="00EA69E7" w:rsidRPr="0069300E">
        <w:rPr>
          <w:rFonts w:ascii="Verdana" w:hAnsi="Verdana"/>
          <w:sz w:val="22"/>
          <w:szCs w:val="22"/>
          <w:lang w:val="en-GB"/>
        </w:rPr>
        <w:t>vary</w:t>
      </w:r>
      <w:r w:rsidR="000E6240" w:rsidRPr="0069300E">
        <w:rPr>
          <w:rFonts w:ascii="Verdana" w:hAnsi="Verdana"/>
          <w:sz w:val="22"/>
          <w:szCs w:val="22"/>
          <w:lang w:val="en-GB"/>
        </w:rPr>
        <w:t xml:space="preserve"> </w:t>
      </w:r>
      <w:r w:rsidRPr="0069300E">
        <w:rPr>
          <w:rFonts w:ascii="Verdana" w:hAnsi="Verdana"/>
          <w:sz w:val="22"/>
          <w:szCs w:val="22"/>
          <w:lang w:val="en-GB"/>
        </w:rPr>
        <w:t xml:space="preserve">the extent to which </w:t>
      </w:r>
      <w:r w:rsidR="00237221" w:rsidRPr="0069300E">
        <w:rPr>
          <w:rFonts w:ascii="Verdana" w:hAnsi="Verdana"/>
          <w:sz w:val="22"/>
          <w:szCs w:val="22"/>
          <w:lang w:val="en-GB"/>
        </w:rPr>
        <w:t xml:space="preserve">EHEA </w:t>
      </w:r>
      <w:r w:rsidR="001621A0" w:rsidRPr="0069300E">
        <w:rPr>
          <w:rFonts w:ascii="Verdana" w:hAnsi="Verdana"/>
          <w:sz w:val="22"/>
          <w:szCs w:val="22"/>
          <w:lang w:val="en-GB"/>
        </w:rPr>
        <w:t>countries</w:t>
      </w:r>
      <w:r w:rsidR="00B42080" w:rsidRPr="0069300E">
        <w:rPr>
          <w:rFonts w:ascii="Verdana" w:hAnsi="Verdana"/>
          <w:sz w:val="22"/>
          <w:szCs w:val="22"/>
          <w:lang w:val="en-GB"/>
        </w:rPr>
        <w:t xml:space="preserve"> </w:t>
      </w:r>
      <w:r w:rsidR="000E6240" w:rsidRPr="0069300E">
        <w:rPr>
          <w:rFonts w:ascii="Verdana" w:hAnsi="Verdana"/>
          <w:sz w:val="22"/>
          <w:szCs w:val="22"/>
          <w:lang w:val="en-GB"/>
        </w:rPr>
        <w:t>would not have common structures</w:t>
      </w:r>
      <w:r w:rsidR="00EA69E7" w:rsidRPr="0069300E">
        <w:rPr>
          <w:rFonts w:ascii="Verdana" w:hAnsi="Verdana"/>
          <w:sz w:val="22"/>
          <w:szCs w:val="22"/>
          <w:lang w:val="en-GB"/>
        </w:rPr>
        <w:t xml:space="preserve"> in reality.</w:t>
      </w:r>
      <w:r w:rsidR="000E6240" w:rsidRPr="0069300E">
        <w:rPr>
          <w:rFonts w:ascii="Verdana" w:hAnsi="Verdana"/>
          <w:sz w:val="22"/>
          <w:szCs w:val="22"/>
          <w:lang w:val="en-GB"/>
        </w:rPr>
        <w:t xml:space="preserve"> The fact that</w:t>
      </w:r>
      <w:r w:rsidR="00EA69E7" w:rsidRPr="0069300E">
        <w:rPr>
          <w:rFonts w:ascii="Verdana" w:hAnsi="Verdana"/>
          <w:sz w:val="22"/>
          <w:szCs w:val="22"/>
          <w:lang w:val="en-GB"/>
        </w:rPr>
        <w:t xml:space="preserve"> EHEA </w:t>
      </w:r>
      <w:r w:rsidR="000E6240" w:rsidRPr="0069300E">
        <w:rPr>
          <w:rFonts w:ascii="Verdana" w:hAnsi="Verdana"/>
          <w:sz w:val="22"/>
          <w:szCs w:val="22"/>
          <w:lang w:val="en-GB"/>
        </w:rPr>
        <w:t>relies on</w:t>
      </w:r>
      <w:r w:rsidR="00EA69E7" w:rsidRPr="0069300E">
        <w:rPr>
          <w:rFonts w:ascii="Verdana" w:hAnsi="Verdana"/>
          <w:sz w:val="22"/>
          <w:szCs w:val="22"/>
          <w:lang w:val="en-GB"/>
        </w:rPr>
        <w:t xml:space="preserve"> national authorities and HEIs to i</w:t>
      </w:r>
      <w:r w:rsidR="000E6240" w:rsidRPr="0069300E">
        <w:rPr>
          <w:rFonts w:ascii="Verdana" w:hAnsi="Verdana"/>
          <w:sz w:val="22"/>
          <w:szCs w:val="22"/>
          <w:lang w:val="en-GB"/>
        </w:rPr>
        <w:t xml:space="preserve">mplement </w:t>
      </w:r>
      <w:r w:rsidR="007D3564" w:rsidRPr="0069300E">
        <w:rPr>
          <w:rFonts w:ascii="Verdana" w:hAnsi="Verdana"/>
          <w:sz w:val="22"/>
          <w:szCs w:val="22"/>
          <w:lang w:val="en-GB"/>
        </w:rPr>
        <w:t xml:space="preserve">the structures in one hand </w:t>
      </w:r>
      <w:r w:rsidR="00EA69E7" w:rsidRPr="0069300E">
        <w:rPr>
          <w:rFonts w:ascii="Verdana" w:hAnsi="Verdana"/>
          <w:sz w:val="22"/>
          <w:szCs w:val="22"/>
          <w:lang w:val="en-GB"/>
        </w:rPr>
        <w:t>increases their ownership but</w:t>
      </w:r>
      <w:r w:rsidR="007D3564" w:rsidRPr="0069300E">
        <w:rPr>
          <w:rFonts w:ascii="Verdana" w:hAnsi="Verdana"/>
          <w:sz w:val="22"/>
          <w:szCs w:val="22"/>
          <w:lang w:val="en-GB"/>
        </w:rPr>
        <w:t xml:space="preserve"> on the other hand</w:t>
      </w:r>
      <w:r w:rsidR="00EA69E7" w:rsidRPr="0069300E">
        <w:rPr>
          <w:rFonts w:ascii="Verdana" w:hAnsi="Verdana"/>
          <w:sz w:val="22"/>
          <w:szCs w:val="22"/>
          <w:lang w:val="en-GB"/>
        </w:rPr>
        <w:t xml:space="preserve"> make</w:t>
      </w:r>
      <w:r w:rsidR="005D0722">
        <w:rPr>
          <w:rFonts w:ascii="Verdana" w:hAnsi="Verdana"/>
          <w:sz w:val="22"/>
          <w:szCs w:val="22"/>
          <w:lang w:val="en-GB"/>
        </w:rPr>
        <w:t>s</w:t>
      </w:r>
      <w:r w:rsidR="00EA69E7" w:rsidRPr="0069300E">
        <w:rPr>
          <w:rFonts w:ascii="Verdana" w:hAnsi="Verdana"/>
          <w:sz w:val="22"/>
          <w:szCs w:val="22"/>
          <w:lang w:val="en-GB"/>
        </w:rPr>
        <w:t xml:space="preserve"> it dif</w:t>
      </w:r>
      <w:r w:rsidR="000E6240" w:rsidRPr="0069300E">
        <w:rPr>
          <w:rFonts w:ascii="Verdana" w:hAnsi="Verdana"/>
          <w:sz w:val="22"/>
          <w:szCs w:val="22"/>
          <w:lang w:val="en-GB"/>
        </w:rPr>
        <w:t>ficult</w:t>
      </w:r>
      <w:r w:rsidR="00EA69E7" w:rsidRPr="0069300E">
        <w:rPr>
          <w:rFonts w:ascii="Verdana" w:hAnsi="Verdana"/>
          <w:sz w:val="22"/>
          <w:szCs w:val="22"/>
          <w:lang w:val="en-GB"/>
        </w:rPr>
        <w:t xml:space="preserve"> to ensure coherent implementation. </w:t>
      </w:r>
    </w:p>
    <w:p w14:paraId="32575EAA" w14:textId="77777777" w:rsidR="0069300E" w:rsidRDefault="005106D0" w:rsidP="0069300E">
      <w:pPr>
        <w:pStyle w:val="ListParagraph"/>
        <w:numPr>
          <w:ilvl w:val="0"/>
          <w:numId w:val="31"/>
        </w:numPr>
        <w:spacing w:after="120" w:line="23" w:lineRule="atLeast"/>
        <w:jc w:val="both"/>
        <w:rPr>
          <w:rFonts w:ascii="Verdana" w:hAnsi="Verdana"/>
          <w:sz w:val="22"/>
          <w:szCs w:val="22"/>
          <w:lang w:val="en-GB"/>
        </w:rPr>
      </w:pPr>
      <w:r w:rsidRPr="0069300E">
        <w:rPr>
          <w:rFonts w:ascii="Verdana" w:hAnsi="Verdana"/>
          <w:sz w:val="22"/>
          <w:szCs w:val="22"/>
          <w:lang w:val="en-GB"/>
        </w:rPr>
        <w:t xml:space="preserve">Training of </w:t>
      </w:r>
      <w:r w:rsidR="00EA69E7" w:rsidRPr="0069300E">
        <w:rPr>
          <w:rFonts w:ascii="Verdana" w:hAnsi="Verdana"/>
          <w:sz w:val="22"/>
          <w:szCs w:val="22"/>
          <w:lang w:val="en-GB"/>
        </w:rPr>
        <w:t>trainers</w:t>
      </w:r>
      <w:r w:rsidR="001621A0" w:rsidRPr="0069300E">
        <w:rPr>
          <w:rFonts w:ascii="Verdana" w:hAnsi="Verdana"/>
          <w:sz w:val="22"/>
          <w:szCs w:val="22"/>
          <w:lang w:val="en-GB"/>
        </w:rPr>
        <w:t xml:space="preserve"> </w:t>
      </w:r>
      <w:r w:rsidRPr="0069300E">
        <w:rPr>
          <w:rFonts w:ascii="Verdana" w:hAnsi="Verdana"/>
          <w:sz w:val="22"/>
          <w:szCs w:val="22"/>
          <w:lang w:val="en-GB"/>
        </w:rPr>
        <w:t xml:space="preserve">should be better reflected </w:t>
      </w:r>
      <w:r w:rsidR="001621A0" w:rsidRPr="0069300E">
        <w:rPr>
          <w:rFonts w:ascii="Verdana" w:hAnsi="Verdana"/>
          <w:sz w:val="22"/>
          <w:szCs w:val="22"/>
          <w:lang w:val="en-GB"/>
        </w:rPr>
        <w:t>in the text</w:t>
      </w:r>
      <w:r w:rsidR="00EA69E7" w:rsidRPr="0069300E">
        <w:rPr>
          <w:rFonts w:ascii="Verdana" w:hAnsi="Verdana"/>
          <w:sz w:val="22"/>
          <w:szCs w:val="22"/>
          <w:lang w:val="en-GB"/>
        </w:rPr>
        <w:t xml:space="preserve">. </w:t>
      </w:r>
    </w:p>
    <w:p w14:paraId="51D7AF30" w14:textId="4BC8976D" w:rsidR="0069300E" w:rsidRDefault="00351765" w:rsidP="0069300E">
      <w:pPr>
        <w:pStyle w:val="ListParagraph"/>
        <w:numPr>
          <w:ilvl w:val="0"/>
          <w:numId w:val="31"/>
        </w:numPr>
        <w:spacing w:after="120" w:line="23" w:lineRule="atLeast"/>
        <w:jc w:val="both"/>
        <w:rPr>
          <w:rFonts w:ascii="Verdana" w:hAnsi="Verdana"/>
          <w:sz w:val="22"/>
          <w:szCs w:val="22"/>
          <w:lang w:val="en-GB"/>
        </w:rPr>
      </w:pPr>
      <w:r w:rsidRPr="0069300E">
        <w:rPr>
          <w:rFonts w:ascii="Verdana" w:hAnsi="Verdana"/>
          <w:sz w:val="22"/>
          <w:szCs w:val="22"/>
          <w:lang w:val="en-GB"/>
        </w:rPr>
        <w:t xml:space="preserve">Developing </w:t>
      </w:r>
      <w:r w:rsidR="005106D0" w:rsidRPr="0069300E">
        <w:rPr>
          <w:rFonts w:ascii="Verdana" w:hAnsi="Verdana"/>
          <w:sz w:val="22"/>
          <w:szCs w:val="22"/>
          <w:lang w:val="en-GB"/>
        </w:rPr>
        <w:t>mutual help system is</w:t>
      </w:r>
      <w:r w:rsidRPr="0069300E">
        <w:rPr>
          <w:rFonts w:ascii="Verdana" w:hAnsi="Verdana"/>
          <w:sz w:val="22"/>
          <w:szCs w:val="22"/>
          <w:lang w:val="en-GB"/>
        </w:rPr>
        <w:t xml:space="preserve"> important EHEA princi</w:t>
      </w:r>
      <w:r w:rsidR="005106D0" w:rsidRPr="0069300E">
        <w:rPr>
          <w:rFonts w:ascii="Verdana" w:hAnsi="Verdana"/>
          <w:sz w:val="22"/>
          <w:szCs w:val="22"/>
          <w:lang w:val="en-GB"/>
        </w:rPr>
        <w:t>ple</w:t>
      </w:r>
      <w:r w:rsidRPr="0069300E">
        <w:rPr>
          <w:rFonts w:ascii="Verdana" w:hAnsi="Verdana"/>
          <w:sz w:val="22"/>
          <w:szCs w:val="22"/>
          <w:lang w:val="en-GB"/>
        </w:rPr>
        <w:t xml:space="preserve">. The </w:t>
      </w:r>
      <w:r w:rsidR="00EA69E7" w:rsidRPr="0069300E">
        <w:rPr>
          <w:rFonts w:ascii="Verdana" w:hAnsi="Verdana"/>
          <w:sz w:val="22"/>
          <w:szCs w:val="22"/>
          <w:lang w:val="en-GB"/>
        </w:rPr>
        <w:t>strength</w:t>
      </w:r>
      <w:r w:rsidRPr="0069300E">
        <w:rPr>
          <w:rFonts w:ascii="Verdana" w:hAnsi="Verdana"/>
          <w:sz w:val="22"/>
          <w:szCs w:val="22"/>
          <w:lang w:val="en-GB"/>
        </w:rPr>
        <w:t>/weakness of the EHEA</w:t>
      </w:r>
      <w:r w:rsidR="00EA69E7" w:rsidRPr="0069300E">
        <w:rPr>
          <w:rFonts w:ascii="Verdana" w:hAnsi="Verdana"/>
          <w:sz w:val="22"/>
          <w:szCs w:val="22"/>
          <w:lang w:val="en-GB"/>
        </w:rPr>
        <w:t xml:space="preserve"> is also to be developed through</w:t>
      </w:r>
      <w:r w:rsidR="005106D0" w:rsidRPr="0069300E">
        <w:rPr>
          <w:rFonts w:ascii="Verdana" w:hAnsi="Verdana"/>
          <w:sz w:val="22"/>
          <w:szCs w:val="22"/>
          <w:lang w:val="en-GB"/>
        </w:rPr>
        <w:t>out the</w:t>
      </w:r>
      <w:r w:rsidRPr="0069300E">
        <w:rPr>
          <w:rFonts w:ascii="Verdana" w:hAnsi="Verdana"/>
          <w:sz w:val="22"/>
          <w:szCs w:val="22"/>
          <w:lang w:val="en-GB"/>
        </w:rPr>
        <w:t xml:space="preserve"> implementation. In case of</w:t>
      </w:r>
      <w:r w:rsidR="005D0722">
        <w:rPr>
          <w:rFonts w:ascii="Verdana" w:hAnsi="Verdana"/>
          <w:sz w:val="22"/>
          <w:szCs w:val="22"/>
          <w:lang w:val="en-GB"/>
        </w:rPr>
        <w:t xml:space="preserve"> there is a</w:t>
      </w:r>
      <w:r w:rsidRPr="0069300E">
        <w:rPr>
          <w:rFonts w:ascii="Verdana" w:hAnsi="Verdana"/>
          <w:sz w:val="22"/>
          <w:szCs w:val="22"/>
          <w:lang w:val="en-GB"/>
        </w:rPr>
        <w:t xml:space="preserve"> weakness in implementation there is no intention to force the country, peers can offer systems/other experiences to overcome the difficulties.</w:t>
      </w:r>
    </w:p>
    <w:p w14:paraId="5D02A979" w14:textId="77777777" w:rsidR="0069300E" w:rsidRDefault="00031679" w:rsidP="0069300E">
      <w:pPr>
        <w:pStyle w:val="ListParagraph"/>
        <w:numPr>
          <w:ilvl w:val="0"/>
          <w:numId w:val="31"/>
        </w:numPr>
        <w:spacing w:after="120" w:line="23" w:lineRule="atLeast"/>
        <w:jc w:val="both"/>
        <w:rPr>
          <w:rFonts w:ascii="Verdana" w:hAnsi="Verdana"/>
          <w:sz w:val="22"/>
          <w:szCs w:val="22"/>
          <w:lang w:val="en-GB"/>
        </w:rPr>
      </w:pPr>
      <w:r w:rsidRPr="0069300E">
        <w:rPr>
          <w:rFonts w:ascii="Verdana" w:hAnsi="Verdana"/>
          <w:sz w:val="22"/>
          <w:szCs w:val="22"/>
          <w:lang w:val="en-GB"/>
        </w:rPr>
        <w:t xml:space="preserve">It was suggested </w:t>
      </w:r>
      <w:r w:rsidR="009F5AEE" w:rsidRPr="0069300E">
        <w:rPr>
          <w:rFonts w:ascii="Verdana" w:hAnsi="Verdana"/>
          <w:sz w:val="22"/>
          <w:szCs w:val="22"/>
          <w:lang w:val="en-GB"/>
        </w:rPr>
        <w:t xml:space="preserve">recapitulate the </w:t>
      </w:r>
      <w:proofErr w:type="spellStart"/>
      <w:r w:rsidR="009F5AEE" w:rsidRPr="0069300E">
        <w:rPr>
          <w:rFonts w:ascii="Verdana" w:hAnsi="Verdana"/>
          <w:sz w:val="22"/>
          <w:szCs w:val="22"/>
          <w:lang w:val="en-GB"/>
        </w:rPr>
        <w:t>specifities</w:t>
      </w:r>
      <w:proofErr w:type="spellEnd"/>
      <w:r w:rsidR="009F5AEE" w:rsidRPr="0069300E">
        <w:rPr>
          <w:rFonts w:ascii="Verdana" w:hAnsi="Verdana"/>
          <w:sz w:val="22"/>
          <w:szCs w:val="22"/>
          <w:lang w:val="en-GB"/>
        </w:rPr>
        <w:t xml:space="preserve"> of the 3</w:t>
      </w:r>
      <w:r w:rsidR="009F5AEE" w:rsidRPr="0069300E">
        <w:rPr>
          <w:rFonts w:ascii="Verdana" w:hAnsi="Verdana"/>
          <w:sz w:val="22"/>
          <w:szCs w:val="22"/>
          <w:vertAlign w:val="superscript"/>
          <w:lang w:val="en-GB"/>
        </w:rPr>
        <w:t>rd</w:t>
      </w:r>
      <w:r w:rsidR="009F5AEE" w:rsidRPr="0069300E">
        <w:rPr>
          <w:rFonts w:ascii="Verdana" w:hAnsi="Verdana"/>
          <w:sz w:val="22"/>
          <w:szCs w:val="22"/>
          <w:lang w:val="en-GB"/>
        </w:rPr>
        <w:t xml:space="preserve"> cycle </w:t>
      </w:r>
      <w:r w:rsidR="00194216" w:rsidRPr="0069300E">
        <w:rPr>
          <w:rFonts w:ascii="Verdana" w:hAnsi="Verdana"/>
          <w:sz w:val="22"/>
          <w:szCs w:val="22"/>
          <w:lang w:val="en-GB"/>
        </w:rPr>
        <w:t>in the context of this chapter.</w:t>
      </w:r>
      <w:r w:rsidR="009F5AEE" w:rsidRPr="0069300E">
        <w:rPr>
          <w:rFonts w:ascii="Verdana" w:hAnsi="Verdana"/>
          <w:sz w:val="22"/>
          <w:szCs w:val="22"/>
          <w:lang w:val="en-GB"/>
        </w:rPr>
        <w:t xml:space="preserve"> </w:t>
      </w:r>
    </w:p>
    <w:p w14:paraId="114A0676" w14:textId="6D8A0B5B" w:rsidR="0069300E" w:rsidRDefault="00EF6C7C" w:rsidP="0069300E">
      <w:pPr>
        <w:pStyle w:val="ListParagraph"/>
        <w:numPr>
          <w:ilvl w:val="0"/>
          <w:numId w:val="31"/>
        </w:numPr>
        <w:spacing w:after="120" w:line="23" w:lineRule="atLeast"/>
        <w:jc w:val="both"/>
        <w:rPr>
          <w:rFonts w:ascii="Verdana" w:hAnsi="Verdana"/>
          <w:sz w:val="22"/>
          <w:szCs w:val="22"/>
          <w:lang w:val="en-GB"/>
        </w:rPr>
      </w:pPr>
      <w:r>
        <w:rPr>
          <w:rFonts w:ascii="Verdana" w:hAnsi="Verdana"/>
          <w:sz w:val="22"/>
          <w:szCs w:val="22"/>
          <w:lang w:val="en-GB"/>
        </w:rPr>
        <w:t>Use</w:t>
      </w:r>
      <w:r w:rsidR="00125A17" w:rsidRPr="0069300E">
        <w:rPr>
          <w:rFonts w:ascii="Verdana" w:hAnsi="Verdana"/>
          <w:sz w:val="22"/>
          <w:szCs w:val="22"/>
          <w:lang w:val="en-GB"/>
        </w:rPr>
        <w:t xml:space="preserve"> of LO</w:t>
      </w:r>
      <w:r w:rsidR="003F439D" w:rsidRPr="0069300E">
        <w:rPr>
          <w:rFonts w:ascii="Verdana" w:hAnsi="Verdana"/>
          <w:sz w:val="22"/>
          <w:szCs w:val="22"/>
          <w:lang w:val="en-GB"/>
        </w:rPr>
        <w:t>s in wider community</w:t>
      </w:r>
      <w:r w:rsidR="00125A17" w:rsidRPr="0069300E">
        <w:rPr>
          <w:rFonts w:ascii="Verdana" w:hAnsi="Verdana"/>
          <w:sz w:val="22"/>
          <w:szCs w:val="22"/>
          <w:lang w:val="en-GB"/>
        </w:rPr>
        <w:t xml:space="preserve"> practices associated with professional development and regulation</w:t>
      </w:r>
      <w:r>
        <w:rPr>
          <w:rFonts w:ascii="Verdana" w:hAnsi="Verdana"/>
          <w:sz w:val="22"/>
          <w:szCs w:val="22"/>
          <w:lang w:val="en-GB"/>
        </w:rPr>
        <w:t xml:space="preserve"> needs to be more closely considered.</w:t>
      </w:r>
    </w:p>
    <w:p w14:paraId="6716FE79" w14:textId="0B36783C" w:rsidR="0069300E" w:rsidRDefault="00AA7821" w:rsidP="0069300E">
      <w:pPr>
        <w:pStyle w:val="ListParagraph"/>
        <w:numPr>
          <w:ilvl w:val="0"/>
          <w:numId w:val="31"/>
        </w:numPr>
        <w:spacing w:after="120" w:line="23" w:lineRule="atLeast"/>
        <w:jc w:val="both"/>
        <w:rPr>
          <w:rFonts w:ascii="Verdana" w:hAnsi="Verdana"/>
          <w:sz w:val="22"/>
          <w:szCs w:val="22"/>
          <w:lang w:val="en-GB"/>
        </w:rPr>
      </w:pPr>
      <w:r w:rsidRPr="0069300E">
        <w:rPr>
          <w:rFonts w:ascii="Verdana" w:hAnsi="Verdana"/>
          <w:sz w:val="22"/>
          <w:szCs w:val="22"/>
          <w:lang w:val="en-GB"/>
        </w:rPr>
        <w:t>In general it was noted that</w:t>
      </w:r>
      <w:r w:rsidR="00B80850" w:rsidRPr="0069300E">
        <w:rPr>
          <w:rFonts w:ascii="Verdana" w:hAnsi="Verdana"/>
          <w:sz w:val="22"/>
          <w:szCs w:val="22"/>
          <w:lang w:val="en-GB"/>
        </w:rPr>
        <w:t xml:space="preserve"> recommendations are rather strict and it will be preferable to make them less prescriptive; e</w:t>
      </w:r>
      <w:r w:rsidR="00031FC2" w:rsidRPr="0069300E">
        <w:rPr>
          <w:rFonts w:ascii="Verdana" w:hAnsi="Verdana"/>
          <w:sz w:val="22"/>
          <w:szCs w:val="22"/>
          <w:lang w:val="en-GB"/>
        </w:rPr>
        <w:t xml:space="preserve">.g. </w:t>
      </w:r>
      <w:r w:rsidR="001A13D9" w:rsidRPr="0069300E">
        <w:rPr>
          <w:rFonts w:ascii="Verdana" w:hAnsi="Verdana"/>
          <w:sz w:val="22"/>
          <w:szCs w:val="22"/>
          <w:lang w:val="en-GB"/>
        </w:rPr>
        <w:t>initiative</w:t>
      </w:r>
      <w:r w:rsidR="003F439D" w:rsidRPr="0069300E">
        <w:rPr>
          <w:rFonts w:ascii="Verdana" w:hAnsi="Verdana"/>
          <w:sz w:val="22"/>
          <w:szCs w:val="22"/>
          <w:lang w:val="en-GB"/>
        </w:rPr>
        <w:t xml:space="preserve"> for </w:t>
      </w:r>
      <w:r w:rsidR="00B80850" w:rsidRPr="0069300E">
        <w:rPr>
          <w:rFonts w:ascii="Verdana" w:hAnsi="Verdana"/>
          <w:sz w:val="22"/>
          <w:szCs w:val="22"/>
          <w:lang w:val="en-GB"/>
        </w:rPr>
        <w:t xml:space="preserve">support in form of peer learning activities </w:t>
      </w:r>
      <w:r w:rsidR="003F439D" w:rsidRPr="0069300E">
        <w:rPr>
          <w:rFonts w:ascii="Verdana" w:hAnsi="Verdana"/>
          <w:sz w:val="22"/>
          <w:szCs w:val="22"/>
          <w:lang w:val="en-GB"/>
        </w:rPr>
        <w:t xml:space="preserve">should come from country </w:t>
      </w:r>
      <w:r w:rsidR="001A13D9" w:rsidRPr="0069300E">
        <w:rPr>
          <w:rFonts w:ascii="Verdana" w:hAnsi="Verdana"/>
          <w:sz w:val="22"/>
          <w:szCs w:val="22"/>
          <w:lang w:val="en-GB"/>
        </w:rPr>
        <w:t>in question</w:t>
      </w:r>
      <w:r w:rsidR="00B80850" w:rsidRPr="0069300E">
        <w:rPr>
          <w:rFonts w:ascii="Verdana" w:hAnsi="Verdana"/>
          <w:sz w:val="22"/>
          <w:szCs w:val="22"/>
          <w:lang w:val="en-GB"/>
        </w:rPr>
        <w:t xml:space="preserve"> (Rec 3.)</w:t>
      </w:r>
      <w:r w:rsidR="003F439D" w:rsidRPr="0069300E">
        <w:rPr>
          <w:rFonts w:ascii="Verdana" w:hAnsi="Verdana"/>
          <w:sz w:val="22"/>
          <w:szCs w:val="22"/>
          <w:lang w:val="en-GB"/>
        </w:rPr>
        <w:t xml:space="preserve">. </w:t>
      </w:r>
    </w:p>
    <w:p w14:paraId="49353D1C" w14:textId="0AEF89C8" w:rsidR="0069300E" w:rsidRDefault="00E20A26" w:rsidP="0069300E">
      <w:pPr>
        <w:pStyle w:val="ListParagraph"/>
        <w:numPr>
          <w:ilvl w:val="0"/>
          <w:numId w:val="31"/>
        </w:numPr>
        <w:spacing w:after="120" w:line="23" w:lineRule="atLeast"/>
        <w:jc w:val="both"/>
        <w:rPr>
          <w:rFonts w:ascii="Verdana" w:hAnsi="Verdana"/>
          <w:sz w:val="22"/>
          <w:szCs w:val="22"/>
          <w:lang w:val="en-GB"/>
        </w:rPr>
      </w:pPr>
      <w:r w:rsidRPr="0069300E">
        <w:rPr>
          <w:rFonts w:ascii="Verdana" w:hAnsi="Verdana"/>
          <w:b/>
          <w:i/>
          <w:sz w:val="22"/>
          <w:szCs w:val="22"/>
          <w:lang w:val="en-GB"/>
        </w:rPr>
        <w:t>3.3</w:t>
      </w:r>
      <w:r w:rsidR="001E1576" w:rsidRPr="0069300E">
        <w:rPr>
          <w:rFonts w:ascii="Verdana" w:hAnsi="Verdana"/>
          <w:b/>
          <w:i/>
          <w:sz w:val="22"/>
          <w:szCs w:val="22"/>
          <w:lang w:val="en-GB"/>
        </w:rPr>
        <w:t>:</w:t>
      </w:r>
      <w:r w:rsidR="001E1576" w:rsidRPr="0069300E">
        <w:rPr>
          <w:rFonts w:ascii="Verdana" w:hAnsi="Verdana"/>
          <w:b/>
          <w:sz w:val="22"/>
          <w:szCs w:val="22"/>
          <w:lang w:val="en-GB"/>
        </w:rPr>
        <w:t xml:space="preserve"> </w:t>
      </w:r>
      <w:r w:rsidR="006D56D3" w:rsidRPr="0069300E">
        <w:rPr>
          <w:rFonts w:ascii="Verdana" w:hAnsi="Verdana"/>
          <w:sz w:val="22"/>
          <w:szCs w:val="22"/>
          <w:lang w:val="en-GB"/>
        </w:rPr>
        <w:t>T</w:t>
      </w:r>
      <w:r w:rsidR="007154F0" w:rsidRPr="0069300E">
        <w:rPr>
          <w:rFonts w:ascii="Verdana" w:hAnsi="Verdana"/>
          <w:sz w:val="22"/>
          <w:szCs w:val="22"/>
          <w:lang w:val="en-GB"/>
        </w:rPr>
        <w:t>here is a need</w:t>
      </w:r>
      <w:r w:rsidRPr="0069300E">
        <w:rPr>
          <w:rFonts w:ascii="Verdana" w:hAnsi="Verdana"/>
          <w:sz w:val="22"/>
          <w:szCs w:val="22"/>
          <w:lang w:val="en-GB"/>
        </w:rPr>
        <w:t xml:space="preserve"> to look at the employability of</w:t>
      </w:r>
      <w:r w:rsidR="00F74A25" w:rsidRPr="0069300E">
        <w:rPr>
          <w:rFonts w:ascii="Verdana" w:hAnsi="Verdana"/>
          <w:sz w:val="22"/>
          <w:szCs w:val="22"/>
          <w:lang w:val="en-GB"/>
        </w:rPr>
        <w:t xml:space="preserve"> 3</w:t>
      </w:r>
      <w:r w:rsidR="00F74A25" w:rsidRPr="0069300E">
        <w:rPr>
          <w:rFonts w:ascii="Verdana" w:hAnsi="Verdana"/>
          <w:sz w:val="22"/>
          <w:szCs w:val="22"/>
          <w:vertAlign w:val="superscript"/>
          <w:lang w:val="en-GB"/>
        </w:rPr>
        <w:t>rd</w:t>
      </w:r>
      <w:r w:rsidR="00F74A25" w:rsidRPr="0069300E">
        <w:rPr>
          <w:rFonts w:ascii="Verdana" w:hAnsi="Verdana"/>
          <w:sz w:val="22"/>
          <w:szCs w:val="22"/>
          <w:lang w:val="en-GB"/>
        </w:rPr>
        <w:t xml:space="preserve"> cycle</w:t>
      </w:r>
      <w:r w:rsidR="006D56D3" w:rsidRPr="0069300E">
        <w:rPr>
          <w:rFonts w:ascii="Verdana" w:hAnsi="Verdana"/>
          <w:sz w:val="22"/>
          <w:szCs w:val="22"/>
          <w:lang w:val="en-GB"/>
        </w:rPr>
        <w:t xml:space="preserve"> graduates in </w:t>
      </w:r>
      <w:r w:rsidR="00F74A25" w:rsidRPr="0069300E">
        <w:rPr>
          <w:rFonts w:ascii="Verdana" w:hAnsi="Verdana"/>
          <w:sz w:val="22"/>
          <w:szCs w:val="22"/>
          <w:lang w:val="en-GB"/>
        </w:rPr>
        <w:t>non-</w:t>
      </w:r>
      <w:r w:rsidRPr="0069300E">
        <w:rPr>
          <w:rFonts w:ascii="Verdana" w:hAnsi="Verdana"/>
          <w:sz w:val="22"/>
          <w:szCs w:val="22"/>
          <w:lang w:val="en-GB"/>
        </w:rPr>
        <w:t>academic</w:t>
      </w:r>
      <w:r w:rsidR="00F74A25" w:rsidRPr="0069300E">
        <w:rPr>
          <w:rFonts w:ascii="Verdana" w:hAnsi="Verdana"/>
          <w:sz w:val="22"/>
          <w:szCs w:val="22"/>
          <w:lang w:val="en-GB"/>
        </w:rPr>
        <w:t xml:space="preserve"> labour</w:t>
      </w:r>
      <w:r w:rsidRPr="0069300E">
        <w:rPr>
          <w:rFonts w:ascii="Verdana" w:hAnsi="Verdana"/>
          <w:sz w:val="22"/>
          <w:szCs w:val="22"/>
          <w:lang w:val="en-GB"/>
        </w:rPr>
        <w:t xml:space="preserve"> market</w:t>
      </w:r>
      <w:r w:rsidR="00EF6C7C">
        <w:rPr>
          <w:rFonts w:ascii="Verdana" w:hAnsi="Verdana"/>
          <w:sz w:val="22"/>
          <w:szCs w:val="22"/>
          <w:lang w:val="en-GB"/>
        </w:rPr>
        <w:t xml:space="preserve"> in addition to</w:t>
      </w:r>
      <w:r w:rsidR="006D56D3" w:rsidRPr="0069300E">
        <w:rPr>
          <w:rFonts w:ascii="Verdana" w:hAnsi="Verdana"/>
          <w:sz w:val="22"/>
          <w:szCs w:val="22"/>
          <w:lang w:val="en-GB"/>
        </w:rPr>
        <w:t xml:space="preserve"> t</w:t>
      </w:r>
      <w:r w:rsidR="0046733E">
        <w:rPr>
          <w:rFonts w:ascii="Verdana" w:hAnsi="Verdana"/>
          <w:sz w:val="22"/>
          <w:szCs w:val="22"/>
          <w:lang w:val="en-GB"/>
        </w:rPr>
        <w:t xml:space="preserve">he proper communication between </w:t>
      </w:r>
      <w:r w:rsidR="006D56D3" w:rsidRPr="0069300E">
        <w:rPr>
          <w:rFonts w:ascii="Verdana" w:hAnsi="Verdana"/>
          <w:sz w:val="22"/>
          <w:szCs w:val="22"/>
          <w:lang w:val="en-GB"/>
        </w:rPr>
        <w:t>HEIs and labour market</w:t>
      </w:r>
      <w:r w:rsidR="007154F0" w:rsidRPr="0069300E">
        <w:rPr>
          <w:rFonts w:ascii="Verdana" w:hAnsi="Verdana"/>
          <w:sz w:val="22"/>
          <w:szCs w:val="22"/>
          <w:lang w:val="en-GB"/>
        </w:rPr>
        <w:t>: t</w:t>
      </w:r>
      <w:r w:rsidR="00F74A25" w:rsidRPr="0069300E">
        <w:rPr>
          <w:rFonts w:ascii="Verdana" w:hAnsi="Verdana"/>
          <w:sz w:val="22"/>
          <w:szCs w:val="22"/>
          <w:lang w:val="en-GB"/>
        </w:rPr>
        <w:t xml:space="preserve">here is a </w:t>
      </w:r>
      <w:r w:rsidRPr="0069300E">
        <w:rPr>
          <w:rFonts w:ascii="Verdana" w:hAnsi="Verdana"/>
          <w:sz w:val="22"/>
          <w:szCs w:val="22"/>
          <w:lang w:val="en-GB"/>
        </w:rPr>
        <w:t xml:space="preserve">lack of awareness </w:t>
      </w:r>
      <w:r w:rsidR="007154F0" w:rsidRPr="0069300E">
        <w:rPr>
          <w:rFonts w:ascii="Verdana" w:hAnsi="Verdana"/>
          <w:sz w:val="22"/>
          <w:szCs w:val="22"/>
          <w:lang w:val="en-GB"/>
        </w:rPr>
        <w:t xml:space="preserve">in the labour market </w:t>
      </w:r>
      <w:r w:rsidR="0046733E">
        <w:rPr>
          <w:rFonts w:ascii="Verdana" w:hAnsi="Verdana"/>
          <w:sz w:val="22"/>
          <w:szCs w:val="22"/>
          <w:lang w:val="en-GB"/>
        </w:rPr>
        <w:t>around</w:t>
      </w:r>
      <w:r w:rsidR="00F74A25" w:rsidRPr="0069300E">
        <w:rPr>
          <w:rFonts w:ascii="Verdana" w:hAnsi="Verdana"/>
          <w:sz w:val="22"/>
          <w:szCs w:val="22"/>
          <w:lang w:val="en-GB"/>
        </w:rPr>
        <w:t xml:space="preserve"> </w:t>
      </w:r>
      <w:r w:rsidR="007154F0" w:rsidRPr="0069300E">
        <w:rPr>
          <w:rFonts w:ascii="Verdana" w:hAnsi="Verdana"/>
          <w:sz w:val="22"/>
          <w:szCs w:val="22"/>
          <w:lang w:val="en-GB"/>
        </w:rPr>
        <w:t xml:space="preserve">achieved </w:t>
      </w:r>
      <w:r w:rsidR="00F74A25" w:rsidRPr="0069300E">
        <w:rPr>
          <w:rFonts w:ascii="Verdana" w:hAnsi="Verdana"/>
          <w:sz w:val="22"/>
          <w:szCs w:val="22"/>
          <w:lang w:val="en-GB"/>
        </w:rPr>
        <w:t>outcomes</w:t>
      </w:r>
      <w:r w:rsidR="007154F0" w:rsidRPr="0069300E">
        <w:rPr>
          <w:rFonts w:ascii="Verdana" w:hAnsi="Verdana"/>
          <w:sz w:val="22"/>
          <w:szCs w:val="22"/>
          <w:lang w:val="en-GB"/>
        </w:rPr>
        <w:t xml:space="preserve"> of</w:t>
      </w:r>
      <w:r w:rsidR="00F74A25" w:rsidRPr="0069300E">
        <w:rPr>
          <w:rFonts w:ascii="Verdana" w:hAnsi="Verdana"/>
          <w:sz w:val="22"/>
          <w:szCs w:val="22"/>
          <w:lang w:val="en-GB"/>
        </w:rPr>
        <w:t xml:space="preserve"> the</w:t>
      </w:r>
      <w:r w:rsidR="006D56D3" w:rsidRPr="0069300E">
        <w:rPr>
          <w:rFonts w:ascii="Verdana" w:hAnsi="Verdana"/>
          <w:sz w:val="22"/>
          <w:szCs w:val="22"/>
          <w:lang w:val="en-GB"/>
        </w:rPr>
        <w:t xml:space="preserve"> 3</w:t>
      </w:r>
      <w:r w:rsidR="006D56D3" w:rsidRPr="0069300E">
        <w:rPr>
          <w:rFonts w:ascii="Verdana" w:hAnsi="Verdana"/>
          <w:sz w:val="22"/>
          <w:szCs w:val="22"/>
          <w:vertAlign w:val="superscript"/>
          <w:lang w:val="en-GB"/>
        </w:rPr>
        <w:t>rd</w:t>
      </w:r>
      <w:r w:rsidR="006D56D3" w:rsidRPr="0069300E">
        <w:rPr>
          <w:rFonts w:ascii="Verdana" w:hAnsi="Verdana"/>
          <w:sz w:val="22"/>
          <w:szCs w:val="22"/>
          <w:lang w:val="en-GB"/>
        </w:rPr>
        <w:t xml:space="preserve"> degree</w:t>
      </w:r>
      <w:r w:rsidR="00F74A25" w:rsidRPr="0069300E">
        <w:rPr>
          <w:rFonts w:ascii="Verdana" w:hAnsi="Verdana"/>
          <w:sz w:val="22"/>
          <w:szCs w:val="22"/>
          <w:lang w:val="en-GB"/>
        </w:rPr>
        <w:t xml:space="preserve"> graduates</w:t>
      </w:r>
      <w:r w:rsidR="006D56D3" w:rsidRPr="0069300E">
        <w:rPr>
          <w:rFonts w:ascii="Verdana" w:hAnsi="Verdana"/>
          <w:sz w:val="22"/>
          <w:szCs w:val="22"/>
          <w:lang w:val="en-GB"/>
        </w:rPr>
        <w:t>.</w:t>
      </w:r>
    </w:p>
    <w:p w14:paraId="73EA36EE" w14:textId="127601C8" w:rsidR="0069300E" w:rsidRDefault="0046733E" w:rsidP="0069300E">
      <w:pPr>
        <w:pStyle w:val="ListParagraph"/>
        <w:numPr>
          <w:ilvl w:val="0"/>
          <w:numId w:val="31"/>
        </w:numPr>
        <w:spacing w:after="120" w:line="23" w:lineRule="atLeast"/>
        <w:jc w:val="both"/>
        <w:rPr>
          <w:rFonts w:ascii="Verdana" w:hAnsi="Verdana"/>
          <w:sz w:val="22"/>
          <w:szCs w:val="22"/>
          <w:lang w:val="en-GB"/>
        </w:rPr>
      </w:pPr>
      <w:r>
        <w:rPr>
          <w:rFonts w:ascii="Verdana" w:hAnsi="Verdana"/>
          <w:sz w:val="22"/>
          <w:szCs w:val="22"/>
          <w:lang w:val="en-GB"/>
        </w:rPr>
        <w:t>It was suggested to strengthen the role of</w:t>
      </w:r>
      <w:r w:rsidR="00E20A26" w:rsidRPr="0069300E">
        <w:rPr>
          <w:rFonts w:ascii="Verdana" w:hAnsi="Verdana"/>
          <w:sz w:val="22"/>
          <w:szCs w:val="22"/>
          <w:lang w:val="en-GB"/>
        </w:rPr>
        <w:t xml:space="preserve"> student representation and </w:t>
      </w:r>
      <w:r w:rsidR="001A4B5C" w:rsidRPr="0069300E">
        <w:rPr>
          <w:rFonts w:ascii="Verdana" w:hAnsi="Verdana"/>
          <w:sz w:val="22"/>
          <w:szCs w:val="22"/>
          <w:lang w:val="en-GB"/>
        </w:rPr>
        <w:t xml:space="preserve">student </w:t>
      </w:r>
      <w:r w:rsidR="005E7D7B" w:rsidRPr="0069300E">
        <w:rPr>
          <w:rFonts w:ascii="Verdana" w:hAnsi="Verdana"/>
          <w:sz w:val="22"/>
          <w:szCs w:val="22"/>
          <w:lang w:val="en-GB"/>
        </w:rPr>
        <w:t>centred</w:t>
      </w:r>
      <w:r w:rsidR="001A4B5C" w:rsidRPr="0069300E">
        <w:rPr>
          <w:rFonts w:ascii="Verdana" w:hAnsi="Verdana"/>
          <w:sz w:val="22"/>
          <w:szCs w:val="22"/>
          <w:lang w:val="en-GB"/>
        </w:rPr>
        <w:t xml:space="preserve"> learning</w:t>
      </w:r>
      <w:r w:rsidR="001F59E9" w:rsidRPr="0069300E">
        <w:rPr>
          <w:rFonts w:ascii="Verdana" w:hAnsi="Verdana"/>
          <w:sz w:val="22"/>
          <w:szCs w:val="22"/>
          <w:lang w:val="en-GB"/>
        </w:rPr>
        <w:t xml:space="preserve"> in this chapter and </w:t>
      </w:r>
      <w:r>
        <w:rPr>
          <w:rFonts w:ascii="Verdana" w:hAnsi="Verdana"/>
          <w:sz w:val="22"/>
          <w:szCs w:val="22"/>
          <w:lang w:val="en-GB"/>
        </w:rPr>
        <w:t>to emphasise that all the</w:t>
      </w:r>
      <w:r w:rsidR="001F59E9" w:rsidRPr="0069300E">
        <w:rPr>
          <w:rFonts w:ascii="Verdana" w:hAnsi="Verdana"/>
          <w:sz w:val="22"/>
          <w:szCs w:val="22"/>
          <w:lang w:val="en-GB"/>
        </w:rPr>
        <w:t xml:space="preserve"> </w:t>
      </w:r>
      <w:proofErr w:type="spellStart"/>
      <w:r>
        <w:rPr>
          <w:rFonts w:ascii="Verdana" w:hAnsi="Verdana"/>
          <w:sz w:val="22"/>
          <w:szCs w:val="22"/>
          <w:lang w:val="en-GB"/>
        </w:rPr>
        <w:t>refomrs</w:t>
      </w:r>
      <w:proofErr w:type="spellEnd"/>
      <w:r w:rsidR="001F59E9" w:rsidRPr="0069300E">
        <w:rPr>
          <w:rFonts w:ascii="Verdana" w:hAnsi="Verdana"/>
          <w:sz w:val="22"/>
          <w:szCs w:val="22"/>
          <w:lang w:val="en-GB"/>
        </w:rPr>
        <w:t xml:space="preserve"> happen in the environment </w:t>
      </w:r>
      <w:r w:rsidR="001F59E9" w:rsidRPr="0069300E">
        <w:rPr>
          <w:rFonts w:ascii="Verdana" w:hAnsi="Verdana"/>
          <w:sz w:val="22"/>
          <w:szCs w:val="22"/>
          <w:lang w:val="en-GB"/>
        </w:rPr>
        <w:lastRenderedPageBreak/>
        <w:t xml:space="preserve">which supports the paradigm shift from the teachers centred to the student centred learning; </w:t>
      </w:r>
    </w:p>
    <w:p w14:paraId="066C3995" w14:textId="542F0D1A" w:rsidR="0069300E" w:rsidRDefault="00AA7821" w:rsidP="0069300E">
      <w:pPr>
        <w:pStyle w:val="ListParagraph"/>
        <w:numPr>
          <w:ilvl w:val="0"/>
          <w:numId w:val="31"/>
        </w:numPr>
        <w:spacing w:after="120" w:line="23" w:lineRule="atLeast"/>
        <w:jc w:val="both"/>
        <w:rPr>
          <w:rFonts w:ascii="Verdana" w:hAnsi="Verdana"/>
          <w:sz w:val="22"/>
          <w:szCs w:val="22"/>
          <w:lang w:val="en-GB"/>
        </w:rPr>
      </w:pPr>
      <w:r w:rsidRPr="0069300E">
        <w:rPr>
          <w:rFonts w:ascii="Verdana" w:hAnsi="Verdana"/>
          <w:sz w:val="22"/>
          <w:szCs w:val="22"/>
          <w:lang w:val="en-GB"/>
        </w:rPr>
        <w:t>Q</w:t>
      </w:r>
      <w:r w:rsidR="00914CCF" w:rsidRPr="0069300E">
        <w:rPr>
          <w:rFonts w:ascii="Verdana" w:hAnsi="Verdana"/>
          <w:sz w:val="22"/>
          <w:szCs w:val="22"/>
          <w:lang w:val="en-GB"/>
        </w:rPr>
        <w:t>uality of collaboration</w:t>
      </w:r>
      <w:r w:rsidR="0089510D" w:rsidRPr="0069300E">
        <w:rPr>
          <w:rFonts w:ascii="Verdana" w:hAnsi="Verdana"/>
          <w:sz w:val="22"/>
          <w:szCs w:val="22"/>
          <w:lang w:val="en-GB"/>
        </w:rPr>
        <w:t xml:space="preserve"> between HEIs and labour market is insufficient.</w:t>
      </w:r>
    </w:p>
    <w:p w14:paraId="0FD83534" w14:textId="77777777" w:rsidR="0069300E" w:rsidRDefault="00AA7821" w:rsidP="0069300E">
      <w:pPr>
        <w:pStyle w:val="ListParagraph"/>
        <w:numPr>
          <w:ilvl w:val="0"/>
          <w:numId w:val="31"/>
        </w:numPr>
        <w:spacing w:after="120" w:line="23" w:lineRule="atLeast"/>
        <w:jc w:val="both"/>
        <w:rPr>
          <w:rFonts w:ascii="Verdana" w:hAnsi="Verdana"/>
          <w:sz w:val="22"/>
          <w:szCs w:val="22"/>
          <w:lang w:val="en-GB"/>
        </w:rPr>
      </w:pPr>
      <w:r w:rsidRPr="0069300E">
        <w:rPr>
          <w:rFonts w:ascii="Verdana" w:hAnsi="Verdana"/>
          <w:sz w:val="22"/>
          <w:szCs w:val="22"/>
          <w:lang w:val="en-GB"/>
        </w:rPr>
        <w:t>It is important</w:t>
      </w:r>
      <w:r w:rsidR="00295474" w:rsidRPr="0069300E">
        <w:rPr>
          <w:rFonts w:ascii="Verdana" w:hAnsi="Verdana"/>
          <w:sz w:val="22"/>
          <w:szCs w:val="22"/>
          <w:lang w:val="en-GB"/>
        </w:rPr>
        <w:t xml:space="preserve"> </w:t>
      </w:r>
      <w:r w:rsidR="00921B47" w:rsidRPr="0069300E">
        <w:rPr>
          <w:rFonts w:ascii="Verdana" w:hAnsi="Verdana"/>
          <w:sz w:val="22"/>
          <w:szCs w:val="22"/>
          <w:lang w:val="en-GB"/>
        </w:rPr>
        <w:t>to look at the social dimension of the employability</w:t>
      </w:r>
      <w:r w:rsidR="00FD33DD" w:rsidRPr="0069300E">
        <w:rPr>
          <w:rFonts w:ascii="Verdana" w:hAnsi="Verdana"/>
          <w:sz w:val="22"/>
          <w:szCs w:val="22"/>
          <w:lang w:val="en-GB"/>
        </w:rPr>
        <w:t xml:space="preserve"> and to</w:t>
      </w:r>
      <w:r w:rsidR="00921B47" w:rsidRPr="0069300E">
        <w:rPr>
          <w:rFonts w:ascii="Verdana" w:hAnsi="Verdana"/>
          <w:sz w:val="22"/>
          <w:szCs w:val="22"/>
          <w:lang w:val="en-GB"/>
        </w:rPr>
        <w:t xml:space="preserve"> consider the issue of unemployment from this point of view</w:t>
      </w:r>
      <w:r w:rsidR="00C50E36" w:rsidRPr="0069300E">
        <w:rPr>
          <w:rFonts w:ascii="Verdana" w:hAnsi="Verdana"/>
          <w:sz w:val="22"/>
          <w:szCs w:val="22"/>
          <w:lang w:val="en-GB"/>
        </w:rPr>
        <w:t xml:space="preserve"> as well</w:t>
      </w:r>
      <w:r w:rsidR="00921B47" w:rsidRPr="0069300E">
        <w:rPr>
          <w:rFonts w:ascii="Verdana" w:hAnsi="Verdana"/>
          <w:sz w:val="22"/>
          <w:szCs w:val="22"/>
          <w:lang w:val="en-GB"/>
        </w:rPr>
        <w:t xml:space="preserve">. </w:t>
      </w:r>
    </w:p>
    <w:p w14:paraId="0945170D" w14:textId="080D9404" w:rsidR="0069300E" w:rsidRDefault="00FD33DD" w:rsidP="0069300E">
      <w:pPr>
        <w:pStyle w:val="ListParagraph"/>
        <w:numPr>
          <w:ilvl w:val="0"/>
          <w:numId w:val="31"/>
        </w:numPr>
        <w:spacing w:after="120" w:line="23" w:lineRule="atLeast"/>
        <w:jc w:val="both"/>
        <w:rPr>
          <w:rFonts w:ascii="Verdana" w:hAnsi="Verdana"/>
          <w:sz w:val="22"/>
          <w:szCs w:val="22"/>
          <w:lang w:val="en-GB"/>
        </w:rPr>
      </w:pPr>
      <w:r w:rsidRPr="0069300E">
        <w:rPr>
          <w:rFonts w:ascii="Verdana" w:hAnsi="Verdana"/>
          <w:sz w:val="22"/>
          <w:szCs w:val="22"/>
          <w:lang w:val="en-GB"/>
        </w:rPr>
        <w:t>It was recommended not to</w:t>
      </w:r>
      <w:r w:rsidR="00C50E36" w:rsidRPr="0069300E">
        <w:rPr>
          <w:rFonts w:ascii="Verdana" w:hAnsi="Verdana"/>
          <w:b/>
          <w:sz w:val="22"/>
          <w:szCs w:val="22"/>
          <w:lang w:val="en-GB"/>
        </w:rPr>
        <w:t xml:space="preserve"> </w:t>
      </w:r>
      <w:r w:rsidRPr="0069300E">
        <w:rPr>
          <w:rFonts w:ascii="Verdana" w:hAnsi="Verdana"/>
          <w:sz w:val="22"/>
          <w:szCs w:val="22"/>
          <w:lang w:val="en-GB"/>
        </w:rPr>
        <w:t>g</w:t>
      </w:r>
      <w:r w:rsidR="00C50E36" w:rsidRPr="0069300E">
        <w:rPr>
          <w:rFonts w:ascii="Verdana" w:hAnsi="Verdana"/>
          <w:sz w:val="22"/>
          <w:szCs w:val="22"/>
          <w:lang w:val="en-GB"/>
        </w:rPr>
        <w:t>eneralis</w:t>
      </w:r>
      <w:r w:rsidRPr="0069300E">
        <w:rPr>
          <w:rFonts w:ascii="Verdana" w:hAnsi="Verdana"/>
          <w:sz w:val="22"/>
          <w:szCs w:val="22"/>
          <w:lang w:val="en-GB"/>
        </w:rPr>
        <w:t xml:space="preserve">e </w:t>
      </w:r>
      <w:r w:rsidR="00C50E36" w:rsidRPr="0069300E">
        <w:rPr>
          <w:rFonts w:ascii="Verdana" w:hAnsi="Verdana"/>
          <w:sz w:val="22"/>
          <w:szCs w:val="22"/>
          <w:lang w:val="en-GB"/>
        </w:rPr>
        <w:t>the issue of unemployment for all 1</w:t>
      </w:r>
      <w:r w:rsidR="00C50E36" w:rsidRPr="0069300E">
        <w:rPr>
          <w:rFonts w:ascii="Verdana" w:hAnsi="Verdana"/>
          <w:sz w:val="22"/>
          <w:szCs w:val="22"/>
          <w:vertAlign w:val="superscript"/>
          <w:lang w:val="en-GB"/>
        </w:rPr>
        <w:t>st</w:t>
      </w:r>
      <w:r w:rsidR="00C50E36" w:rsidRPr="0069300E">
        <w:rPr>
          <w:rFonts w:ascii="Verdana" w:hAnsi="Verdana"/>
          <w:sz w:val="22"/>
          <w:szCs w:val="22"/>
          <w:lang w:val="en-GB"/>
        </w:rPr>
        <w:t xml:space="preserve"> degree holders </w:t>
      </w:r>
      <w:r w:rsidR="0046733E">
        <w:rPr>
          <w:rFonts w:ascii="Verdana" w:hAnsi="Verdana"/>
          <w:sz w:val="22"/>
          <w:szCs w:val="22"/>
        </w:rPr>
        <w:t>as</w:t>
      </w:r>
      <w:r w:rsidRPr="0069300E">
        <w:rPr>
          <w:rFonts w:ascii="Verdana" w:hAnsi="Verdana"/>
          <w:sz w:val="22"/>
          <w:szCs w:val="22"/>
        </w:rPr>
        <w:t xml:space="preserve"> it also </w:t>
      </w:r>
      <w:r w:rsidR="00C50E36" w:rsidRPr="0069300E">
        <w:rPr>
          <w:rFonts w:ascii="Verdana" w:hAnsi="Verdana"/>
          <w:sz w:val="22"/>
          <w:szCs w:val="22"/>
        </w:rPr>
        <w:t>depend</w:t>
      </w:r>
      <w:r w:rsidRPr="0069300E">
        <w:rPr>
          <w:rFonts w:ascii="Verdana" w:hAnsi="Verdana"/>
          <w:sz w:val="22"/>
          <w:szCs w:val="22"/>
        </w:rPr>
        <w:t>s</w:t>
      </w:r>
      <w:r w:rsidR="00C50E36" w:rsidRPr="0069300E">
        <w:rPr>
          <w:rFonts w:ascii="Verdana" w:hAnsi="Verdana"/>
          <w:sz w:val="22"/>
          <w:szCs w:val="22"/>
        </w:rPr>
        <w:t xml:space="preserve"> on the way the program is structured,</w:t>
      </w:r>
      <w:r w:rsidR="0046733E">
        <w:rPr>
          <w:rFonts w:ascii="Verdana" w:hAnsi="Verdana"/>
          <w:sz w:val="22"/>
          <w:szCs w:val="22"/>
        </w:rPr>
        <w:t xml:space="preserve"> on</w:t>
      </w:r>
      <w:r w:rsidR="00C50E36" w:rsidRPr="0069300E">
        <w:rPr>
          <w:rFonts w:ascii="Verdana" w:hAnsi="Verdana"/>
          <w:sz w:val="22"/>
          <w:szCs w:val="22"/>
        </w:rPr>
        <w:t xml:space="preserve"> very specific LOs and the way it is linked with the profile of the institution.</w:t>
      </w:r>
      <w:r w:rsidR="00824E67" w:rsidRPr="0069300E">
        <w:rPr>
          <w:rFonts w:ascii="Verdana" w:hAnsi="Verdana"/>
          <w:sz w:val="22"/>
          <w:szCs w:val="22"/>
        </w:rPr>
        <w:t xml:space="preserve"> </w:t>
      </w:r>
    </w:p>
    <w:p w14:paraId="616629BF" w14:textId="6C029D75" w:rsidR="0069300E" w:rsidRDefault="00FD33DD" w:rsidP="0069300E">
      <w:pPr>
        <w:pStyle w:val="ListParagraph"/>
        <w:numPr>
          <w:ilvl w:val="0"/>
          <w:numId w:val="31"/>
        </w:numPr>
        <w:spacing w:after="120" w:line="23" w:lineRule="atLeast"/>
        <w:jc w:val="both"/>
        <w:rPr>
          <w:rFonts w:ascii="Verdana" w:hAnsi="Verdana"/>
          <w:sz w:val="22"/>
          <w:szCs w:val="22"/>
          <w:lang w:val="en-GB"/>
        </w:rPr>
      </w:pPr>
      <w:r w:rsidRPr="0069300E">
        <w:rPr>
          <w:rFonts w:ascii="Verdana" w:hAnsi="Verdana"/>
          <w:sz w:val="22"/>
          <w:szCs w:val="22"/>
        </w:rPr>
        <w:t>It</w:t>
      </w:r>
      <w:r w:rsidR="00824E67" w:rsidRPr="0069300E">
        <w:rPr>
          <w:rFonts w:ascii="Verdana" w:hAnsi="Verdana"/>
          <w:sz w:val="22"/>
          <w:szCs w:val="22"/>
        </w:rPr>
        <w:t xml:space="preserve"> was acknowledged that there is a need </w:t>
      </w:r>
      <w:r w:rsidRPr="0069300E">
        <w:rPr>
          <w:rFonts w:ascii="Verdana" w:hAnsi="Verdana"/>
          <w:sz w:val="22"/>
          <w:szCs w:val="22"/>
        </w:rPr>
        <w:t xml:space="preserve">to add </w:t>
      </w:r>
      <w:r w:rsidR="00824E67" w:rsidRPr="0069300E">
        <w:rPr>
          <w:rFonts w:ascii="Verdana" w:hAnsi="Verdana"/>
          <w:sz w:val="22"/>
          <w:szCs w:val="22"/>
        </w:rPr>
        <w:t xml:space="preserve">a recommendation </w:t>
      </w:r>
      <w:r w:rsidR="008C3021" w:rsidRPr="0069300E">
        <w:rPr>
          <w:rFonts w:ascii="Verdana" w:hAnsi="Verdana"/>
          <w:sz w:val="22"/>
          <w:szCs w:val="22"/>
        </w:rPr>
        <w:t xml:space="preserve">addressing </w:t>
      </w:r>
      <w:r w:rsidR="0046733E">
        <w:rPr>
          <w:rFonts w:ascii="Verdana" w:hAnsi="Verdana"/>
          <w:sz w:val="22"/>
          <w:szCs w:val="22"/>
        </w:rPr>
        <w:t xml:space="preserve">only </w:t>
      </w:r>
      <w:r w:rsidR="00824E67" w:rsidRPr="0069300E">
        <w:rPr>
          <w:rFonts w:ascii="Verdana" w:hAnsi="Verdana"/>
          <w:sz w:val="22"/>
          <w:szCs w:val="22"/>
        </w:rPr>
        <w:t xml:space="preserve">to </w:t>
      </w:r>
      <w:r w:rsidR="0046733E">
        <w:rPr>
          <w:rFonts w:ascii="Verdana" w:hAnsi="Verdana"/>
          <w:sz w:val="22"/>
          <w:szCs w:val="22"/>
        </w:rPr>
        <w:t xml:space="preserve">the role of </w:t>
      </w:r>
      <w:r w:rsidR="00824E67" w:rsidRPr="0069300E">
        <w:rPr>
          <w:rFonts w:ascii="Verdana" w:hAnsi="Verdana"/>
          <w:sz w:val="22"/>
          <w:szCs w:val="22"/>
        </w:rPr>
        <w:t xml:space="preserve">employers </w:t>
      </w:r>
      <w:r w:rsidR="0046733E">
        <w:rPr>
          <w:rFonts w:ascii="Verdana" w:hAnsi="Verdana"/>
          <w:sz w:val="22"/>
          <w:szCs w:val="22"/>
        </w:rPr>
        <w:t xml:space="preserve">and the benefits the HEIs </w:t>
      </w:r>
      <w:r w:rsidR="008C3021" w:rsidRPr="0069300E">
        <w:rPr>
          <w:rFonts w:ascii="Verdana" w:hAnsi="Verdana"/>
          <w:sz w:val="22"/>
          <w:szCs w:val="22"/>
        </w:rPr>
        <w:t>and students can have from their contribution.</w:t>
      </w:r>
    </w:p>
    <w:p w14:paraId="15C64A50" w14:textId="77777777" w:rsidR="0069300E" w:rsidRDefault="00FD33DD" w:rsidP="0069300E">
      <w:pPr>
        <w:pStyle w:val="ListParagraph"/>
        <w:numPr>
          <w:ilvl w:val="0"/>
          <w:numId w:val="31"/>
        </w:numPr>
        <w:spacing w:after="120" w:line="23" w:lineRule="atLeast"/>
        <w:jc w:val="both"/>
        <w:rPr>
          <w:rFonts w:ascii="Verdana" w:hAnsi="Verdana"/>
          <w:sz w:val="22"/>
          <w:szCs w:val="22"/>
          <w:lang w:val="en-GB"/>
        </w:rPr>
      </w:pPr>
      <w:r w:rsidRPr="0069300E">
        <w:rPr>
          <w:rFonts w:ascii="Verdana" w:hAnsi="Verdana"/>
          <w:sz w:val="22"/>
          <w:szCs w:val="22"/>
          <w:lang w:val="en-GB"/>
        </w:rPr>
        <w:t>C</w:t>
      </w:r>
      <w:r w:rsidR="007A2E4A" w:rsidRPr="0069300E">
        <w:rPr>
          <w:rFonts w:ascii="Verdana" w:hAnsi="Verdana"/>
          <w:sz w:val="22"/>
          <w:szCs w:val="22"/>
          <w:lang w:val="en-GB"/>
        </w:rPr>
        <w:t>oncerning the employability of the 1</w:t>
      </w:r>
      <w:r w:rsidR="007A2E4A" w:rsidRPr="0069300E">
        <w:rPr>
          <w:rFonts w:ascii="Verdana" w:hAnsi="Verdana"/>
          <w:sz w:val="22"/>
          <w:szCs w:val="22"/>
          <w:vertAlign w:val="superscript"/>
          <w:lang w:val="en-GB"/>
        </w:rPr>
        <w:t>st</w:t>
      </w:r>
      <w:r w:rsidR="007A2E4A" w:rsidRPr="0069300E">
        <w:rPr>
          <w:rFonts w:ascii="Verdana" w:hAnsi="Verdana"/>
          <w:sz w:val="22"/>
          <w:szCs w:val="22"/>
          <w:lang w:val="en-GB"/>
        </w:rPr>
        <w:t xml:space="preserve"> degree holders it was noted that in many countries where bachelor degree holders have more easy access to the labour market is also due to the private labour market and not only</w:t>
      </w:r>
      <w:r w:rsidR="00DE6113" w:rsidRPr="0069300E">
        <w:rPr>
          <w:rFonts w:ascii="Verdana" w:hAnsi="Verdana"/>
          <w:sz w:val="22"/>
          <w:szCs w:val="22"/>
          <w:lang w:val="en-GB"/>
        </w:rPr>
        <w:t xml:space="preserve"> to</w:t>
      </w:r>
      <w:r w:rsidR="007A2E4A" w:rsidRPr="0069300E">
        <w:rPr>
          <w:rFonts w:ascii="Verdana" w:hAnsi="Verdana"/>
          <w:sz w:val="22"/>
          <w:szCs w:val="22"/>
          <w:lang w:val="en-GB"/>
        </w:rPr>
        <w:t xml:space="preserve"> public authorities.</w:t>
      </w:r>
    </w:p>
    <w:p w14:paraId="495F4FBC" w14:textId="21FB97C6" w:rsidR="0069300E" w:rsidRPr="00F55ABD" w:rsidRDefault="00C3004F" w:rsidP="00F55ABD">
      <w:pPr>
        <w:pStyle w:val="ListParagraph"/>
        <w:numPr>
          <w:ilvl w:val="0"/>
          <w:numId w:val="31"/>
        </w:numPr>
        <w:spacing w:after="120" w:line="23" w:lineRule="atLeast"/>
        <w:jc w:val="both"/>
        <w:rPr>
          <w:rFonts w:ascii="Verdana" w:hAnsi="Verdana"/>
          <w:sz w:val="22"/>
          <w:szCs w:val="22"/>
          <w:lang w:val="en-GB"/>
        </w:rPr>
      </w:pPr>
      <w:r w:rsidRPr="0069300E">
        <w:rPr>
          <w:rFonts w:ascii="Verdana" w:hAnsi="Verdana"/>
          <w:b/>
          <w:i/>
          <w:sz w:val="22"/>
          <w:szCs w:val="22"/>
          <w:lang w:val="en-GB"/>
        </w:rPr>
        <w:t>3.4</w:t>
      </w:r>
      <w:r w:rsidR="001E1576" w:rsidRPr="0069300E">
        <w:rPr>
          <w:rFonts w:ascii="Verdana" w:hAnsi="Verdana"/>
          <w:b/>
          <w:i/>
          <w:sz w:val="22"/>
          <w:szCs w:val="22"/>
          <w:lang w:val="en-GB"/>
        </w:rPr>
        <w:t>:</w:t>
      </w:r>
      <w:r w:rsidR="00F55ABD">
        <w:rPr>
          <w:rFonts w:ascii="Verdana" w:hAnsi="Verdana"/>
          <w:b/>
          <w:i/>
          <w:sz w:val="22"/>
          <w:szCs w:val="22"/>
          <w:lang w:val="en-GB"/>
        </w:rPr>
        <w:t xml:space="preserve"> </w:t>
      </w:r>
      <w:r w:rsidR="00F55ABD" w:rsidRPr="00F55ABD">
        <w:rPr>
          <w:rFonts w:ascii="Verdana" w:hAnsi="Verdana"/>
          <w:sz w:val="22"/>
          <w:szCs w:val="22"/>
          <w:lang w:val="en-GB"/>
        </w:rPr>
        <w:t>It is important to articulate better the</w:t>
      </w:r>
      <w:r w:rsidR="001E1576" w:rsidRPr="0069300E">
        <w:rPr>
          <w:rFonts w:ascii="Verdana" w:hAnsi="Verdana"/>
          <w:b/>
          <w:i/>
          <w:sz w:val="22"/>
          <w:szCs w:val="22"/>
          <w:lang w:val="en-GB"/>
        </w:rPr>
        <w:t xml:space="preserve"> </w:t>
      </w:r>
      <w:r w:rsidR="00F55ABD">
        <w:rPr>
          <w:rFonts w:ascii="Verdana" w:hAnsi="Verdana"/>
          <w:sz w:val="22"/>
          <w:szCs w:val="22"/>
          <w:lang w:val="en-GB"/>
        </w:rPr>
        <w:t>u</w:t>
      </w:r>
      <w:r w:rsidR="009A15DE" w:rsidRPr="00F55ABD">
        <w:rPr>
          <w:rFonts w:ascii="Verdana" w:hAnsi="Verdana"/>
          <w:sz w:val="22"/>
          <w:szCs w:val="22"/>
          <w:lang w:val="en-GB"/>
        </w:rPr>
        <w:t>s</w:t>
      </w:r>
      <w:r w:rsidR="00F55ABD">
        <w:rPr>
          <w:rFonts w:ascii="Verdana" w:hAnsi="Verdana"/>
          <w:sz w:val="22"/>
          <w:szCs w:val="22"/>
          <w:lang w:val="en-GB"/>
        </w:rPr>
        <w:t xml:space="preserve">e </w:t>
      </w:r>
      <w:r w:rsidR="009A15DE" w:rsidRPr="00F55ABD">
        <w:rPr>
          <w:rFonts w:ascii="Verdana" w:hAnsi="Verdana"/>
          <w:sz w:val="22"/>
          <w:szCs w:val="22"/>
          <w:lang w:val="en-GB"/>
        </w:rPr>
        <w:t xml:space="preserve">of self-certification reports and </w:t>
      </w:r>
      <w:r w:rsidR="00F55ABD">
        <w:rPr>
          <w:rFonts w:ascii="Verdana" w:hAnsi="Verdana"/>
          <w:sz w:val="22"/>
          <w:szCs w:val="22"/>
          <w:lang w:val="en-GB"/>
        </w:rPr>
        <w:t>to find the ways having</w:t>
      </w:r>
      <w:r w:rsidR="00AF367A" w:rsidRPr="00F55ABD">
        <w:rPr>
          <w:rFonts w:ascii="Verdana" w:hAnsi="Verdana"/>
          <w:sz w:val="22"/>
          <w:szCs w:val="22"/>
          <w:lang w:val="en-GB"/>
        </w:rPr>
        <w:t xml:space="preserve"> updates on</w:t>
      </w:r>
      <w:r w:rsidR="009A15DE" w:rsidRPr="00F55ABD">
        <w:rPr>
          <w:rFonts w:ascii="Verdana" w:hAnsi="Verdana"/>
          <w:sz w:val="22"/>
          <w:szCs w:val="22"/>
          <w:lang w:val="en-GB"/>
        </w:rPr>
        <w:t xml:space="preserve"> the </w:t>
      </w:r>
      <w:r w:rsidR="00AF367A" w:rsidRPr="00F55ABD">
        <w:rPr>
          <w:rFonts w:ascii="Verdana" w:hAnsi="Verdana"/>
          <w:sz w:val="22"/>
          <w:szCs w:val="22"/>
          <w:lang w:val="en-GB"/>
        </w:rPr>
        <w:t xml:space="preserve">national </w:t>
      </w:r>
      <w:r w:rsidR="004C7737" w:rsidRPr="00F55ABD">
        <w:rPr>
          <w:rFonts w:ascii="Verdana" w:hAnsi="Verdana"/>
          <w:sz w:val="22"/>
          <w:szCs w:val="22"/>
          <w:lang w:val="en-GB"/>
        </w:rPr>
        <w:t>systems</w:t>
      </w:r>
      <w:r w:rsidR="00F55ABD">
        <w:rPr>
          <w:rFonts w:ascii="Verdana" w:hAnsi="Verdana"/>
          <w:sz w:val="22"/>
          <w:szCs w:val="22"/>
          <w:lang w:val="en-GB"/>
        </w:rPr>
        <w:t xml:space="preserve"> more regularly.</w:t>
      </w:r>
    </w:p>
    <w:p w14:paraId="103A4908" w14:textId="42ED79A5" w:rsidR="0069300E" w:rsidRDefault="00331EE6" w:rsidP="0069300E">
      <w:pPr>
        <w:pStyle w:val="ListParagraph"/>
        <w:numPr>
          <w:ilvl w:val="0"/>
          <w:numId w:val="31"/>
        </w:numPr>
        <w:spacing w:after="120" w:line="23" w:lineRule="atLeast"/>
        <w:jc w:val="both"/>
        <w:rPr>
          <w:rFonts w:ascii="Verdana" w:hAnsi="Verdana"/>
          <w:sz w:val="22"/>
          <w:szCs w:val="22"/>
          <w:lang w:val="en-GB"/>
        </w:rPr>
      </w:pPr>
      <w:r w:rsidRPr="0069300E">
        <w:rPr>
          <w:rFonts w:ascii="Verdana" w:hAnsi="Verdana"/>
          <w:sz w:val="22"/>
          <w:szCs w:val="22"/>
          <w:lang w:val="en-GB"/>
        </w:rPr>
        <w:t>There is a</w:t>
      </w:r>
      <w:r w:rsidR="00C3004F" w:rsidRPr="0069300E">
        <w:rPr>
          <w:rFonts w:ascii="Verdana" w:hAnsi="Verdana"/>
          <w:sz w:val="22"/>
          <w:szCs w:val="22"/>
          <w:lang w:val="en-GB"/>
        </w:rPr>
        <w:t xml:space="preserve"> need to have clear info</w:t>
      </w:r>
      <w:r w:rsidR="009A15DE" w:rsidRPr="0069300E">
        <w:rPr>
          <w:rFonts w:ascii="Verdana" w:hAnsi="Verdana"/>
          <w:sz w:val="22"/>
          <w:szCs w:val="22"/>
          <w:lang w:val="en-GB"/>
        </w:rPr>
        <w:t>rmation</w:t>
      </w:r>
      <w:r w:rsidR="00C3004F" w:rsidRPr="0069300E">
        <w:rPr>
          <w:rFonts w:ascii="Verdana" w:hAnsi="Verdana"/>
          <w:sz w:val="22"/>
          <w:szCs w:val="22"/>
          <w:lang w:val="en-GB"/>
        </w:rPr>
        <w:t xml:space="preserve"> from the national authorities </w:t>
      </w:r>
      <w:r w:rsidR="009A15DE" w:rsidRPr="0069300E">
        <w:rPr>
          <w:rFonts w:ascii="Verdana" w:hAnsi="Verdana"/>
          <w:sz w:val="22"/>
          <w:szCs w:val="22"/>
          <w:lang w:val="en-GB"/>
        </w:rPr>
        <w:t>about all</w:t>
      </w:r>
      <w:r w:rsidR="00C3004F" w:rsidRPr="0069300E">
        <w:rPr>
          <w:rFonts w:ascii="Verdana" w:hAnsi="Verdana"/>
          <w:sz w:val="22"/>
          <w:szCs w:val="22"/>
          <w:lang w:val="en-GB"/>
        </w:rPr>
        <w:t xml:space="preserve"> </w:t>
      </w:r>
      <w:r w:rsidR="00F55ABD">
        <w:rPr>
          <w:rFonts w:ascii="Verdana" w:hAnsi="Verdana"/>
          <w:sz w:val="22"/>
          <w:szCs w:val="22"/>
          <w:lang w:val="en-GB"/>
        </w:rPr>
        <w:t xml:space="preserve">existing </w:t>
      </w:r>
      <w:r w:rsidR="00C3004F" w:rsidRPr="0069300E">
        <w:rPr>
          <w:rFonts w:ascii="Verdana" w:hAnsi="Verdana"/>
          <w:sz w:val="22"/>
          <w:szCs w:val="22"/>
          <w:lang w:val="en-GB"/>
        </w:rPr>
        <w:t>qualification</w:t>
      </w:r>
      <w:r w:rsidRPr="0069300E">
        <w:rPr>
          <w:rFonts w:ascii="Verdana" w:hAnsi="Verdana"/>
          <w:sz w:val="22"/>
          <w:szCs w:val="22"/>
          <w:lang w:val="en-GB"/>
        </w:rPr>
        <w:t>s</w:t>
      </w:r>
      <w:r w:rsidR="002D37D1">
        <w:rPr>
          <w:rFonts w:ascii="Verdana" w:hAnsi="Verdana"/>
          <w:sz w:val="22"/>
          <w:szCs w:val="22"/>
          <w:lang w:val="en-GB"/>
        </w:rPr>
        <w:t xml:space="preserve"> in</w:t>
      </w:r>
      <w:r w:rsidR="00F55ABD">
        <w:rPr>
          <w:rFonts w:ascii="Verdana" w:hAnsi="Verdana"/>
          <w:sz w:val="22"/>
          <w:szCs w:val="22"/>
          <w:lang w:val="en-GB"/>
        </w:rPr>
        <w:t xml:space="preserve"> system</w:t>
      </w:r>
      <w:r w:rsidRPr="0069300E">
        <w:rPr>
          <w:rFonts w:ascii="Verdana" w:hAnsi="Verdana"/>
          <w:sz w:val="22"/>
          <w:szCs w:val="22"/>
          <w:lang w:val="en-GB"/>
        </w:rPr>
        <w:t xml:space="preserve"> and their </w:t>
      </w:r>
      <w:r w:rsidR="009A15DE" w:rsidRPr="0069300E">
        <w:rPr>
          <w:rFonts w:ascii="Verdana" w:hAnsi="Verdana"/>
          <w:sz w:val="22"/>
          <w:szCs w:val="22"/>
          <w:lang w:val="en-GB"/>
        </w:rPr>
        <w:t xml:space="preserve">interpretation </w:t>
      </w:r>
      <w:r w:rsidR="00C3004F" w:rsidRPr="0069300E">
        <w:rPr>
          <w:rFonts w:ascii="Verdana" w:hAnsi="Verdana"/>
          <w:sz w:val="22"/>
          <w:szCs w:val="22"/>
          <w:lang w:val="en-GB"/>
        </w:rPr>
        <w:t xml:space="preserve">in </w:t>
      </w:r>
      <w:r w:rsidR="002D37D1">
        <w:rPr>
          <w:rFonts w:ascii="Verdana" w:hAnsi="Verdana"/>
          <w:sz w:val="22"/>
          <w:szCs w:val="22"/>
          <w:lang w:val="en-GB"/>
        </w:rPr>
        <w:t>the context of EQF.</w:t>
      </w:r>
    </w:p>
    <w:p w14:paraId="35A63B11" w14:textId="6A074DD4" w:rsidR="0069300E" w:rsidRDefault="00331EE6" w:rsidP="0069300E">
      <w:pPr>
        <w:pStyle w:val="ListParagraph"/>
        <w:numPr>
          <w:ilvl w:val="0"/>
          <w:numId w:val="31"/>
        </w:numPr>
        <w:spacing w:after="120" w:line="23" w:lineRule="atLeast"/>
        <w:jc w:val="both"/>
        <w:rPr>
          <w:rFonts w:ascii="Verdana" w:hAnsi="Verdana"/>
          <w:sz w:val="22"/>
          <w:szCs w:val="22"/>
          <w:lang w:val="en-GB"/>
        </w:rPr>
      </w:pPr>
      <w:r w:rsidRPr="0069300E">
        <w:rPr>
          <w:rFonts w:ascii="Verdana" w:hAnsi="Verdana"/>
          <w:sz w:val="22"/>
          <w:szCs w:val="22"/>
          <w:lang w:val="en-GB"/>
        </w:rPr>
        <w:t>It was noted that</w:t>
      </w:r>
      <w:r w:rsidR="009A15DE" w:rsidRPr="0069300E">
        <w:rPr>
          <w:rFonts w:ascii="Verdana" w:hAnsi="Verdana"/>
          <w:sz w:val="22"/>
          <w:szCs w:val="22"/>
          <w:lang w:val="en-GB"/>
        </w:rPr>
        <w:t xml:space="preserve"> </w:t>
      </w:r>
      <w:r w:rsidRPr="0069300E">
        <w:rPr>
          <w:rFonts w:ascii="Verdana" w:hAnsi="Verdana"/>
          <w:sz w:val="22"/>
          <w:szCs w:val="22"/>
          <w:lang w:val="en-GB"/>
        </w:rPr>
        <w:t xml:space="preserve">it is rather problematic </w:t>
      </w:r>
      <w:r w:rsidR="006C3A2A" w:rsidRPr="0069300E">
        <w:rPr>
          <w:rFonts w:ascii="Verdana" w:hAnsi="Verdana"/>
          <w:sz w:val="22"/>
          <w:szCs w:val="22"/>
          <w:lang w:val="en-GB"/>
        </w:rPr>
        <w:t>to impose countries to publish new self-certification reports</w:t>
      </w:r>
      <w:r w:rsidR="009A15DE" w:rsidRPr="0069300E">
        <w:rPr>
          <w:rFonts w:ascii="Verdana" w:hAnsi="Verdana"/>
          <w:sz w:val="22"/>
          <w:szCs w:val="22"/>
          <w:lang w:val="en-GB"/>
        </w:rPr>
        <w:t xml:space="preserve"> </w:t>
      </w:r>
      <w:r w:rsidR="006C3A2A" w:rsidRPr="0069300E">
        <w:rPr>
          <w:rFonts w:ascii="Verdana" w:hAnsi="Verdana"/>
          <w:sz w:val="22"/>
          <w:szCs w:val="22"/>
          <w:lang w:val="en-GB"/>
        </w:rPr>
        <w:t xml:space="preserve">in </w:t>
      </w:r>
      <w:r w:rsidR="002D37D1">
        <w:rPr>
          <w:rFonts w:ascii="Verdana" w:hAnsi="Verdana"/>
          <w:sz w:val="22"/>
          <w:szCs w:val="22"/>
          <w:lang w:val="en-GB"/>
        </w:rPr>
        <w:t xml:space="preserve">the </w:t>
      </w:r>
      <w:r w:rsidR="006C3A2A" w:rsidRPr="0069300E">
        <w:rPr>
          <w:rFonts w:ascii="Verdana" w:hAnsi="Verdana"/>
          <w:sz w:val="22"/>
          <w:szCs w:val="22"/>
          <w:lang w:val="en-GB"/>
        </w:rPr>
        <w:t>coming years</w:t>
      </w:r>
      <w:r w:rsidR="002D37D1">
        <w:rPr>
          <w:rFonts w:ascii="Verdana" w:hAnsi="Verdana"/>
          <w:sz w:val="22"/>
          <w:szCs w:val="22"/>
          <w:lang w:val="en-GB"/>
        </w:rPr>
        <w:t xml:space="preserve"> according to the changes in</w:t>
      </w:r>
      <w:r w:rsidRPr="0069300E">
        <w:rPr>
          <w:rFonts w:ascii="Verdana" w:hAnsi="Verdana"/>
          <w:sz w:val="22"/>
          <w:szCs w:val="22"/>
          <w:lang w:val="en-GB"/>
        </w:rPr>
        <w:t xml:space="preserve"> their NQFs, however </w:t>
      </w:r>
      <w:r w:rsidR="00FE49C4" w:rsidRPr="0069300E">
        <w:rPr>
          <w:rFonts w:ascii="Verdana" w:hAnsi="Verdana"/>
          <w:sz w:val="22"/>
          <w:szCs w:val="22"/>
          <w:lang w:val="en-GB"/>
        </w:rPr>
        <w:t>in case major reforms are car</w:t>
      </w:r>
      <w:r w:rsidR="00585F44" w:rsidRPr="0069300E">
        <w:rPr>
          <w:rFonts w:ascii="Verdana" w:hAnsi="Verdana"/>
          <w:sz w:val="22"/>
          <w:szCs w:val="22"/>
          <w:lang w:val="en-GB"/>
        </w:rPr>
        <w:t xml:space="preserve">ried out in national systems, </w:t>
      </w:r>
      <w:r w:rsidR="00FE49C4" w:rsidRPr="0069300E">
        <w:rPr>
          <w:rFonts w:ascii="Verdana" w:hAnsi="Verdana"/>
          <w:sz w:val="22"/>
          <w:szCs w:val="22"/>
          <w:lang w:val="en-GB"/>
        </w:rPr>
        <w:t xml:space="preserve">which will impact the QFs, than countries have to re-self-certify their NQFs </w:t>
      </w:r>
      <w:proofErr w:type="spellStart"/>
      <w:r w:rsidR="002D37D1">
        <w:rPr>
          <w:rFonts w:ascii="Verdana" w:hAnsi="Verdana"/>
          <w:sz w:val="22"/>
          <w:szCs w:val="22"/>
          <w:lang w:val="en-GB"/>
        </w:rPr>
        <w:t>agianst</w:t>
      </w:r>
      <w:proofErr w:type="spellEnd"/>
      <w:r w:rsidR="00FE49C4" w:rsidRPr="0069300E">
        <w:rPr>
          <w:rFonts w:ascii="Verdana" w:hAnsi="Verdana"/>
          <w:sz w:val="22"/>
          <w:szCs w:val="22"/>
          <w:lang w:val="en-GB"/>
        </w:rPr>
        <w:t xml:space="preserve"> the over-arching frameworks.</w:t>
      </w:r>
    </w:p>
    <w:p w14:paraId="1CED3732" w14:textId="340BF476" w:rsidR="0069300E" w:rsidRDefault="00331EE6" w:rsidP="0069300E">
      <w:pPr>
        <w:pStyle w:val="ListParagraph"/>
        <w:numPr>
          <w:ilvl w:val="0"/>
          <w:numId w:val="31"/>
        </w:numPr>
        <w:spacing w:after="120" w:line="23" w:lineRule="atLeast"/>
        <w:jc w:val="both"/>
        <w:rPr>
          <w:rFonts w:ascii="Verdana" w:hAnsi="Verdana"/>
          <w:sz w:val="22"/>
          <w:szCs w:val="22"/>
          <w:lang w:val="en-GB"/>
        </w:rPr>
      </w:pPr>
      <w:r w:rsidRPr="0069300E">
        <w:rPr>
          <w:rFonts w:ascii="Verdana" w:hAnsi="Verdana"/>
          <w:sz w:val="22"/>
          <w:szCs w:val="22"/>
          <w:lang w:val="en-GB"/>
        </w:rPr>
        <w:t xml:space="preserve">It was stressed that </w:t>
      </w:r>
      <w:r w:rsidR="00394A34" w:rsidRPr="0069300E">
        <w:rPr>
          <w:rFonts w:ascii="Verdana" w:hAnsi="Verdana"/>
          <w:sz w:val="22"/>
          <w:szCs w:val="22"/>
          <w:lang w:val="en-GB"/>
        </w:rPr>
        <w:t>Institutions do not use the QF</w:t>
      </w:r>
      <w:r w:rsidR="00D5745C" w:rsidRPr="0069300E">
        <w:rPr>
          <w:rFonts w:ascii="Verdana" w:hAnsi="Verdana"/>
          <w:sz w:val="22"/>
          <w:szCs w:val="22"/>
          <w:lang w:val="en-GB"/>
        </w:rPr>
        <w:t>s</w:t>
      </w:r>
      <w:r w:rsidR="00394A34" w:rsidRPr="0069300E">
        <w:rPr>
          <w:rFonts w:ascii="Verdana" w:hAnsi="Verdana"/>
          <w:sz w:val="22"/>
          <w:szCs w:val="22"/>
          <w:lang w:val="en-GB"/>
        </w:rPr>
        <w:t xml:space="preserve"> </w:t>
      </w:r>
      <w:r w:rsidRPr="0069300E">
        <w:rPr>
          <w:rFonts w:ascii="Verdana" w:hAnsi="Verdana"/>
          <w:sz w:val="22"/>
          <w:szCs w:val="22"/>
          <w:lang w:val="en-GB"/>
        </w:rPr>
        <w:t xml:space="preserve">for academic recognition </w:t>
      </w:r>
      <w:r w:rsidR="00394A34" w:rsidRPr="0069300E">
        <w:rPr>
          <w:rFonts w:ascii="Verdana" w:hAnsi="Verdana"/>
          <w:sz w:val="22"/>
          <w:szCs w:val="22"/>
          <w:lang w:val="en-GB"/>
        </w:rPr>
        <w:t>properly,</w:t>
      </w:r>
      <w:r w:rsidR="00D5745C" w:rsidRPr="0069300E">
        <w:rPr>
          <w:rFonts w:ascii="Verdana" w:hAnsi="Verdana"/>
          <w:sz w:val="22"/>
          <w:szCs w:val="22"/>
          <w:lang w:val="en-GB"/>
        </w:rPr>
        <w:t xml:space="preserve"> so </w:t>
      </w:r>
      <w:r w:rsidRPr="0069300E">
        <w:rPr>
          <w:rFonts w:ascii="Verdana" w:hAnsi="Verdana"/>
          <w:sz w:val="22"/>
          <w:szCs w:val="22"/>
          <w:lang w:val="en-GB"/>
        </w:rPr>
        <w:t xml:space="preserve">it will be useful to </w:t>
      </w:r>
      <w:r w:rsidR="00D5745C" w:rsidRPr="0069300E">
        <w:rPr>
          <w:rFonts w:ascii="Verdana" w:hAnsi="Verdana"/>
          <w:sz w:val="22"/>
          <w:szCs w:val="22"/>
          <w:lang w:val="en-GB"/>
        </w:rPr>
        <w:t>recommend</w:t>
      </w:r>
      <w:r w:rsidR="00394A34" w:rsidRPr="0069300E">
        <w:rPr>
          <w:rFonts w:ascii="Verdana" w:hAnsi="Verdana"/>
          <w:sz w:val="22"/>
          <w:szCs w:val="22"/>
          <w:lang w:val="en-GB"/>
        </w:rPr>
        <w:t xml:space="preserve"> that</w:t>
      </w:r>
      <w:r w:rsidRPr="0069300E">
        <w:rPr>
          <w:rFonts w:ascii="Verdana" w:hAnsi="Verdana"/>
          <w:sz w:val="22"/>
          <w:szCs w:val="22"/>
          <w:lang w:val="en-GB"/>
        </w:rPr>
        <w:t xml:space="preserve"> HEIs</w:t>
      </w:r>
      <w:r w:rsidR="00394A34" w:rsidRPr="0069300E">
        <w:rPr>
          <w:rFonts w:ascii="Verdana" w:hAnsi="Verdana"/>
          <w:sz w:val="22"/>
          <w:szCs w:val="22"/>
          <w:lang w:val="en-GB"/>
        </w:rPr>
        <w:t xml:space="preserve"> and credential evaluators </w:t>
      </w:r>
      <w:r w:rsidR="00C3004F" w:rsidRPr="0069300E">
        <w:rPr>
          <w:rFonts w:ascii="Verdana" w:hAnsi="Verdana"/>
          <w:sz w:val="22"/>
          <w:szCs w:val="22"/>
          <w:lang w:val="en-GB"/>
        </w:rPr>
        <w:t xml:space="preserve">make full use of the QFs </w:t>
      </w:r>
      <w:r w:rsidR="002D37D1">
        <w:rPr>
          <w:rFonts w:ascii="Verdana" w:hAnsi="Verdana"/>
          <w:sz w:val="22"/>
          <w:szCs w:val="22"/>
          <w:lang w:val="en-GB"/>
        </w:rPr>
        <w:t xml:space="preserve">for the purpose of </w:t>
      </w:r>
      <w:r w:rsidR="00D5745C" w:rsidRPr="0069300E">
        <w:rPr>
          <w:rFonts w:ascii="Verdana" w:hAnsi="Verdana"/>
          <w:sz w:val="22"/>
          <w:szCs w:val="22"/>
          <w:lang w:val="en-GB"/>
        </w:rPr>
        <w:t>recognition</w:t>
      </w:r>
      <w:r w:rsidR="00394A34" w:rsidRPr="0069300E">
        <w:rPr>
          <w:rFonts w:ascii="Verdana" w:hAnsi="Verdana"/>
          <w:sz w:val="22"/>
          <w:szCs w:val="22"/>
          <w:lang w:val="en-GB"/>
        </w:rPr>
        <w:t xml:space="preserve">. </w:t>
      </w:r>
    </w:p>
    <w:p w14:paraId="38E08B8A" w14:textId="536B4AD6" w:rsidR="00826A1A" w:rsidRPr="0069300E" w:rsidRDefault="00331EE6" w:rsidP="0069300E">
      <w:pPr>
        <w:pStyle w:val="ListParagraph"/>
        <w:numPr>
          <w:ilvl w:val="0"/>
          <w:numId w:val="31"/>
        </w:numPr>
        <w:spacing w:after="120" w:line="23" w:lineRule="atLeast"/>
        <w:jc w:val="both"/>
        <w:rPr>
          <w:rFonts w:ascii="Verdana" w:hAnsi="Verdana"/>
          <w:sz w:val="22"/>
          <w:szCs w:val="22"/>
          <w:lang w:val="en-GB"/>
        </w:rPr>
      </w:pPr>
      <w:r w:rsidRPr="0069300E">
        <w:rPr>
          <w:rFonts w:ascii="Verdana" w:hAnsi="Verdana"/>
          <w:sz w:val="22"/>
          <w:szCs w:val="22"/>
          <w:lang w:val="en-GB"/>
        </w:rPr>
        <w:t>It was suggested to m</w:t>
      </w:r>
      <w:r w:rsidR="00394A34" w:rsidRPr="0069300E">
        <w:rPr>
          <w:rFonts w:ascii="Verdana" w:hAnsi="Verdana"/>
          <w:sz w:val="22"/>
          <w:szCs w:val="22"/>
          <w:lang w:val="en-GB"/>
        </w:rPr>
        <w:t xml:space="preserve">ake a reference to </w:t>
      </w:r>
      <w:r w:rsidR="00826A1A" w:rsidRPr="0069300E">
        <w:rPr>
          <w:rFonts w:ascii="Verdana" w:hAnsi="Verdana"/>
          <w:sz w:val="22"/>
          <w:szCs w:val="22"/>
          <w:lang w:val="en-GB"/>
        </w:rPr>
        <w:t>EAR manual.</w:t>
      </w:r>
    </w:p>
    <w:p w14:paraId="6251F5E9" w14:textId="77777777" w:rsidR="0069300E" w:rsidRDefault="00615824" w:rsidP="0069300E">
      <w:pPr>
        <w:spacing w:after="120" w:line="23" w:lineRule="atLeast"/>
        <w:jc w:val="both"/>
        <w:rPr>
          <w:rFonts w:ascii="Verdana" w:hAnsi="Verdana"/>
          <w:b/>
          <w:i/>
          <w:sz w:val="22"/>
          <w:szCs w:val="22"/>
          <w:lang w:val="en-GB"/>
        </w:rPr>
      </w:pPr>
      <w:r>
        <w:rPr>
          <w:rFonts w:ascii="Verdana" w:hAnsi="Verdana"/>
          <w:b/>
          <w:i/>
          <w:sz w:val="22"/>
          <w:szCs w:val="22"/>
          <w:lang w:val="en-GB"/>
        </w:rPr>
        <w:t xml:space="preserve">Discussion on the report continued </w:t>
      </w:r>
      <w:r w:rsidRPr="00A17CF1">
        <w:rPr>
          <w:rFonts w:ascii="Verdana" w:hAnsi="Verdana"/>
          <w:b/>
          <w:i/>
          <w:sz w:val="22"/>
          <w:szCs w:val="22"/>
          <w:lang w:val="en-GB"/>
        </w:rPr>
        <w:t>4</w:t>
      </w:r>
      <w:r w:rsidRPr="00A16E21">
        <w:rPr>
          <w:rFonts w:ascii="Verdana" w:hAnsi="Verdana"/>
          <w:b/>
          <w:i/>
          <w:sz w:val="22"/>
          <w:szCs w:val="22"/>
          <w:vertAlign w:val="superscript"/>
          <w:lang w:val="en-GB"/>
        </w:rPr>
        <w:t>th</w:t>
      </w:r>
      <w:r>
        <w:rPr>
          <w:rFonts w:ascii="Verdana" w:hAnsi="Verdana"/>
          <w:b/>
          <w:i/>
          <w:sz w:val="22"/>
          <w:szCs w:val="22"/>
          <w:lang w:val="en-GB"/>
        </w:rPr>
        <w:t xml:space="preserve"> paragraph</w:t>
      </w:r>
    </w:p>
    <w:p w14:paraId="3D03EC4B" w14:textId="5E923E85" w:rsidR="0069300E" w:rsidRPr="0069300E" w:rsidRDefault="00615824" w:rsidP="0069300E">
      <w:pPr>
        <w:pStyle w:val="ListParagraph"/>
        <w:numPr>
          <w:ilvl w:val="0"/>
          <w:numId w:val="32"/>
        </w:numPr>
        <w:spacing w:after="120" w:line="23" w:lineRule="atLeast"/>
        <w:jc w:val="both"/>
        <w:rPr>
          <w:rFonts w:ascii="Verdana" w:hAnsi="Verdana"/>
          <w:b/>
          <w:i/>
          <w:sz w:val="22"/>
          <w:szCs w:val="22"/>
          <w:lang w:val="en-GB"/>
        </w:rPr>
      </w:pPr>
      <w:r w:rsidRPr="0069300E">
        <w:rPr>
          <w:rFonts w:ascii="Verdana" w:hAnsi="Verdana"/>
          <w:b/>
          <w:i/>
          <w:sz w:val="22"/>
          <w:szCs w:val="22"/>
          <w:lang w:val="en-GB"/>
        </w:rPr>
        <w:t xml:space="preserve">4.1: </w:t>
      </w:r>
      <w:r w:rsidRPr="0069300E">
        <w:rPr>
          <w:rFonts w:ascii="Verdana" w:hAnsi="Verdana"/>
          <w:sz w:val="22"/>
          <w:szCs w:val="22"/>
          <w:lang w:val="en-GB"/>
        </w:rPr>
        <w:t>There is a need to explore further what else can be articulated to see what is common betw</w:t>
      </w:r>
      <w:r w:rsidR="0069300E">
        <w:rPr>
          <w:rFonts w:ascii="Verdana" w:hAnsi="Verdana"/>
          <w:sz w:val="22"/>
          <w:szCs w:val="22"/>
          <w:lang w:val="en-GB"/>
        </w:rPr>
        <w:t>een the practices of HE and VET</w:t>
      </w:r>
      <w:r w:rsidR="00C9017A">
        <w:rPr>
          <w:rFonts w:ascii="Verdana" w:hAnsi="Verdana"/>
          <w:sz w:val="22"/>
          <w:szCs w:val="22"/>
          <w:lang w:val="en-GB"/>
        </w:rPr>
        <w:t>.</w:t>
      </w:r>
    </w:p>
    <w:p w14:paraId="02ED4844" w14:textId="0F034C62" w:rsidR="0069300E" w:rsidRDefault="00615824" w:rsidP="0069300E">
      <w:pPr>
        <w:pStyle w:val="ListParagraph"/>
        <w:numPr>
          <w:ilvl w:val="0"/>
          <w:numId w:val="32"/>
        </w:numPr>
        <w:spacing w:after="120" w:line="23" w:lineRule="atLeast"/>
        <w:jc w:val="both"/>
        <w:rPr>
          <w:rFonts w:ascii="Verdana" w:hAnsi="Verdana"/>
          <w:b/>
          <w:i/>
          <w:sz w:val="22"/>
          <w:szCs w:val="22"/>
          <w:lang w:val="en-GB"/>
        </w:rPr>
      </w:pPr>
      <w:r w:rsidRPr="0069300E">
        <w:rPr>
          <w:rFonts w:ascii="Verdana" w:hAnsi="Verdana"/>
          <w:sz w:val="22"/>
          <w:szCs w:val="22"/>
          <w:lang w:val="en-GB"/>
        </w:rPr>
        <w:t>It was noted that the recommendations</w:t>
      </w:r>
      <w:r w:rsidR="00C9017A">
        <w:rPr>
          <w:rFonts w:ascii="Verdana" w:hAnsi="Verdana"/>
          <w:sz w:val="22"/>
          <w:szCs w:val="22"/>
          <w:lang w:val="en-GB"/>
        </w:rPr>
        <w:t xml:space="preserve"> illustrated in this chapter are overstressed and look like</w:t>
      </w:r>
      <w:r w:rsidRPr="0069300E">
        <w:rPr>
          <w:rFonts w:ascii="Verdana" w:hAnsi="Verdana"/>
          <w:sz w:val="22"/>
          <w:szCs w:val="22"/>
          <w:lang w:val="en-GB"/>
        </w:rPr>
        <w:t xml:space="preserve"> goals.  </w:t>
      </w:r>
    </w:p>
    <w:p w14:paraId="3A401BCF" w14:textId="77777777" w:rsidR="0069300E" w:rsidRDefault="00615824" w:rsidP="0069300E">
      <w:pPr>
        <w:pStyle w:val="ListParagraph"/>
        <w:numPr>
          <w:ilvl w:val="0"/>
          <w:numId w:val="32"/>
        </w:numPr>
        <w:spacing w:after="120" w:line="23" w:lineRule="atLeast"/>
        <w:jc w:val="both"/>
        <w:rPr>
          <w:rFonts w:ascii="Verdana" w:hAnsi="Verdana"/>
          <w:b/>
          <w:i/>
          <w:sz w:val="22"/>
          <w:szCs w:val="22"/>
          <w:lang w:val="en-GB"/>
        </w:rPr>
      </w:pPr>
      <w:r w:rsidRPr="0069300E">
        <w:rPr>
          <w:rFonts w:ascii="Verdana" w:hAnsi="Verdana"/>
          <w:sz w:val="22"/>
          <w:szCs w:val="22"/>
          <w:lang w:val="en-GB"/>
        </w:rPr>
        <w:t xml:space="preserve">It was noted that one of the challenges that exist in the Bologna Process is to promote the successful implementation of the communiqués. </w:t>
      </w:r>
    </w:p>
    <w:p w14:paraId="714C3687" w14:textId="732D9F80" w:rsidR="0069300E" w:rsidRDefault="00615824" w:rsidP="0069300E">
      <w:pPr>
        <w:pStyle w:val="ListParagraph"/>
        <w:numPr>
          <w:ilvl w:val="0"/>
          <w:numId w:val="32"/>
        </w:numPr>
        <w:spacing w:after="120" w:line="23" w:lineRule="atLeast"/>
        <w:jc w:val="both"/>
        <w:rPr>
          <w:rFonts w:ascii="Verdana" w:hAnsi="Verdana"/>
          <w:b/>
          <w:i/>
          <w:sz w:val="22"/>
          <w:szCs w:val="22"/>
          <w:lang w:val="en-GB"/>
        </w:rPr>
      </w:pPr>
      <w:r w:rsidRPr="0069300E">
        <w:rPr>
          <w:rFonts w:ascii="Verdana" w:hAnsi="Verdana"/>
          <w:sz w:val="22"/>
          <w:szCs w:val="22"/>
          <w:lang w:val="en-GB"/>
        </w:rPr>
        <w:t xml:space="preserve">It was underlined that in case the SRWG finds that revision of the common principles of QA in HE and VET has to take place within EU decision making process than there is </w:t>
      </w:r>
      <w:r w:rsidR="00C9017A" w:rsidRPr="0069300E">
        <w:rPr>
          <w:rFonts w:ascii="Verdana" w:hAnsi="Verdana"/>
          <w:sz w:val="22"/>
          <w:szCs w:val="22"/>
          <w:lang w:val="en-GB"/>
        </w:rPr>
        <w:t>a need</w:t>
      </w:r>
      <w:r w:rsidRPr="0069300E">
        <w:rPr>
          <w:rFonts w:ascii="Verdana" w:hAnsi="Verdana"/>
          <w:sz w:val="22"/>
          <w:szCs w:val="22"/>
          <w:lang w:val="en-GB"/>
        </w:rPr>
        <w:t xml:space="preserve"> to have some kind of mandate from Yerevan meeting: theme of sequencing is important.</w:t>
      </w:r>
    </w:p>
    <w:p w14:paraId="4C1060C9" w14:textId="77777777" w:rsidR="0069300E" w:rsidRDefault="00615824" w:rsidP="0069300E">
      <w:pPr>
        <w:pStyle w:val="ListParagraph"/>
        <w:numPr>
          <w:ilvl w:val="0"/>
          <w:numId w:val="32"/>
        </w:numPr>
        <w:spacing w:after="120" w:line="23" w:lineRule="atLeast"/>
        <w:jc w:val="both"/>
        <w:rPr>
          <w:rFonts w:ascii="Verdana" w:hAnsi="Verdana"/>
          <w:b/>
          <w:i/>
          <w:sz w:val="22"/>
          <w:szCs w:val="22"/>
          <w:lang w:val="en-GB"/>
        </w:rPr>
      </w:pPr>
      <w:r w:rsidRPr="0069300E">
        <w:rPr>
          <w:rFonts w:ascii="Verdana" w:hAnsi="Verdana"/>
          <w:sz w:val="22"/>
          <w:szCs w:val="22"/>
          <w:lang w:val="en-GB"/>
        </w:rPr>
        <w:t>Ireland, ENQA and EC will come up with the revised part of the report/recommendations for our next meeting</w:t>
      </w:r>
      <w:r w:rsidRPr="0069300E">
        <w:rPr>
          <w:rFonts w:ascii="Verdana" w:hAnsi="Verdana"/>
          <w:b/>
          <w:sz w:val="22"/>
          <w:szCs w:val="22"/>
          <w:lang w:val="en-GB"/>
        </w:rPr>
        <w:t xml:space="preserve">.  </w:t>
      </w:r>
    </w:p>
    <w:p w14:paraId="35408C91" w14:textId="71ABD9B5" w:rsidR="0069300E" w:rsidRPr="00C9017A" w:rsidRDefault="00615824" w:rsidP="00C9017A">
      <w:pPr>
        <w:pStyle w:val="ListParagraph"/>
        <w:numPr>
          <w:ilvl w:val="0"/>
          <w:numId w:val="32"/>
        </w:numPr>
        <w:spacing w:after="120" w:line="23" w:lineRule="atLeast"/>
        <w:jc w:val="both"/>
        <w:rPr>
          <w:rFonts w:ascii="Verdana" w:hAnsi="Verdana"/>
          <w:b/>
          <w:i/>
          <w:sz w:val="22"/>
          <w:szCs w:val="22"/>
          <w:lang w:val="en-GB"/>
        </w:rPr>
      </w:pPr>
      <w:r w:rsidRPr="0069300E">
        <w:rPr>
          <w:rFonts w:ascii="Verdana" w:hAnsi="Verdana"/>
          <w:b/>
          <w:sz w:val="22"/>
          <w:szCs w:val="22"/>
          <w:lang w:val="en-GB"/>
        </w:rPr>
        <w:t>4.2.2-4.2.3</w:t>
      </w:r>
      <w:r w:rsidR="00C9017A">
        <w:rPr>
          <w:rFonts w:ascii="Verdana" w:hAnsi="Verdana"/>
          <w:sz w:val="22"/>
          <w:szCs w:val="22"/>
          <w:lang w:val="en-GB"/>
        </w:rPr>
        <w:t xml:space="preserve">: </w:t>
      </w:r>
      <w:r w:rsidRPr="00C9017A">
        <w:rPr>
          <w:rFonts w:ascii="Verdana" w:hAnsi="Verdana"/>
          <w:sz w:val="22"/>
          <w:szCs w:val="22"/>
          <w:lang w:val="en-GB"/>
        </w:rPr>
        <w:t>It was suggested to make explicit that SCQs are those that have QA procedures linked to ESG.</w:t>
      </w:r>
    </w:p>
    <w:p w14:paraId="3F7F06DA" w14:textId="2F290116" w:rsidR="0069300E" w:rsidRDefault="00C9017A" w:rsidP="0069300E">
      <w:pPr>
        <w:pStyle w:val="ListParagraph"/>
        <w:numPr>
          <w:ilvl w:val="0"/>
          <w:numId w:val="32"/>
        </w:numPr>
        <w:spacing w:after="120" w:line="23" w:lineRule="atLeast"/>
        <w:jc w:val="both"/>
        <w:rPr>
          <w:rFonts w:ascii="Verdana" w:hAnsi="Verdana"/>
          <w:b/>
          <w:i/>
          <w:sz w:val="22"/>
          <w:szCs w:val="22"/>
          <w:lang w:val="en-GB"/>
        </w:rPr>
      </w:pPr>
      <w:r>
        <w:rPr>
          <w:rFonts w:ascii="Verdana" w:hAnsi="Verdana"/>
          <w:sz w:val="22"/>
          <w:szCs w:val="22"/>
          <w:lang w:val="en-GB"/>
        </w:rPr>
        <w:t>F</w:t>
      </w:r>
      <w:r w:rsidR="00615824" w:rsidRPr="0069300E">
        <w:rPr>
          <w:rFonts w:ascii="Verdana" w:hAnsi="Verdana"/>
          <w:sz w:val="22"/>
          <w:szCs w:val="22"/>
          <w:lang w:val="en-GB"/>
        </w:rPr>
        <w:t xml:space="preserve">inal recommendation will state that SCQs will be based on Dublin </w:t>
      </w:r>
      <w:r>
        <w:rPr>
          <w:rFonts w:ascii="Verdana" w:hAnsi="Verdana"/>
          <w:sz w:val="22"/>
          <w:szCs w:val="22"/>
          <w:lang w:val="en-GB"/>
        </w:rPr>
        <w:t xml:space="preserve">descriptors; </w:t>
      </w:r>
      <w:r w:rsidR="00615824" w:rsidRPr="0069300E">
        <w:rPr>
          <w:rFonts w:ascii="Verdana" w:hAnsi="Verdana"/>
          <w:sz w:val="22"/>
          <w:szCs w:val="22"/>
          <w:lang w:val="en-GB"/>
        </w:rPr>
        <w:t xml:space="preserve">quality assured by ESG and </w:t>
      </w:r>
      <w:proofErr w:type="gramStart"/>
      <w:r w:rsidR="00615824" w:rsidRPr="0069300E">
        <w:rPr>
          <w:rFonts w:ascii="Verdana" w:hAnsi="Verdana"/>
          <w:sz w:val="22"/>
          <w:szCs w:val="22"/>
          <w:lang w:val="en-GB"/>
        </w:rPr>
        <w:t>be</w:t>
      </w:r>
      <w:proofErr w:type="gramEnd"/>
      <w:r w:rsidR="00615824" w:rsidRPr="0069300E">
        <w:rPr>
          <w:rFonts w:ascii="Verdana" w:hAnsi="Verdana"/>
          <w:sz w:val="22"/>
          <w:szCs w:val="22"/>
          <w:lang w:val="en-GB"/>
        </w:rPr>
        <w:t xml:space="preserve"> part of QF-EHEA.</w:t>
      </w:r>
    </w:p>
    <w:p w14:paraId="3CE57B91" w14:textId="04DE1A3A" w:rsidR="0069300E" w:rsidRDefault="00615824" w:rsidP="0069300E">
      <w:pPr>
        <w:pStyle w:val="ListParagraph"/>
        <w:numPr>
          <w:ilvl w:val="0"/>
          <w:numId w:val="32"/>
        </w:numPr>
        <w:spacing w:after="120" w:line="23" w:lineRule="atLeast"/>
        <w:jc w:val="both"/>
        <w:rPr>
          <w:rFonts w:ascii="Verdana" w:hAnsi="Verdana"/>
          <w:b/>
          <w:i/>
          <w:sz w:val="22"/>
          <w:szCs w:val="22"/>
          <w:lang w:val="en-GB"/>
        </w:rPr>
      </w:pPr>
      <w:r w:rsidRPr="0069300E">
        <w:rPr>
          <w:rFonts w:ascii="Verdana" w:hAnsi="Verdana"/>
          <w:b/>
          <w:sz w:val="22"/>
          <w:szCs w:val="22"/>
          <w:lang w:val="en-GB"/>
        </w:rPr>
        <w:t>4.2.4</w:t>
      </w:r>
      <w:r w:rsidR="0025557C" w:rsidRPr="0069300E">
        <w:rPr>
          <w:rFonts w:ascii="Verdana" w:hAnsi="Verdana"/>
          <w:b/>
          <w:sz w:val="22"/>
          <w:szCs w:val="22"/>
          <w:lang w:val="en-GB"/>
        </w:rPr>
        <w:t xml:space="preserve">: </w:t>
      </w:r>
      <w:r w:rsidRPr="0069300E">
        <w:rPr>
          <w:rFonts w:ascii="Verdana" w:hAnsi="Verdana"/>
          <w:sz w:val="22"/>
          <w:szCs w:val="22"/>
          <w:lang w:val="en-GB"/>
        </w:rPr>
        <w:t>There is a need for strengthening the role of the national correspondents and explo</w:t>
      </w:r>
      <w:r w:rsidR="009330B8" w:rsidRPr="0069300E">
        <w:rPr>
          <w:rFonts w:ascii="Verdana" w:hAnsi="Verdana"/>
          <w:sz w:val="22"/>
          <w:szCs w:val="22"/>
          <w:lang w:val="en-GB"/>
        </w:rPr>
        <w:t>re the ways to develop criteria/</w:t>
      </w:r>
      <w:r w:rsidRPr="0069300E">
        <w:rPr>
          <w:rFonts w:ascii="Verdana" w:hAnsi="Verdana"/>
          <w:sz w:val="22"/>
          <w:szCs w:val="22"/>
          <w:lang w:val="en-GB"/>
        </w:rPr>
        <w:t>procedures for in</w:t>
      </w:r>
      <w:r w:rsidR="00C9017A">
        <w:rPr>
          <w:rFonts w:ascii="Verdana" w:hAnsi="Verdana"/>
          <w:sz w:val="22"/>
          <w:szCs w:val="22"/>
          <w:lang w:val="en-GB"/>
        </w:rPr>
        <w:t xml:space="preserve">cluding SCQs in the QF-EHEA: give t </w:t>
      </w:r>
      <w:r w:rsidRPr="0069300E">
        <w:rPr>
          <w:rFonts w:ascii="Verdana" w:hAnsi="Verdana"/>
          <w:sz w:val="22"/>
          <w:szCs w:val="22"/>
          <w:lang w:val="en-GB"/>
        </w:rPr>
        <w:t xml:space="preserve">more precise task how to strengthen </w:t>
      </w:r>
      <w:r w:rsidR="00C9017A">
        <w:rPr>
          <w:rFonts w:ascii="Verdana" w:hAnsi="Verdana"/>
          <w:sz w:val="22"/>
          <w:szCs w:val="22"/>
          <w:lang w:val="en-GB"/>
        </w:rPr>
        <w:t>the network</w:t>
      </w:r>
      <w:r w:rsidR="0025557C" w:rsidRPr="0069300E">
        <w:rPr>
          <w:rFonts w:ascii="Verdana" w:hAnsi="Verdana"/>
          <w:sz w:val="22"/>
          <w:szCs w:val="22"/>
          <w:lang w:val="en-GB"/>
        </w:rPr>
        <w:t xml:space="preserve"> and be more representative and operational.</w:t>
      </w:r>
    </w:p>
    <w:p w14:paraId="3AA09515" w14:textId="2AB91884" w:rsidR="0069300E" w:rsidRDefault="00615824" w:rsidP="0069300E">
      <w:pPr>
        <w:pStyle w:val="ListParagraph"/>
        <w:numPr>
          <w:ilvl w:val="0"/>
          <w:numId w:val="32"/>
        </w:numPr>
        <w:spacing w:after="120" w:line="23" w:lineRule="atLeast"/>
        <w:jc w:val="both"/>
        <w:rPr>
          <w:rFonts w:ascii="Verdana" w:hAnsi="Verdana"/>
          <w:b/>
          <w:i/>
          <w:sz w:val="22"/>
          <w:szCs w:val="22"/>
          <w:lang w:val="en-GB"/>
        </w:rPr>
      </w:pPr>
      <w:r w:rsidRPr="0069300E">
        <w:rPr>
          <w:rFonts w:ascii="Verdana" w:hAnsi="Verdana"/>
          <w:sz w:val="22"/>
          <w:szCs w:val="22"/>
          <w:lang w:val="en-GB"/>
        </w:rPr>
        <w:t xml:space="preserve">It was noted </w:t>
      </w:r>
      <w:r w:rsidR="00C9017A">
        <w:rPr>
          <w:rFonts w:ascii="Verdana" w:hAnsi="Verdana"/>
          <w:sz w:val="22"/>
          <w:szCs w:val="22"/>
          <w:lang w:val="en-GB"/>
        </w:rPr>
        <w:t xml:space="preserve">that </w:t>
      </w:r>
      <w:r w:rsidRPr="0069300E">
        <w:rPr>
          <w:rFonts w:ascii="Verdana" w:hAnsi="Verdana"/>
          <w:sz w:val="22"/>
          <w:szCs w:val="22"/>
          <w:lang w:val="en-GB"/>
        </w:rPr>
        <w:t>in countries where is no long tradition of the existence of NQFs there is a need to raise the public awareness</w:t>
      </w:r>
      <w:r w:rsidR="00C9017A">
        <w:rPr>
          <w:rFonts w:ascii="Verdana" w:hAnsi="Verdana"/>
          <w:sz w:val="22"/>
          <w:szCs w:val="22"/>
          <w:lang w:val="en-GB"/>
        </w:rPr>
        <w:t xml:space="preserve"> and promote the benefits </w:t>
      </w:r>
      <w:r w:rsidRPr="0069300E">
        <w:rPr>
          <w:rFonts w:ascii="Verdana" w:hAnsi="Verdana"/>
          <w:sz w:val="22"/>
          <w:szCs w:val="22"/>
          <w:lang w:val="en-GB"/>
        </w:rPr>
        <w:t>of creating the framework</w:t>
      </w:r>
      <w:r w:rsidR="00C9017A">
        <w:rPr>
          <w:rFonts w:ascii="Verdana" w:hAnsi="Verdana"/>
          <w:sz w:val="22"/>
          <w:szCs w:val="22"/>
          <w:lang w:val="en-GB"/>
        </w:rPr>
        <w:t>.</w:t>
      </w:r>
    </w:p>
    <w:p w14:paraId="7A7DE3B5" w14:textId="635CE7EC" w:rsidR="0069300E" w:rsidRDefault="009330B8" w:rsidP="0069300E">
      <w:pPr>
        <w:pStyle w:val="ListParagraph"/>
        <w:numPr>
          <w:ilvl w:val="0"/>
          <w:numId w:val="32"/>
        </w:numPr>
        <w:spacing w:after="120" w:line="23" w:lineRule="atLeast"/>
        <w:jc w:val="both"/>
        <w:rPr>
          <w:rFonts w:ascii="Verdana" w:hAnsi="Verdana"/>
          <w:b/>
          <w:i/>
          <w:sz w:val="22"/>
          <w:szCs w:val="22"/>
          <w:lang w:val="en-GB"/>
        </w:rPr>
      </w:pPr>
      <w:r w:rsidRPr="0069300E">
        <w:rPr>
          <w:rFonts w:ascii="Verdana" w:hAnsi="Verdana"/>
          <w:sz w:val="22"/>
          <w:szCs w:val="22"/>
          <w:lang w:val="en-GB"/>
        </w:rPr>
        <w:t>It was noted that</w:t>
      </w:r>
      <w:r w:rsidR="00615824" w:rsidRPr="0069300E">
        <w:rPr>
          <w:rFonts w:ascii="Verdana" w:hAnsi="Verdana"/>
          <w:sz w:val="22"/>
          <w:szCs w:val="22"/>
          <w:lang w:val="en-GB"/>
        </w:rPr>
        <w:t xml:space="preserve"> publication of self-certif</w:t>
      </w:r>
      <w:r w:rsidRPr="0069300E">
        <w:rPr>
          <w:rFonts w:ascii="Verdana" w:hAnsi="Verdana"/>
          <w:sz w:val="22"/>
          <w:szCs w:val="22"/>
          <w:lang w:val="en-GB"/>
        </w:rPr>
        <w:t xml:space="preserve">ication reports is problematic: </w:t>
      </w:r>
      <w:r w:rsidR="00615824" w:rsidRPr="0069300E">
        <w:rPr>
          <w:rFonts w:ascii="Verdana" w:hAnsi="Verdana"/>
          <w:sz w:val="22"/>
          <w:szCs w:val="22"/>
          <w:lang w:val="en-GB"/>
        </w:rPr>
        <w:t xml:space="preserve">at a time </w:t>
      </w:r>
      <w:r w:rsidRPr="0069300E">
        <w:rPr>
          <w:rFonts w:ascii="Verdana" w:hAnsi="Verdana"/>
          <w:sz w:val="22"/>
          <w:szCs w:val="22"/>
          <w:lang w:val="en-GB"/>
        </w:rPr>
        <w:t>when QFs WG developed its report</w:t>
      </w:r>
      <w:r w:rsidR="00615824" w:rsidRPr="0069300E">
        <w:rPr>
          <w:rFonts w:ascii="Verdana" w:hAnsi="Verdana"/>
          <w:sz w:val="22"/>
          <w:szCs w:val="22"/>
          <w:lang w:val="en-GB"/>
        </w:rPr>
        <w:t xml:space="preserve"> ENIC-NARIC’s and EHEA websites </w:t>
      </w:r>
      <w:r w:rsidRPr="0069300E">
        <w:rPr>
          <w:rFonts w:ascii="Verdana" w:hAnsi="Verdana"/>
          <w:sz w:val="22"/>
          <w:szCs w:val="22"/>
          <w:lang w:val="en-GB"/>
        </w:rPr>
        <w:t xml:space="preserve">were the </w:t>
      </w:r>
      <w:r w:rsidR="00615824" w:rsidRPr="0069300E">
        <w:rPr>
          <w:rFonts w:ascii="Verdana" w:hAnsi="Verdana"/>
          <w:sz w:val="22"/>
          <w:szCs w:val="22"/>
          <w:lang w:val="en-GB"/>
        </w:rPr>
        <w:t xml:space="preserve">addresses for </w:t>
      </w:r>
      <w:r w:rsidR="00615824" w:rsidRPr="0069300E">
        <w:rPr>
          <w:rFonts w:ascii="Verdana" w:hAnsi="Verdana"/>
          <w:sz w:val="22"/>
          <w:szCs w:val="22"/>
          <w:lang w:val="en-GB"/>
        </w:rPr>
        <w:lastRenderedPageBreak/>
        <w:t xml:space="preserve">publishing the self-certification reports. Now EQF website is running and the usage of the Bologna website for QF-EHEA has to be developed. </w:t>
      </w:r>
      <w:r w:rsidR="0025557C" w:rsidRPr="0069300E">
        <w:rPr>
          <w:rFonts w:ascii="Verdana" w:hAnsi="Verdana"/>
          <w:sz w:val="22"/>
          <w:szCs w:val="22"/>
          <w:lang w:val="en-GB"/>
        </w:rPr>
        <w:t>Moreover, there is a</w:t>
      </w:r>
      <w:r w:rsidR="00615824" w:rsidRPr="0069300E">
        <w:rPr>
          <w:rFonts w:ascii="Verdana" w:hAnsi="Verdana"/>
          <w:sz w:val="22"/>
          <w:szCs w:val="22"/>
          <w:lang w:val="en-GB"/>
        </w:rPr>
        <w:t xml:space="preserve"> need to ensure that </w:t>
      </w:r>
      <w:r w:rsidR="0025557C" w:rsidRPr="0069300E">
        <w:rPr>
          <w:rFonts w:ascii="Verdana" w:hAnsi="Verdana"/>
          <w:sz w:val="22"/>
          <w:szCs w:val="22"/>
          <w:lang w:val="en-GB"/>
        </w:rPr>
        <w:t>self-certificati</w:t>
      </w:r>
      <w:r w:rsidR="00C9017A">
        <w:rPr>
          <w:rFonts w:ascii="Verdana" w:hAnsi="Verdana"/>
          <w:sz w:val="22"/>
          <w:szCs w:val="22"/>
          <w:lang w:val="en-GB"/>
        </w:rPr>
        <w:t xml:space="preserve">on reports are </w:t>
      </w:r>
      <w:r w:rsidR="00615824" w:rsidRPr="0069300E">
        <w:rPr>
          <w:rFonts w:ascii="Verdana" w:hAnsi="Verdana"/>
          <w:sz w:val="22"/>
          <w:szCs w:val="22"/>
          <w:lang w:val="en-GB"/>
        </w:rPr>
        <w:t>linked to the referencing reports on the EQF websites.</w:t>
      </w:r>
      <w:r w:rsidR="0025557C" w:rsidRPr="0069300E">
        <w:rPr>
          <w:rFonts w:ascii="Verdana" w:hAnsi="Verdana"/>
          <w:sz w:val="22"/>
          <w:szCs w:val="22"/>
          <w:lang w:val="en-GB"/>
        </w:rPr>
        <w:t xml:space="preserve"> It was suggested to further consider this issue of maintain</w:t>
      </w:r>
      <w:r w:rsidR="00C9017A">
        <w:rPr>
          <w:rFonts w:ascii="Verdana" w:hAnsi="Verdana"/>
          <w:sz w:val="22"/>
          <w:szCs w:val="22"/>
          <w:lang w:val="en-GB"/>
        </w:rPr>
        <w:t>ing</w:t>
      </w:r>
      <w:r w:rsidR="0025557C" w:rsidRPr="0069300E">
        <w:rPr>
          <w:rFonts w:ascii="Verdana" w:hAnsi="Verdana"/>
          <w:sz w:val="22"/>
          <w:szCs w:val="22"/>
          <w:lang w:val="en-GB"/>
        </w:rPr>
        <w:t xml:space="preserve"> t</w:t>
      </w:r>
      <w:r w:rsidR="00C9017A">
        <w:rPr>
          <w:rFonts w:ascii="Verdana" w:hAnsi="Verdana"/>
          <w:sz w:val="22"/>
          <w:szCs w:val="22"/>
          <w:lang w:val="en-GB"/>
        </w:rPr>
        <w:t>h</w:t>
      </w:r>
      <w:r w:rsidR="0025557C" w:rsidRPr="0069300E">
        <w:rPr>
          <w:rFonts w:ascii="Verdana" w:hAnsi="Verdana"/>
          <w:sz w:val="22"/>
          <w:szCs w:val="22"/>
          <w:lang w:val="en-GB"/>
        </w:rPr>
        <w:t xml:space="preserve">e websites with </w:t>
      </w:r>
      <w:r w:rsidR="00C9017A">
        <w:rPr>
          <w:rFonts w:ascii="Verdana" w:hAnsi="Verdana"/>
          <w:sz w:val="22"/>
          <w:szCs w:val="22"/>
          <w:lang w:val="en-GB"/>
        </w:rPr>
        <w:t>the bologna Secretariat,</w:t>
      </w:r>
      <w:r w:rsidR="00615824" w:rsidRPr="0069300E">
        <w:rPr>
          <w:rFonts w:ascii="Verdana" w:hAnsi="Verdana"/>
          <w:sz w:val="22"/>
          <w:szCs w:val="22"/>
          <w:lang w:val="en-GB"/>
        </w:rPr>
        <w:t xml:space="preserve"> EC and </w:t>
      </w:r>
      <w:r w:rsidR="00C9017A">
        <w:rPr>
          <w:rFonts w:ascii="Verdana" w:hAnsi="Verdana"/>
          <w:sz w:val="22"/>
          <w:szCs w:val="22"/>
          <w:lang w:val="en-GB"/>
        </w:rPr>
        <w:t xml:space="preserve">the </w:t>
      </w:r>
      <w:r w:rsidR="00615824" w:rsidRPr="0069300E">
        <w:rPr>
          <w:rFonts w:ascii="Verdana" w:hAnsi="Verdana"/>
          <w:sz w:val="22"/>
          <w:szCs w:val="22"/>
          <w:lang w:val="en-GB"/>
        </w:rPr>
        <w:t xml:space="preserve">Co-Chairs group. </w:t>
      </w:r>
    </w:p>
    <w:p w14:paraId="5D2C1C5A" w14:textId="36C2750E" w:rsidR="0069300E" w:rsidRDefault="0069300E" w:rsidP="0069300E">
      <w:pPr>
        <w:pStyle w:val="ListParagraph"/>
        <w:numPr>
          <w:ilvl w:val="0"/>
          <w:numId w:val="32"/>
        </w:numPr>
        <w:spacing w:after="120" w:line="23" w:lineRule="atLeast"/>
        <w:jc w:val="both"/>
        <w:rPr>
          <w:rFonts w:ascii="Verdana" w:hAnsi="Verdana"/>
          <w:b/>
          <w:i/>
          <w:sz w:val="22"/>
          <w:szCs w:val="22"/>
          <w:lang w:val="en-GB"/>
        </w:rPr>
      </w:pPr>
      <w:r w:rsidRPr="0069300E">
        <w:rPr>
          <w:rFonts w:ascii="Verdana" w:hAnsi="Verdana"/>
          <w:sz w:val="22"/>
          <w:szCs w:val="22"/>
          <w:lang w:val="en-GB"/>
        </w:rPr>
        <w:t>I</w:t>
      </w:r>
      <w:r w:rsidR="0025557C" w:rsidRPr="0069300E">
        <w:rPr>
          <w:rFonts w:ascii="Verdana" w:hAnsi="Verdana"/>
          <w:sz w:val="22"/>
          <w:szCs w:val="22"/>
          <w:lang w:val="en-GB"/>
        </w:rPr>
        <w:t xml:space="preserve">t was stressed that this </w:t>
      </w:r>
      <w:r w:rsidR="00615824" w:rsidRPr="0069300E">
        <w:rPr>
          <w:rFonts w:ascii="Verdana" w:hAnsi="Verdana"/>
          <w:sz w:val="22"/>
          <w:szCs w:val="22"/>
          <w:lang w:val="en-GB"/>
        </w:rPr>
        <w:t>paragraph is the proper place to come up with an overarching generic recommendation to establish satisfa</w:t>
      </w:r>
      <w:r w:rsidR="00C9017A">
        <w:rPr>
          <w:rFonts w:ascii="Verdana" w:hAnsi="Verdana"/>
          <w:sz w:val="22"/>
          <w:szCs w:val="22"/>
          <w:lang w:val="en-GB"/>
        </w:rPr>
        <w:t xml:space="preserve">ctory implementation of the QFs, particularly </w:t>
      </w:r>
      <w:r w:rsidR="00C9017A" w:rsidRPr="0069300E">
        <w:rPr>
          <w:rFonts w:ascii="Verdana" w:hAnsi="Verdana"/>
          <w:sz w:val="22"/>
          <w:szCs w:val="22"/>
          <w:lang w:val="en-GB"/>
        </w:rPr>
        <w:t>the</w:t>
      </w:r>
      <w:r w:rsidR="00615824" w:rsidRPr="0069300E">
        <w:rPr>
          <w:rFonts w:ascii="Verdana" w:hAnsi="Verdana"/>
          <w:sz w:val="22"/>
          <w:szCs w:val="22"/>
          <w:lang w:val="en-GB"/>
        </w:rPr>
        <w:t xml:space="preserve"> LOs</w:t>
      </w:r>
      <w:r w:rsidR="00C9017A">
        <w:rPr>
          <w:rFonts w:ascii="Verdana" w:hAnsi="Verdana"/>
          <w:sz w:val="22"/>
          <w:szCs w:val="22"/>
          <w:lang w:val="en-GB"/>
        </w:rPr>
        <w:t>,</w:t>
      </w:r>
      <w:r w:rsidR="0025557C" w:rsidRPr="0069300E">
        <w:rPr>
          <w:rFonts w:ascii="Verdana" w:hAnsi="Verdana"/>
          <w:sz w:val="22"/>
          <w:szCs w:val="22"/>
          <w:lang w:val="en-GB"/>
        </w:rPr>
        <w:t xml:space="preserve"> by</w:t>
      </w:r>
      <w:r w:rsidR="00615824" w:rsidRPr="0069300E">
        <w:rPr>
          <w:rFonts w:ascii="Verdana" w:hAnsi="Verdana"/>
          <w:sz w:val="22"/>
          <w:szCs w:val="22"/>
          <w:lang w:val="en-GB"/>
        </w:rPr>
        <w:t xml:space="preserve"> taking into account review/assistance exchange.</w:t>
      </w:r>
    </w:p>
    <w:p w14:paraId="73D8328C" w14:textId="77777777" w:rsidR="0069300E" w:rsidRDefault="00615824" w:rsidP="0069300E">
      <w:pPr>
        <w:pStyle w:val="ListParagraph"/>
        <w:numPr>
          <w:ilvl w:val="0"/>
          <w:numId w:val="32"/>
        </w:numPr>
        <w:spacing w:after="120" w:line="23" w:lineRule="atLeast"/>
        <w:jc w:val="both"/>
        <w:rPr>
          <w:rFonts w:ascii="Verdana" w:hAnsi="Verdana"/>
          <w:b/>
          <w:i/>
          <w:sz w:val="22"/>
          <w:szCs w:val="22"/>
          <w:lang w:val="en-GB"/>
        </w:rPr>
      </w:pPr>
      <w:r w:rsidRPr="0069300E">
        <w:rPr>
          <w:rFonts w:ascii="Verdana" w:hAnsi="Verdana"/>
          <w:b/>
          <w:sz w:val="22"/>
          <w:szCs w:val="22"/>
          <w:lang w:val="en-GB"/>
        </w:rPr>
        <w:t>4.3.1</w:t>
      </w:r>
      <w:r w:rsidR="0025557C" w:rsidRPr="0069300E">
        <w:rPr>
          <w:rFonts w:ascii="Verdana" w:hAnsi="Verdana"/>
          <w:sz w:val="22"/>
          <w:szCs w:val="22"/>
          <w:lang w:val="en-GB"/>
        </w:rPr>
        <w:t>: It was suggested t</w:t>
      </w:r>
      <w:r w:rsidRPr="0069300E">
        <w:rPr>
          <w:rFonts w:ascii="Verdana" w:hAnsi="Verdana"/>
          <w:sz w:val="22"/>
          <w:szCs w:val="22"/>
          <w:lang w:val="en-GB"/>
        </w:rPr>
        <w:t xml:space="preserve"> include an appeal to HEIs to use the EAR manual.</w:t>
      </w:r>
    </w:p>
    <w:p w14:paraId="18F23990" w14:textId="21B369EE" w:rsidR="0069300E" w:rsidRDefault="00D140C9" w:rsidP="0069300E">
      <w:pPr>
        <w:pStyle w:val="ListParagraph"/>
        <w:numPr>
          <w:ilvl w:val="0"/>
          <w:numId w:val="32"/>
        </w:numPr>
        <w:spacing w:after="120" w:line="23" w:lineRule="atLeast"/>
        <w:jc w:val="both"/>
        <w:rPr>
          <w:rFonts w:ascii="Verdana" w:hAnsi="Verdana"/>
          <w:b/>
          <w:i/>
          <w:sz w:val="22"/>
          <w:szCs w:val="22"/>
          <w:lang w:val="en-GB"/>
        </w:rPr>
      </w:pPr>
      <w:r>
        <w:rPr>
          <w:rFonts w:ascii="Verdana" w:hAnsi="Verdana"/>
          <w:sz w:val="22"/>
          <w:szCs w:val="22"/>
          <w:lang w:val="en-GB"/>
        </w:rPr>
        <w:t xml:space="preserve">It was noted that in case the credential evaluators </w:t>
      </w:r>
      <w:r w:rsidR="00C9017A">
        <w:rPr>
          <w:rFonts w:ascii="Verdana" w:hAnsi="Verdana"/>
          <w:sz w:val="22"/>
          <w:szCs w:val="22"/>
          <w:lang w:val="en-GB"/>
        </w:rPr>
        <w:t>HEIs and not</w:t>
      </w:r>
      <w:r w:rsidR="00615824" w:rsidRPr="0069300E">
        <w:rPr>
          <w:rFonts w:ascii="Verdana" w:hAnsi="Verdana"/>
          <w:sz w:val="22"/>
          <w:szCs w:val="22"/>
          <w:lang w:val="en-GB"/>
        </w:rPr>
        <w:t xml:space="preserve"> ENIC centres the rights for appeals are not implemented effectively.</w:t>
      </w:r>
    </w:p>
    <w:p w14:paraId="454ECA8A" w14:textId="5BA414F1" w:rsidR="0069300E" w:rsidRDefault="00615824" w:rsidP="0069300E">
      <w:pPr>
        <w:pStyle w:val="ListParagraph"/>
        <w:numPr>
          <w:ilvl w:val="0"/>
          <w:numId w:val="32"/>
        </w:numPr>
        <w:spacing w:after="120" w:line="23" w:lineRule="atLeast"/>
        <w:jc w:val="both"/>
        <w:rPr>
          <w:rFonts w:ascii="Verdana" w:hAnsi="Verdana"/>
          <w:b/>
          <w:i/>
          <w:sz w:val="22"/>
          <w:szCs w:val="22"/>
          <w:lang w:val="en-GB"/>
        </w:rPr>
      </w:pPr>
      <w:r w:rsidRPr="0069300E">
        <w:rPr>
          <w:rFonts w:ascii="Verdana" w:hAnsi="Verdana"/>
          <w:b/>
          <w:sz w:val="22"/>
          <w:szCs w:val="22"/>
          <w:lang w:val="en-GB"/>
        </w:rPr>
        <w:t>4.3.2:</w:t>
      </w:r>
      <w:r w:rsidR="00D140C9">
        <w:rPr>
          <w:rFonts w:ascii="Verdana" w:hAnsi="Verdana"/>
          <w:b/>
          <w:sz w:val="22"/>
          <w:szCs w:val="22"/>
          <w:lang w:val="en-GB"/>
        </w:rPr>
        <w:t xml:space="preserve"> </w:t>
      </w:r>
      <w:r w:rsidR="007C4EE5" w:rsidRPr="00D140C9">
        <w:rPr>
          <w:rFonts w:ascii="Verdana" w:hAnsi="Verdana"/>
          <w:sz w:val="22"/>
          <w:szCs w:val="22"/>
          <w:lang w:val="en-GB"/>
        </w:rPr>
        <w:t>It was suggested</w:t>
      </w:r>
      <w:r w:rsidR="007C4EE5" w:rsidRPr="0069300E">
        <w:rPr>
          <w:rFonts w:ascii="Verdana" w:hAnsi="Verdana"/>
          <w:sz w:val="22"/>
          <w:szCs w:val="22"/>
          <w:lang w:val="en-GB"/>
        </w:rPr>
        <w:t xml:space="preserve"> t</w:t>
      </w:r>
      <w:r w:rsidRPr="0069300E">
        <w:rPr>
          <w:rFonts w:ascii="Verdana" w:hAnsi="Verdana"/>
          <w:sz w:val="22"/>
          <w:szCs w:val="22"/>
          <w:lang w:val="en-GB"/>
        </w:rPr>
        <w:t>o explore the possibility to include proced</w:t>
      </w:r>
      <w:r w:rsidR="007C4EE5" w:rsidRPr="0069300E">
        <w:rPr>
          <w:rFonts w:ascii="Verdana" w:hAnsi="Verdana"/>
          <w:sz w:val="22"/>
          <w:szCs w:val="22"/>
          <w:lang w:val="en-GB"/>
        </w:rPr>
        <w:t>ures to assess the LOs without</w:t>
      </w:r>
      <w:r w:rsidRPr="0069300E">
        <w:rPr>
          <w:rFonts w:ascii="Verdana" w:hAnsi="Verdana"/>
          <w:sz w:val="22"/>
          <w:szCs w:val="22"/>
          <w:lang w:val="en-GB"/>
        </w:rPr>
        <w:t xml:space="preserve"> question</w:t>
      </w:r>
      <w:r w:rsidR="007C4EE5" w:rsidRPr="0069300E">
        <w:rPr>
          <w:rFonts w:ascii="Verdana" w:hAnsi="Verdana"/>
          <w:sz w:val="22"/>
          <w:szCs w:val="22"/>
          <w:lang w:val="en-GB"/>
        </w:rPr>
        <w:t>ing</w:t>
      </w:r>
      <w:r w:rsidRPr="0069300E">
        <w:rPr>
          <w:rFonts w:ascii="Verdana" w:hAnsi="Verdana"/>
          <w:sz w:val="22"/>
          <w:szCs w:val="22"/>
          <w:lang w:val="en-GB"/>
        </w:rPr>
        <w:t xml:space="preserve"> </w:t>
      </w:r>
      <w:r w:rsidR="00D140C9">
        <w:rPr>
          <w:rFonts w:ascii="Verdana" w:hAnsi="Verdana"/>
          <w:sz w:val="22"/>
          <w:szCs w:val="22"/>
          <w:lang w:val="en-GB"/>
        </w:rPr>
        <w:t>the way they have been</w:t>
      </w:r>
      <w:r w:rsidRPr="0069300E">
        <w:rPr>
          <w:rFonts w:ascii="Verdana" w:hAnsi="Verdana"/>
          <w:sz w:val="22"/>
          <w:szCs w:val="22"/>
          <w:lang w:val="en-GB"/>
        </w:rPr>
        <w:t xml:space="preserve"> achieved</w:t>
      </w:r>
      <w:r w:rsidR="007C4EE5" w:rsidRPr="0069300E">
        <w:rPr>
          <w:rFonts w:ascii="Verdana" w:hAnsi="Verdana"/>
          <w:sz w:val="22"/>
          <w:szCs w:val="22"/>
          <w:lang w:val="en-GB"/>
        </w:rPr>
        <w:t xml:space="preserve"> formally</w:t>
      </w:r>
      <w:r w:rsidRPr="0069300E">
        <w:rPr>
          <w:rFonts w:ascii="Verdana" w:hAnsi="Verdana"/>
          <w:sz w:val="22"/>
          <w:szCs w:val="22"/>
          <w:lang w:val="en-GB"/>
        </w:rPr>
        <w:t>: not measuring what students has done during their studies but fair assessment of all competences at the end of the studies.</w:t>
      </w:r>
    </w:p>
    <w:p w14:paraId="0EB0C84E" w14:textId="77777777" w:rsidR="0069300E" w:rsidRDefault="007C4EE5" w:rsidP="0069300E">
      <w:pPr>
        <w:pStyle w:val="ListParagraph"/>
        <w:numPr>
          <w:ilvl w:val="0"/>
          <w:numId w:val="32"/>
        </w:numPr>
        <w:spacing w:after="120" w:line="23" w:lineRule="atLeast"/>
        <w:jc w:val="both"/>
        <w:rPr>
          <w:rFonts w:ascii="Verdana" w:hAnsi="Verdana"/>
          <w:b/>
          <w:i/>
          <w:sz w:val="22"/>
          <w:szCs w:val="22"/>
          <w:lang w:val="en-GB"/>
        </w:rPr>
      </w:pPr>
      <w:r w:rsidRPr="0069300E">
        <w:rPr>
          <w:rFonts w:ascii="Verdana" w:hAnsi="Verdana"/>
          <w:sz w:val="22"/>
          <w:szCs w:val="22"/>
          <w:lang w:val="en-GB"/>
        </w:rPr>
        <w:t xml:space="preserve">It was suggested to develop more the </w:t>
      </w:r>
      <w:r w:rsidR="00615824" w:rsidRPr="0069300E">
        <w:rPr>
          <w:rFonts w:ascii="Verdana" w:hAnsi="Verdana"/>
          <w:sz w:val="22"/>
          <w:szCs w:val="22"/>
          <w:lang w:val="en-GB"/>
        </w:rPr>
        <w:t>RPL in the report</w:t>
      </w:r>
      <w:r w:rsidRPr="0069300E">
        <w:rPr>
          <w:rFonts w:ascii="Verdana" w:hAnsi="Verdana"/>
          <w:sz w:val="22"/>
          <w:szCs w:val="22"/>
          <w:lang w:val="en-GB"/>
        </w:rPr>
        <w:t>:</w:t>
      </w:r>
    </w:p>
    <w:p w14:paraId="01903846" w14:textId="6A9C4A5C" w:rsidR="00615824" w:rsidRPr="0069300E" w:rsidRDefault="007C4EE5" w:rsidP="0069300E">
      <w:pPr>
        <w:pStyle w:val="ListParagraph"/>
        <w:numPr>
          <w:ilvl w:val="0"/>
          <w:numId w:val="32"/>
        </w:numPr>
        <w:spacing w:after="120" w:line="23" w:lineRule="atLeast"/>
        <w:jc w:val="both"/>
        <w:rPr>
          <w:rFonts w:ascii="Verdana" w:hAnsi="Verdana"/>
          <w:b/>
          <w:i/>
          <w:sz w:val="22"/>
          <w:szCs w:val="22"/>
          <w:lang w:val="en-GB"/>
        </w:rPr>
      </w:pPr>
      <w:r w:rsidRPr="0069300E">
        <w:rPr>
          <w:rFonts w:ascii="Verdana" w:hAnsi="Verdana"/>
          <w:sz w:val="22"/>
          <w:szCs w:val="22"/>
          <w:lang w:val="en-GB"/>
        </w:rPr>
        <w:t xml:space="preserve">It was </w:t>
      </w:r>
      <w:r w:rsidR="00D140C9">
        <w:rPr>
          <w:rFonts w:ascii="Verdana" w:hAnsi="Verdana"/>
          <w:sz w:val="22"/>
          <w:szCs w:val="22"/>
          <w:lang w:val="en-GB"/>
        </w:rPr>
        <w:t>noted that</w:t>
      </w:r>
      <w:r w:rsidRPr="0069300E">
        <w:rPr>
          <w:rFonts w:ascii="Verdana" w:hAnsi="Verdana"/>
          <w:sz w:val="22"/>
          <w:szCs w:val="22"/>
          <w:lang w:val="en-GB"/>
        </w:rPr>
        <w:t xml:space="preserve"> </w:t>
      </w:r>
      <w:r w:rsidR="00D140C9">
        <w:rPr>
          <w:rFonts w:ascii="Verdana" w:hAnsi="Verdana"/>
          <w:sz w:val="22"/>
          <w:szCs w:val="22"/>
          <w:lang w:val="en-GB"/>
        </w:rPr>
        <w:t xml:space="preserve">there is a need to </w:t>
      </w:r>
      <w:r w:rsidR="00615824" w:rsidRPr="0069300E">
        <w:rPr>
          <w:rFonts w:ascii="Verdana" w:hAnsi="Verdana"/>
          <w:sz w:val="22"/>
          <w:szCs w:val="22"/>
          <w:lang w:val="en-GB"/>
        </w:rPr>
        <w:t xml:space="preserve">articulate the usage of the </w:t>
      </w:r>
      <w:r w:rsidR="00D140C9">
        <w:rPr>
          <w:rFonts w:ascii="Verdana" w:hAnsi="Verdana"/>
          <w:sz w:val="22"/>
          <w:szCs w:val="22"/>
          <w:lang w:val="en-GB"/>
        </w:rPr>
        <w:t xml:space="preserve">ECTS Users’ </w:t>
      </w:r>
      <w:r w:rsidR="00615824" w:rsidRPr="0069300E">
        <w:rPr>
          <w:rFonts w:ascii="Verdana" w:hAnsi="Verdana"/>
          <w:sz w:val="22"/>
          <w:szCs w:val="22"/>
          <w:lang w:val="en-GB"/>
        </w:rPr>
        <w:t>Guide for RPL: this is one of the ways of assessing LOs coming from informal and non-formal learning</w:t>
      </w:r>
    </w:p>
    <w:p w14:paraId="480BFF7C" w14:textId="77777777" w:rsidR="00F1798C" w:rsidRDefault="00F1798C" w:rsidP="00F1798C">
      <w:pPr>
        <w:pStyle w:val="ListParagraph"/>
        <w:spacing w:after="120" w:line="23" w:lineRule="atLeast"/>
        <w:ind w:left="0"/>
        <w:jc w:val="both"/>
        <w:rPr>
          <w:rFonts w:ascii="Verdana" w:hAnsi="Verdana"/>
          <w:sz w:val="22"/>
          <w:szCs w:val="22"/>
          <w:lang w:val="en-GB"/>
        </w:rPr>
      </w:pPr>
    </w:p>
    <w:p w14:paraId="0F5520BA" w14:textId="77777777" w:rsidR="00F1798C" w:rsidRDefault="00F1798C" w:rsidP="00F1798C">
      <w:pPr>
        <w:pStyle w:val="ListParagraph"/>
        <w:spacing w:after="120" w:line="23" w:lineRule="atLeast"/>
        <w:ind w:left="0"/>
        <w:jc w:val="both"/>
        <w:rPr>
          <w:rFonts w:ascii="Verdana" w:hAnsi="Verdana"/>
          <w:sz w:val="22"/>
          <w:szCs w:val="22"/>
          <w:lang w:val="en-GB"/>
        </w:rPr>
      </w:pPr>
    </w:p>
    <w:p w14:paraId="102C3990" w14:textId="77777777" w:rsidR="000438C2" w:rsidRPr="00A17CF1" w:rsidRDefault="000438C2" w:rsidP="00F1798C">
      <w:pPr>
        <w:pStyle w:val="ListParagraph"/>
        <w:spacing w:after="120" w:line="23" w:lineRule="atLeast"/>
        <w:ind w:left="0"/>
        <w:jc w:val="both"/>
        <w:rPr>
          <w:rFonts w:ascii="Verdana" w:hAnsi="Verdana"/>
          <w:b/>
          <w:sz w:val="22"/>
          <w:szCs w:val="22"/>
          <w:lang w:val="en-GB"/>
        </w:rPr>
      </w:pPr>
      <w:r w:rsidRPr="00A17CF1">
        <w:rPr>
          <w:rFonts w:ascii="Verdana" w:hAnsi="Verdana"/>
          <w:b/>
          <w:sz w:val="22"/>
          <w:szCs w:val="22"/>
          <w:lang w:val="en-GB"/>
        </w:rPr>
        <w:t>Presentation on the revised ECTS Users’ Guide</w:t>
      </w:r>
    </w:p>
    <w:p w14:paraId="25821DF6" w14:textId="3FA71575" w:rsidR="00736923" w:rsidRPr="00F1798C" w:rsidRDefault="00071E68" w:rsidP="00F1798C">
      <w:pPr>
        <w:spacing w:after="120" w:line="23" w:lineRule="atLeast"/>
        <w:jc w:val="both"/>
        <w:rPr>
          <w:rFonts w:ascii="Verdana" w:hAnsi="Verdana"/>
          <w:sz w:val="22"/>
          <w:szCs w:val="22"/>
          <w:lang w:val="en-GB"/>
        </w:rPr>
      </w:pPr>
      <w:proofErr w:type="spellStart"/>
      <w:r w:rsidRPr="00F1798C">
        <w:rPr>
          <w:rFonts w:ascii="Verdana" w:hAnsi="Verdana"/>
          <w:sz w:val="22"/>
          <w:szCs w:val="22"/>
          <w:lang w:val="en-GB"/>
        </w:rPr>
        <w:t>Klara</w:t>
      </w:r>
      <w:proofErr w:type="spellEnd"/>
      <w:r w:rsidRPr="00F1798C">
        <w:rPr>
          <w:rFonts w:ascii="Verdana" w:hAnsi="Verdana"/>
          <w:sz w:val="22"/>
          <w:szCs w:val="22"/>
          <w:lang w:val="en-GB"/>
        </w:rPr>
        <w:t xml:space="preserve"> Engels-</w:t>
      </w:r>
      <w:proofErr w:type="spellStart"/>
      <w:r w:rsidRPr="00F1798C">
        <w:rPr>
          <w:rFonts w:ascii="Verdana" w:hAnsi="Verdana"/>
          <w:sz w:val="22"/>
          <w:szCs w:val="22"/>
          <w:lang w:val="en-GB"/>
        </w:rPr>
        <w:t>Perenyi</w:t>
      </w:r>
      <w:proofErr w:type="spellEnd"/>
      <w:r w:rsidRPr="00F1798C">
        <w:rPr>
          <w:rFonts w:ascii="Verdana" w:hAnsi="Verdana"/>
          <w:sz w:val="22"/>
          <w:szCs w:val="22"/>
          <w:lang w:val="en-GB"/>
        </w:rPr>
        <w:t xml:space="preserve"> (EC) presented </w:t>
      </w:r>
      <w:r w:rsidR="002A0E6D" w:rsidRPr="00F1798C">
        <w:rPr>
          <w:rFonts w:ascii="Verdana" w:hAnsi="Verdana"/>
          <w:sz w:val="22"/>
          <w:szCs w:val="22"/>
          <w:lang w:val="en-GB"/>
        </w:rPr>
        <w:t xml:space="preserve">the </w:t>
      </w:r>
      <w:r w:rsidRPr="00F1798C">
        <w:rPr>
          <w:rFonts w:ascii="Verdana" w:hAnsi="Verdana"/>
          <w:sz w:val="22"/>
          <w:szCs w:val="22"/>
          <w:lang w:val="en-GB"/>
        </w:rPr>
        <w:t>new</w:t>
      </w:r>
      <w:r w:rsidR="003A7DDE" w:rsidRPr="00F1798C">
        <w:rPr>
          <w:rFonts w:ascii="Verdana" w:hAnsi="Verdana"/>
          <w:sz w:val="22"/>
          <w:szCs w:val="22"/>
          <w:lang w:val="en-GB"/>
        </w:rPr>
        <w:t xml:space="preserve"> draft</w:t>
      </w:r>
      <w:r w:rsidR="002A0E6D" w:rsidRPr="00F1798C">
        <w:rPr>
          <w:rFonts w:ascii="Verdana" w:hAnsi="Verdana"/>
          <w:sz w:val="22"/>
          <w:szCs w:val="22"/>
          <w:lang w:val="en-GB"/>
        </w:rPr>
        <w:t xml:space="preserve"> of the</w:t>
      </w:r>
      <w:r w:rsidRPr="00F1798C">
        <w:rPr>
          <w:rFonts w:ascii="Verdana" w:hAnsi="Verdana"/>
          <w:sz w:val="22"/>
          <w:szCs w:val="22"/>
          <w:lang w:val="en-GB"/>
        </w:rPr>
        <w:t xml:space="preserve"> ECTS Users’ Guide and </w:t>
      </w:r>
      <w:r w:rsidR="002A0E6D" w:rsidRPr="00F1798C">
        <w:rPr>
          <w:rFonts w:ascii="Verdana" w:hAnsi="Verdana"/>
          <w:sz w:val="22"/>
          <w:szCs w:val="22"/>
          <w:lang w:val="en-GB"/>
        </w:rPr>
        <w:t xml:space="preserve">in brief presented </w:t>
      </w:r>
      <w:r w:rsidRPr="00F1798C">
        <w:rPr>
          <w:rFonts w:ascii="Verdana" w:hAnsi="Verdana"/>
          <w:sz w:val="22"/>
          <w:szCs w:val="22"/>
          <w:lang w:val="en-GB"/>
        </w:rPr>
        <w:t>the rationale behind its revision.  It was mentioned</w:t>
      </w:r>
      <w:r w:rsidR="003A7DDE" w:rsidRPr="00F1798C">
        <w:rPr>
          <w:rFonts w:ascii="Verdana" w:hAnsi="Verdana"/>
          <w:sz w:val="22"/>
          <w:szCs w:val="22"/>
          <w:lang w:val="en-GB"/>
        </w:rPr>
        <w:t xml:space="preserve"> that though the Guide </w:t>
      </w:r>
      <w:r w:rsidRPr="00F1798C">
        <w:rPr>
          <w:rFonts w:ascii="Verdana" w:hAnsi="Verdana"/>
          <w:sz w:val="22"/>
          <w:szCs w:val="22"/>
          <w:lang w:val="en-GB"/>
        </w:rPr>
        <w:t>was</w:t>
      </w:r>
      <w:r w:rsidR="00826A1A" w:rsidRPr="00F1798C">
        <w:rPr>
          <w:rFonts w:ascii="Verdana" w:hAnsi="Verdana"/>
          <w:sz w:val="22"/>
          <w:szCs w:val="22"/>
          <w:lang w:val="en-GB"/>
        </w:rPr>
        <w:t xml:space="preserve"> rather established and of a wide us</w:t>
      </w:r>
      <w:r w:rsidR="00736923" w:rsidRPr="00F1798C">
        <w:rPr>
          <w:rFonts w:ascii="Verdana" w:hAnsi="Verdana"/>
          <w:sz w:val="22"/>
          <w:szCs w:val="22"/>
          <w:lang w:val="en-GB"/>
        </w:rPr>
        <w:t>e</w:t>
      </w:r>
      <w:r w:rsidR="00826A1A" w:rsidRPr="00F1798C">
        <w:rPr>
          <w:rFonts w:ascii="Verdana" w:hAnsi="Verdana"/>
          <w:sz w:val="22"/>
          <w:szCs w:val="22"/>
          <w:lang w:val="en-GB"/>
        </w:rPr>
        <w:t xml:space="preserve"> </w:t>
      </w:r>
      <w:r w:rsidR="00736923" w:rsidRPr="00F1798C">
        <w:rPr>
          <w:rFonts w:ascii="Verdana" w:hAnsi="Verdana"/>
          <w:sz w:val="22"/>
          <w:szCs w:val="22"/>
          <w:lang w:val="en-GB"/>
        </w:rPr>
        <w:t xml:space="preserve">there </w:t>
      </w:r>
      <w:r w:rsidRPr="00F1798C">
        <w:rPr>
          <w:rFonts w:ascii="Verdana" w:hAnsi="Verdana"/>
          <w:sz w:val="22"/>
          <w:szCs w:val="22"/>
          <w:lang w:val="en-GB"/>
        </w:rPr>
        <w:t>were still</w:t>
      </w:r>
      <w:r w:rsidR="00826A1A" w:rsidRPr="00F1798C">
        <w:rPr>
          <w:rFonts w:ascii="Verdana" w:hAnsi="Verdana"/>
          <w:sz w:val="22"/>
          <w:szCs w:val="22"/>
          <w:lang w:val="en-GB"/>
        </w:rPr>
        <w:t xml:space="preserve"> problems with the</w:t>
      </w:r>
      <w:r w:rsidR="00585F44" w:rsidRPr="00F1798C">
        <w:rPr>
          <w:rFonts w:ascii="Verdana" w:hAnsi="Verdana"/>
          <w:sz w:val="22"/>
          <w:szCs w:val="22"/>
          <w:lang w:val="en-GB"/>
        </w:rPr>
        <w:t xml:space="preserve"> use and interpretation of </w:t>
      </w:r>
      <w:r w:rsidR="0042756D" w:rsidRPr="00F1798C">
        <w:rPr>
          <w:rFonts w:ascii="Verdana" w:hAnsi="Verdana"/>
          <w:sz w:val="22"/>
          <w:szCs w:val="22"/>
          <w:lang w:val="en-GB"/>
        </w:rPr>
        <w:t xml:space="preserve">LOs </w:t>
      </w:r>
      <w:r w:rsidR="00F1798C">
        <w:rPr>
          <w:rFonts w:ascii="Verdana" w:hAnsi="Verdana"/>
          <w:sz w:val="22"/>
          <w:szCs w:val="22"/>
          <w:lang w:val="en-GB"/>
        </w:rPr>
        <w:t xml:space="preserve">in addition to the need </w:t>
      </w:r>
      <w:r w:rsidR="006234EB" w:rsidRPr="00F1798C">
        <w:rPr>
          <w:rFonts w:ascii="Verdana" w:hAnsi="Verdana"/>
          <w:sz w:val="22"/>
          <w:szCs w:val="22"/>
          <w:lang w:val="en-GB"/>
        </w:rPr>
        <w:t xml:space="preserve">of </w:t>
      </w:r>
      <w:r w:rsidR="001D1557" w:rsidRPr="00F1798C">
        <w:rPr>
          <w:rFonts w:ascii="Verdana" w:hAnsi="Verdana"/>
          <w:sz w:val="22"/>
          <w:szCs w:val="22"/>
          <w:lang w:val="en-GB"/>
        </w:rPr>
        <w:t>enhancing</w:t>
      </w:r>
      <w:r w:rsidR="00826A1A" w:rsidRPr="00F1798C">
        <w:rPr>
          <w:rFonts w:ascii="Verdana" w:hAnsi="Verdana"/>
          <w:sz w:val="22"/>
          <w:szCs w:val="22"/>
          <w:lang w:val="en-GB"/>
        </w:rPr>
        <w:t xml:space="preserve"> </w:t>
      </w:r>
      <w:proofErr w:type="spellStart"/>
      <w:r w:rsidR="001D1557" w:rsidRPr="00F1798C">
        <w:rPr>
          <w:rFonts w:ascii="Verdana" w:hAnsi="Verdana"/>
          <w:sz w:val="22"/>
          <w:szCs w:val="22"/>
          <w:lang w:val="en-GB"/>
        </w:rPr>
        <w:t>interlinkages</w:t>
      </w:r>
      <w:proofErr w:type="spellEnd"/>
      <w:r w:rsidR="001D1557" w:rsidRPr="00F1798C">
        <w:rPr>
          <w:rFonts w:ascii="Verdana" w:hAnsi="Verdana"/>
          <w:sz w:val="22"/>
          <w:szCs w:val="22"/>
          <w:lang w:val="en-GB"/>
        </w:rPr>
        <w:t xml:space="preserve"> between</w:t>
      </w:r>
      <w:r w:rsidRPr="00F1798C">
        <w:rPr>
          <w:rFonts w:ascii="Verdana" w:hAnsi="Verdana"/>
          <w:sz w:val="22"/>
          <w:szCs w:val="22"/>
          <w:lang w:val="en-GB"/>
        </w:rPr>
        <w:t xml:space="preserve"> the Guide and</w:t>
      </w:r>
      <w:r w:rsidR="006234EB" w:rsidRPr="00F1798C">
        <w:rPr>
          <w:rFonts w:ascii="Verdana" w:hAnsi="Verdana"/>
          <w:sz w:val="22"/>
          <w:szCs w:val="22"/>
          <w:lang w:val="en-GB"/>
        </w:rPr>
        <w:t xml:space="preserve"> QFs</w:t>
      </w:r>
      <w:r w:rsidR="00585F44" w:rsidRPr="00F1798C">
        <w:rPr>
          <w:rFonts w:ascii="Verdana" w:hAnsi="Verdana"/>
          <w:sz w:val="22"/>
          <w:szCs w:val="22"/>
          <w:lang w:val="en-GB"/>
        </w:rPr>
        <w:t>.</w:t>
      </w:r>
      <w:r w:rsidR="003A7DDE" w:rsidRPr="00F1798C">
        <w:rPr>
          <w:rFonts w:ascii="Verdana" w:hAnsi="Verdana"/>
          <w:sz w:val="22"/>
          <w:szCs w:val="22"/>
          <w:lang w:val="en-GB"/>
        </w:rPr>
        <w:t xml:space="preserve"> As soon as the work on the revision started</w:t>
      </w:r>
      <w:r w:rsidR="00826A1A" w:rsidRPr="00F1798C">
        <w:rPr>
          <w:rFonts w:ascii="Verdana" w:hAnsi="Verdana"/>
          <w:sz w:val="22"/>
          <w:szCs w:val="22"/>
          <w:lang w:val="en-GB"/>
        </w:rPr>
        <w:t xml:space="preserve"> the group</w:t>
      </w:r>
      <w:r w:rsidR="003A7DDE" w:rsidRPr="00F1798C">
        <w:rPr>
          <w:rFonts w:ascii="Verdana" w:hAnsi="Verdana"/>
          <w:sz w:val="22"/>
          <w:szCs w:val="22"/>
          <w:lang w:val="en-GB"/>
        </w:rPr>
        <w:t xml:space="preserve"> agreed that the new Guide has to concentrate more one</w:t>
      </w:r>
      <w:r w:rsidR="00826A1A" w:rsidRPr="00F1798C">
        <w:rPr>
          <w:rFonts w:ascii="Verdana" w:hAnsi="Verdana"/>
          <w:sz w:val="22"/>
          <w:szCs w:val="22"/>
          <w:lang w:val="en-GB"/>
        </w:rPr>
        <w:t xml:space="preserve"> the programme </w:t>
      </w:r>
      <w:r w:rsidR="003A7DDE" w:rsidRPr="00F1798C">
        <w:rPr>
          <w:rFonts w:ascii="Verdana" w:hAnsi="Verdana"/>
          <w:sz w:val="22"/>
          <w:szCs w:val="22"/>
          <w:lang w:val="en-GB"/>
        </w:rPr>
        <w:t xml:space="preserve">design, </w:t>
      </w:r>
      <w:r w:rsidR="00585F44" w:rsidRPr="00F1798C">
        <w:rPr>
          <w:rFonts w:ascii="Verdana" w:hAnsi="Verdana"/>
          <w:sz w:val="22"/>
          <w:szCs w:val="22"/>
          <w:lang w:val="en-GB"/>
        </w:rPr>
        <w:t xml:space="preserve">lifelong learning, recognition and the mobility. Guide aims to revise all key definitions, formulate principles of learning, teaching and assessment. </w:t>
      </w:r>
    </w:p>
    <w:p w14:paraId="3F104298" w14:textId="77777777" w:rsidR="00F1798C" w:rsidRDefault="00817BFC" w:rsidP="00F1798C">
      <w:pPr>
        <w:spacing w:after="120" w:line="23" w:lineRule="atLeast"/>
        <w:jc w:val="both"/>
        <w:rPr>
          <w:rFonts w:ascii="Verdana" w:hAnsi="Verdana"/>
          <w:i/>
          <w:sz w:val="22"/>
          <w:szCs w:val="22"/>
          <w:lang w:val="en-GB"/>
        </w:rPr>
      </w:pPr>
      <w:r>
        <w:rPr>
          <w:rFonts w:ascii="Verdana" w:hAnsi="Verdana"/>
          <w:i/>
          <w:sz w:val="22"/>
          <w:szCs w:val="22"/>
          <w:lang w:val="en-GB"/>
        </w:rPr>
        <w:t xml:space="preserve">For more details see the </w:t>
      </w:r>
      <w:proofErr w:type="spellStart"/>
      <w:r>
        <w:rPr>
          <w:rFonts w:ascii="Verdana" w:hAnsi="Verdana"/>
          <w:i/>
          <w:sz w:val="22"/>
          <w:szCs w:val="22"/>
          <w:lang w:val="en-GB"/>
        </w:rPr>
        <w:t>pp</w:t>
      </w:r>
      <w:r w:rsidR="00585F44">
        <w:rPr>
          <w:rFonts w:ascii="Verdana" w:hAnsi="Verdana"/>
          <w:i/>
          <w:sz w:val="22"/>
          <w:szCs w:val="22"/>
          <w:lang w:val="en-GB"/>
        </w:rPr>
        <w:t>t</w:t>
      </w:r>
      <w:proofErr w:type="spellEnd"/>
      <w:r w:rsidR="00585F44">
        <w:rPr>
          <w:rFonts w:ascii="Verdana" w:hAnsi="Verdana"/>
          <w:i/>
          <w:sz w:val="22"/>
          <w:szCs w:val="22"/>
          <w:lang w:val="en-GB"/>
        </w:rPr>
        <w:t xml:space="preserve"> and the document below.</w:t>
      </w:r>
    </w:p>
    <w:bookmarkStart w:id="4" w:name="_MON_1471095160"/>
    <w:bookmarkEnd w:id="4"/>
    <w:p w14:paraId="52A1F7A2" w14:textId="77777777" w:rsidR="00EE753F" w:rsidRDefault="00FF3DE1" w:rsidP="00F1798C">
      <w:pPr>
        <w:spacing w:after="120" w:line="23" w:lineRule="atLeast"/>
        <w:jc w:val="both"/>
        <w:rPr>
          <w:rFonts w:ascii="Verdana" w:hAnsi="Verdana"/>
          <w:i/>
          <w:sz w:val="22"/>
          <w:szCs w:val="22"/>
          <w:lang w:val="en-GB"/>
        </w:rPr>
      </w:pPr>
      <w:r>
        <w:rPr>
          <w:rFonts w:ascii="Verdana" w:hAnsi="Verdana"/>
          <w:i/>
          <w:sz w:val="22"/>
          <w:szCs w:val="22"/>
          <w:lang w:val="en-GB"/>
        </w:rPr>
        <w:object w:dxaOrig="1551" w:dyaOrig="1004" w14:anchorId="62996DEA">
          <v:shape id="_x0000_i1029" type="#_x0000_t75" style="width:77.85pt;height:49.95pt" o:ole="">
            <v:imagedata r:id="rId17" o:title=""/>
          </v:shape>
          <o:OLEObject Type="Embed" ProgID="Word.Document.8" ShapeID="_x0000_i1029" DrawAspect="Icon" ObjectID="_1471870974" r:id="rId18">
            <o:FieldCodes>\s</o:FieldCodes>
          </o:OLEObject>
        </w:object>
      </w:r>
      <w:r>
        <w:rPr>
          <w:rFonts w:ascii="Verdana" w:hAnsi="Verdana"/>
          <w:i/>
          <w:sz w:val="22"/>
          <w:szCs w:val="22"/>
          <w:lang w:val="en-GB"/>
        </w:rPr>
        <w:object w:dxaOrig="1551" w:dyaOrig="1004" w14:anchorId="331A8785">
          <v:shape id="_x0000_i1030" type="#_x0000_t75" style="width:77.85pt;height:49.95pt" o:ole="">
            <v:imagedata r:id="rId19" o:title=""/>
          </v:shape>
          <o:OLEObject Type="Embed" ProgID="PowerPoint.Show.12" ShapeID="_x0000_i1030" DrawAspect="Icon" ObjectID="_1471870975" r:id="rId20"/>
        </w:object>
      </w:r>
    </w:p>
    <w:p w14:paraId="2AA5D5FF" w14:textId="7FB1B53E" w:rsidR="00EE753F" w:rsidRDefault="00D140C9" w:rsidP="00F1798C">
      <w:pPr>
        <w:spacing w:after="120" w:line="23" w:lineRule="atLeast"/>
        <w:jc w:val="both"/>
        <w:rPr>
          <w:rFonts w:ascii="Verdana" w:hAnsi="Verdana"/>
          <w:i/>
          <w:sz w:val="22"/>
          <w:szCs w:val="22"/>
          <w:lang w:val="en-GB"/>
        </w:rPr>
      </w:pPr>
      <w:r>
        <w:rPr>
          <w:rFonts w:ascii="Verdana" w:hAnsi="Verdana"/>
          <w:i/>
          <w:sz w:val="22"/>
          <w:szCs w:val="22"/>
          <w:lang w:val="en-GB"/>
        </w:rPr>
        <w:t>The conclusions and suggestions made during the discussion are described below.</w:t>
      </w:r>
    </w:p>
    <w:p w14:paraId="7F748114" w14:textId="77777777" w:rsidR="00F1798C" w:rsidRDefault="0011609A" w:rsidP="00F1798C">
      <w:pPr>
        <w:pStyle w:val="ListParagraph"/>
        <w:numPr>
          <w:ilvl w:val="0"/>
          <w:numId w:val="36"/>
        </w:numPr>
        <w:spacing w:after="120" w:line="23" w:lineRule="atLeast"/>
        <w:jc w:val="both"/>
        <w:rPr>
          <w:rFonts w:ascii="Verdana" w:hAnsi="Verdana"/>
          <w:i/>
          <w:sz w:val="22"/>
          <w:szCs w:val="22"/>
          <w:lang w:val="en-GB"/>
        </w:rPr>
      </w:pPr>
      <w:r w:rsidRPr="00F1798C">
        <w:rPr>
          <w:rFonts w:ascii="Verdana" w:hAnsi="Verdana"/>
          <w:sz w:val="22"/>
          <w:szCs w:val="22"/>
          <w:lang w:val="en-GB"/>
        </w:rPr>
        <w:t>The d</w:t>
      </w:r>
      <w:r w:rsidR="00144F44" w:rsidRPr="00F1798C">
        <w:rPr>
          <w:rFonts w:ascii="Verdana" w:hAnsi="Verdana"/>
          <w:sz w:val="22"/>
          <w:szCs w:val="22"/>
          <w:lang w:val="en-GB"/>
        </w:rPr>
        <w:t>efinition of</w:t>
      </w:r>
      <w:r w:rsidR="00890052" w:rsidRPr="00F1798C">
        <w:rPr>
          <w:rFonts w:ascii="Verdana" w:hAnsi="Verdana"/>
          <w:sz w:val="22"/>
          <w:szCs w:val="22"/>
          <w:lang w:val="en-GB"/>
        </w:rPr>
        <w:t xml:space="preserve"> competence</w:t>
      </w:r>
      <w:r w:rsidR="00A3526A" w:rsidRPr="00F1798C">
        <w:rPr>
          <w:rFonts w:ascii="Verdana" w:hAnsi="Verdana"/>
          <w:sz w:val="22"/>
          <w:szCs w:val="22"/>
          <w:lang w:val="en-GB"/>
        </w:rPr>
        <w:t>s</w:t>
      </w:r>
      <w:r w:rsidR="00890052" w:rsidRPr="00F1798C">
        <w:rPr>
          <w:rFonts w:ascii="Verdana" w:hAnsi="Verdana"/>
          <w:sz w:val="22"/>
          <w:szCs w:val="22"/>
          <w:lang w:val="en-GB"/>
        </w:rPr>
        <w:t xml:space="preserve"> in</w:t>
      </w:r>
      <w:r w:rsidRPr="00F1798C">
        <w:rPr>
          <w:rFonts w:ascii="Verdana" w:hAnsi="Verdana"/>
          <w:sz w:val="22"/>
          <w:szCs w:val="22"/>
          <w:lang w:val="en-GB"/>
        </w:rPr>
        <w:t xml:space="preserve"> the</w:t>
      </w:r>
      <w:r w:rsidR="00890052" w:rsidRPr="00F1798C">
        <w:rPr>
          <w:rFonts w:ascii="Verdana" w:hAnsi="Verdana"/>
          <w:sz w:val="22"/>
          <w:szCs w:val="22"/>
          <w:lang w:val="en-GB"/>
        </w:rPr>
        <w:t xml:space="preserve"> EQF is</w:t>
      </w:r>
      <w:r w:rsidR="00461A25" w:rsidRPr="00F1798C">
        <w:rPr>
          <w:rFonts w:ascii="Verdana" w:hAnsi="Verdana"/>
          <w:sz w:val="22"/>
          <w:szCs w:val="22"/>
          <w:lang w:val="en-GB"/>
        </w:rPr>
        <w:t xml:space="preserve"> more understandable</w:t>
      </w:r>
      <w:r w:rsidRPr="00F1798C">
        <w:rPr>
          <w:rFonts w:ascii="Verdana" w:hAnsi="Verdana"/>
          <w:sz w:val="22"/>
          <w:szCs w:val="22"/>
          <w:lang w:val="en-GB"/>
        </w:rPr>
        <w:t>/comprehensible</w:t>
      </w:r>
      <w:r w:rsidR="00A3526A" w:rsidRPr="00F1798C">
        <w:rPr>
          <w:rFonts w:ascii="Verdana" w:hAnsi="Verdana"/>
          <w:sz w:val="22"/>
          <w:szCs w:val="22"/>
          <w:lang w:val="en-GB"/>
        </w:rPr>
        <w:t xml:space="preserve"> than in the Guide</w:t>
      </w:r>
      <w:r w:rsidR="00461A25" w:rsidRPr="00F1798C">
        <w:rPr>
          <w:rFonts w:ascii="Verdana" w:hAnsi="Verdana"/>
          <w:sz w:val="22"/>
          <w:szCs w:val="22"/>
          <w:lang w:val="en-GB"/>
        </w:rPr>
        <w:t xml:space="preserve">. </w:t>
      </w:r>
    </w:p>
    <w:p w14:paraId="6D287F17" w14:textId="77777777" w:rsidR="00F1798C" w:rsidRDefault="0011609A" w:rsidP="00F1798C">
      <w:pPr>
        <w:pStyle w:val="ListParagraph"/>
        <w:numPr>
          <w:ilvl w:val="0"/>
          <w:numId w:val="36"/>
        </w:numPr>
        <w:spacing w:after="120" w:line="23" w:lineRule="atLeast"/>
        <w:jc w:val="both"/>
        <w:rPr>
          <w:rFonts w:ascii="Verdana" w:hAnsi="Verdana"/>
          <w:i/>
          <w:sz w:val="22"/>
          <w:szCs w:val="22"/>
          <w:lang w:val="en-GB"/>
        </w:rPr>
      </w:pPr>
      <w:r w:rsidRPr="00F1798C">
        <w:rPr>
          <w:rFonts w:ascii="Verdana" w:eastAsia="Arial" w:hAnsi="Verdana" w:cs="Arial"/>
          <w:color w:val="000000"/>
          <w:sz w:val="22"/>
          <w:szCs w:val="22"/>
          <w:u w:color="000000"/>
          <w:bdr w:val="nil"/>
        </w:rPr>
        <w:t>The main objective of the Guide is to properly implement the student-centered learning approach hence it might be confusing</w:t>
      </w:r>
      <w:r w:rsidR="006E570F" w:rsidRPr="00F1798C">
        <w:rPr>
          <w:rFonts w:ascii="Verdana" w:eastAsia="Arial" w:hAnsi="Verdana" w:cs="Arial"/>
          <w:color w:val="000000"/>
          <w:sz w:val="22"/>
          <w:szCs w:val="22"/>
          <w:u w:color="000000"/>
          <w:bdr w:val="nil"/>
        </w:rPr>
        <w:t>/not correct to say</w:t>
      </w:r>
      <w:r w:rsidRPr="00F1798C">
        <w:rPr>
          <w:rFonts w:ascii="Verdana" w:eastAsia="Arial" w:hAnsi="Verdana" w:cs="Arial"/>
          <w:color w:val="000000"/>
          <w:sz w:val="22"/>
          <w:szCs w:val="22"/>
          <w:u w:color="000000"/>
          <w:bdr w:val="nil"/>
        </w:rPr>
        <w:t xml:space="preserve"> that </w:t>
      </w:r>
      <w:r w:rsidRPr="00F1798C">
        <w:rPr>
          <w:rFonts w:ascii="Verdana" w:hAnsi="Verdana"/>
          <w:sz w:val="22"/>
          <w:szCs w:val="22"/>
          <w:lang w:val="en-GB"/>
        </w:rPr>
        <w:t xml:space="preserve">the main objective </w:t>
      </w:r>
      <w:r w:rsidR="0075327E" w:rsidRPr="00F1798C">
        <w:rPr>
          <w:rFonts w:ascii="Verdana" w:hAnsi="Verdana"/>
          <w:sz w:val="22"/>
          <w:szCs w:val="22"/>
          <w:lang w:val="en-GB"/>
        </w:rPr>
        <w:t xml:space="preserve">of the ECTS Users’ Guide is still to </w:t>
      </w:r>
      <w:r w:rsidR="0075327E" w:rsidRPr="00F1798C">
        <w:rPr>
          <w:rFonts w:ascii="Verdana" w:eastAsia="Arial" w:hAnsi="Verdana" w:cs="Arial"/>
          <w:color w:val="000000"/>
          <w:sz w:val="22"/>
          <w:szCs w:val="22"/>
          <w:u w:color="000000"/>
          <w:bdr w:val="nil"/>
        </w:rPr>
        <w:t>facilitate learning mobility between institutions for short-term study periods (Page 16)</w:t>
      </w:r>
      <w:r w:rsidR="00D52F13" w:rsidRPr="00F1798C">
        <w:rPr>
          <w:rFonts w:ascii="Verdana" w:eastAsia="Arial" w:hAnsi="Verdana" w:cs="Arial"/>
          <w:color w:val="000000"/>
          <w:sz w:val="22"/>
          <w:szCs w:val="22"/>
          <w:u w:color="000000"/>
          <w:bdr w:val="nil"/>
        </w:rPr>
        <w:t xml:space="preserve">. </w:t>
      </w:r>
    </w:p>
    <w:p w14:paraId="42A228E1" w14:textId="77777777" w:rsidR="00F1798C" w:rsidRDefault="006E570F" w:rsidP="00F1798C">
      <w:pPr>
        <w:pStyle w:val="ListParagraph"/>
        <w:numPr>
          <w:ilvl w:val="0"/>
          <w:numId w:val="36"/>
        </w:numPr>
        <w:spacing w:after="120" w:line="23" w:lineRule="atLeast"/>
        <w:jc w:val="both"/>
        <w:rPr>
          <w:rFonts w:ascii="Verdana" w:hAnsi="Verdana"/>
          <w:i/>
          <w:sz w:val="22"/>
          <w:szCs w:val="22"/>
          <w:lang w:val="en-GB"/>
        </w:rPr>
      </w:pPr>
      <w:r w:rsidRPr="00F1798C">
        <w:rPr>
          <w:rFonts w:ascii="Verdana" w:eastAsia="Arial" w:hAnsi="Verdana" w:cs="Arial"/>
          <w:color w:val="000000"/>
          <w:sz w:val="22"/>
          <w:szCs w:val="22"/>
          <w:u w:color="000000"/>
          <w:bdr w:val="nil"/>
        </w:rPr>
        <w:t xml:space="preserve">The </w:t>
      </w:r>
      <w:r w:rsidR="00D52F13" w:rsidRPr="00F1798C">
        <w:rPr>
          <w:rFonts w:ascii="Verdana" w:eastAsia="Arial" w:hAnsi="Verdana" w:cs="Arial"/>
          <w:color w:val="000000"/>
          <w:sz w:val="22"/>
          <w:szCs w:val="22"/>
          <w:u w:color="000000"/>
          <w:bdr w:val="nil"/>
        </w:rPr>
        <w:t xml:space="preserve">reference to </w:t>
      </w:r>
      <w:r w:rsidR="00D52F13" w:rsidRPr="00F1798C">
        <w:rPr>
          <w:rFonts w:ascii="Verdana" w:hAnsi="Verdana"/>
          <w:sz w:val="22"/>
          <w:szCs w:val="22"/>
          <w:lang w:val="en-GB"/>
        </w:rPr>
        <w:t>ECVET</w:t>
      </w:r>
      <w:r w:rsidRPr="00F1798C">
        <w:rPr>
          <w:rFonts w:ascii="Verdana" w:hAnsi="Verdana"/>
          <w:sz w:val="22"/>
          <w:szCs w:val="22"/>
          <w:lang w:val="en-GB"/>
        </w:rPr>
        <w:t xml:space="preserve"> in the Guide was welcomed. However</w:t>
      </w:r>
      <w:r w:rsidR="00440F02" w:rsidRPr="00F1798C">
        <w:rPr>
          <w:rFonts w:ascii="Verdana" w:hAnsi="Verdana"/>
          <w:sz w:val="22"/>
          <w:szCs w:val="22"/>
          <w:lang w:val="en-GB"/>
        </w:rPr>
        <w:t xml:space="preserve"> </w:t>
      </w:r>
      <w:r w:rsidRPr="00F1798C">
        <w:rPr>
          <w:rFonts w:ascii="Verdana" w:hAnsi="Verdana"/>
          <w:sz w:val="22"/>
          <w:szCs w:val="22"/>
          <w:lang w:val="en-GB"/>
        </w:rPr>
        <w:t xml:space="preserve">it was noted that </w:t>
      </w:r>
      <w:r w:rsidR="00440F02" w:rsidRPr="00F1798C">
        <w:rPr>
          <w:rFonts w:ascii="Verdana" w:hAnsi="Verdana"/>
          <w:sz w:val="22"/>
          <w:szCs w:val="22"/>
          <w:lang w:val="en-GB"/>
        </w:rPr>
        <w:t>the evaluation report</w:t>
      </w:r>
      <w:r w:rsidRPr="00F1798C">
        <w:rPr>
          <w:rFonts w:ascii="Verdana" w:hAnsi="Verdana"/>
          <w:sz w:val="22"/>
          <w:szCs w:val="22"/>
          <w:lang w:val="en-GB"/>
        </w:rPr>
        <w:t xml:space="preserve"> on ECVET describes it primarily as</w:t>
      </w:r>
      <w:r w:rsidR="00440F02" w:rsidRPr="00F1798C">
        <w:rPr>
          <w:rFonts w:ascii="Verdana" w:hAnsi="Verdana"/>
          <w:sz w:val="22"/>
          <w:szCs w:val="22"/>
          <w:lang w:val="en-GB"/>
        </w:rPr>
        <w:t xml:space="preserve"> a mobility tool </w:t>
      </w:r>
      <w:r w:rsidR="003A53A8" w:rsidRPr="00F1798C">
        <w:rPr>
          <w:rFonts w:ascii="Verdana" w:hAnsi="Verdana"/>
          <w:sz w:val="22"/>
          <w:szCs w:val="22"/>
          <w:lang w:val="en-GB"/>
        </w:rPr>
        <w:t>rather than competency</w:t>
      </w:r>
      <w:r w:rsidRPr="00F1798C">
        <w:rPr>
          <w:rFonts w:ascii="Verdana" w:hAnsi="Verdana"/>
          <w:sz w:val="22"/>
          <w:szCs w:val="22"/>
          <w:lang w:val="en-GB"/>
        </w:rPr>
        <w:t xml:space="preserve"> in contrast to the Guide.</w:t>
      </w:r>
    </w:p>
    <w:p w14:paraId="2CCCCC63" w14:textId="77777777" w:rsidR="00F1798C" w:rsidRDefault="007D51F1" w:rsidP="00F1798C">
      <w:pPr>
        <w:pStyle w:val="ListParagraph"/>
        <w:numPr>
          <w:ilvl w:val="0"/>
          <w:numId w:val="36"/>
        </w:numPr>
        <w:spacing w:after="120" w:line="23" w:lineRule="atLeast"/>
        <w:jc w:val="both"/>
        <w:rPr>
          <w:rFonts w:ascii="Verdana" w:hAnsi="Verdana"/>
          <w:i/>
          <w:sz w:val="22"/>
          <w:szCs w:val="22"/>
          <w:lang w:val="en-GB"/>
        </w:rPr>
      </w:pPr>
      <w:r w:rsidRPr="00F1798C">
        <w:rPr>
          <w:rFonts w:ascii="Verdana" w:hAnsi="Verdana"/>
          <w:sz w:val="22"/>
          <w:szCs w:val="22"/>
          <w:lang w:val="en-GB"/>
        </w:rPr>
        <w:t>The fact that the</w:t>
      </w:r>
      <w:r w:rsidR="006E570F" w:rsidRPr="00F1798C">
        <w:rPr>
          <w:rFonts w:ascii="Verdana" w:hAnsi="Verdana"/>
          <w:sz w:val="22"/>
          <w:szCs w:val="22"/>
          <w:lang w:val="en-GB"/>
        </w:rPr>
        <w:t xml:space="preserve"> </w:t>
      </w:r>
      <w:r w:rsidR="009F4D57" w:rsidRPr="00F1798C">
        <w:rPr>
          <w:rFonts w:ascii="Verdana" w:hAnsi="Verdana"/>
          <w:sz w:val="22"/>
          <w:szCs w:val="22"/>
          <w:lang w:val="en-GB"/>
        </w:rPr>
        <w:t xml:space="preserve">document </w:t>
      </w:r>
      <w:r w:rsidR="006E570F" w:rsidRPr="00F1798C">
        <w:rPr>
          <w:rFonts w:ascii="Verdana" w:hAnsi="Verdana"/>
          <w:sz w:val="22"/>
          <w:szCs w:val="22"/>
          <w:lang w:val="en-GB"/>
        </w:rPr>
        <w:t>is described as a Users</w:t>
      </w:r>
      <w:r w:rsidR="009B4074" w:rsidRPr="00F1798C">
        <w:rPr>
          <w:rFonts w:ascii="Verdana" w:hAnsi="Verdana"/>
          <w:sz w:val="22"/>
          <w:szCs w:val="22"/>
          <w:lang w:val="en-GB"/>
        </w:rPr>
        <w:t>’</w:t>
      </w:r>
      <w:r w:rsidR="006E570F" w:rsidRPr="00F1798C">
        <w:rPr>
          <w:rFonts w:ascii="Verdana" w:hAnsi="Verdana"/>
          <w:sz w:val="22"/>
          <w:szCs w:val="22"/>
          <w:lang w:val="en-GB"/>
        </w:rPr>
        <w:t xml:space="preserve"> Guide</w:t>
      </w:r>
      <w:r w:rsidRPr="00F1798C">
        <w:rPr>
          <w:rFonts w:ascii="Verdana" w:hAnsi="Verdana"/>
          <w:sz w:val="22"/>
          <w:szCs w:val="22"/>
          <w:lang w:val="en-GB"/>
        </w:rPr>
        <w:t xml:space="preserve"> and consequently meant to imply its non-obligatory nature (in contrast to the ESG, which are standards) may hinder its proper implementation by national institutions. </w:t>
      </w:r>
      <w:r w:rsidR="001A162C" w:rsidRPr="00F1798C">
        <w:rPr>
          <w:rFonts w:ascii="Verdana" w:hAnsi="Verdana"/>
          <w:sz w:val="22"/>
          <w:szCs w:val="22"/>
          <w:lang w:val="en-GB"/>
        </w:rPr>
        <w:t>Not be explicitly stated but make changes</w:t>
      </w:r>
      <w:r w:rsidR="009B4074" w:rsidRPr="00F1798C">
        <w:rPr>
          <w:rFonts w:ascii="Verdana" w:hAnsi="Verdana"/>
          <w:sz w:val="22"/>
          <w:szCs w:val="22"/>
          <w:lang w:val="en-GB"/>
        </w:rPr>
        <w:t>,</w:t>
      </w:r>
      <w:r w:rsidRPr="00F1798C">
        <w:rPr>
          <w:rFonts w:ascii="Verdana" w:hAnsi="Verdana"/>
          <w:sz w:val="22"/>
          <w:szCs w:val="22"/>
          <w:lang w:val="en-GB"/>
        </w:rPr>
        <w:t xml:space="preserve"> e.g. at</w:t>
      </w:r>
      <w:r w:rsidR="001A162C" w:rsidRPr="00F1798C">
        <w:rPr>
          <w:rFonts w:ascii="Verdana" w:hAnsi="Verdana"/>
          <w:sz w:val="22"/>
          <w:szCs w:val="22"/>
          <w:lang w:val="en-GB"/>
        </w:rPr>
        <w:t xml:space="preserve"> least</w:t>
      </w:r>
      <w:r w:rsidRPr="00F1798C">
        <w:rPr>
          <w:rFonts w:ascii="Verdana" w:hAnsi="Verdana"/>
          <w:sz w:val="22"/>
          <w:szCs w:val="22"/>
          <w:lang w:val="en-GB"/>
        </w:rPr>
        <w:t xml:space="preserve"> in the title</w:t>
      </w:r>
      <w:r w:rsidR="009B4074" w:rsidRPr="00F1798C">
        <w:rPr>
          <w:rFonts w:ascii="Verdana" w:hAnsi="Verdana"/>
          <w:sz w:val="22"/>
          <w:szCs w:val="22"/>
          <w:lang w:val="en-GB"/>
        </w:rPr>
        <w:t>, in order to facilitate its proper and timely implementation.</w:t>
      </w:r>
    </w:p>
    <w:p w14:paraId="69EFA4D8" w14:textId="77777777" w:rsidR="00F1798C" w:rsidRDefault="00C56C1E" w:rsidP="00F1798C">
      <w:pPr>
        <w:pStyle w:val="ListParagraph"/>
        <w:numPr>
          <w:ilvl w:val="0"/>
          <w:numId w:val="36"/>
        </w:numPr>
        <w:spacing w:after="120" w:line="23" w:lineRule="atLeast"/>
        <w:jc w:val="both"/>
        <w:rPr>
          <w:rFonts w:ascii="Verdana" w:hAnsi="Verdana"/>
          <w:i/>
          <w:sz w:val="22"/>
          <w:szCs w:val="22"/>
          <w:lang w:val="en-GB"/>
        </w:rPr>
      </w:pPr>
      <w:r w:rsidRPr="00F1798C">
        <w:rPr>
          <w:rFonts w:ascii="Verdana" w:hAnsi="Verdana"/>
          <w:sz w:val="22"/>
          <w:szCs w:val="22"/>
          <w:lang w:val="en-GB"/>
        </w:rPr>
        <w:lastRenderedPageBreak/>
        <w:t xml:space="preserve">In contrast to formulation of the LOs in the QF-EHEA the ECTS introduces a new mission of LOs, i.e. making LOs also </w:t>
      </w:r>
      <w:r w:rsidRPr="003D6BAD">
        <w:rPr>
          <w:rFonts w:ascii="Verdana" w:hAnsi="Verdana"/>
          <w:sz w:val="22"/>
          <w:szCs w:val="22"/>
          <w:lang w:val="en-GB"/>
        </w:rPr>
        <w:t>verifiable</w:t>
      </w:r>
      <w:r w:rsidR="00363AD5" w:rsidRPr="003D6BAD">
        <w:rPr>
          <w:rFonts w:ascii="Verdana" w:hAnsi="Verdana"/>
          <w:sz w:val="22"/>
          <w:szCs w:val="22"/>
          <w:lang w:val="en-GB"/>
        </w:rPr>
        <w:t>,</w:t>
      </w:r>
      <w:r w:rsidR="00363AD5" w:rsidRPr="00F1798C">
        <w:rPr>
          <w:rFonts w:ascii="Verdana" w:hAnsi="Verdana"/>
          <w:sz w:val="22"/>
          <w:szCs w:val="22"/>
          <w:lang w:val="en-GB"/>
        </w:rPr>
        <w:t xml:space="preserve"> which </w:t>
      </w:r>
      <w:r w:rsidRPr="00F1798C">
        <w:rPr>
          <w:rFonts w:ascii="Verdana" w:hAnsi="Verdana"/>
          <w:sz w:val="22"/>
          <w:szCs w:val="22"/>
          <w:lang w:val="en-GB"/>
        </w:rPr>
        <w:t>is not accurate</w:t>
      </w:r>
      <w:r w:rsidR="00363AD5" w:rsidRPr="00F1798C">
        <w:rPr>
          <w:rFonts w:ascii="Verdana" w:hAnsi="Verdana"/>
          <w:sz w:val="22"/>
          <w:szCs w:val="22"/>
          <w:lang w:val="en-GB"/>
        </w:rPr>
        <w:t xml:space="preserve"> as the shift/change in</w:t>
      </w:r>
      <w:r w:rsidR="009B4074" w:rsidRPr="00F1798C">
        <w:rPr>
          <w:rFonts w:ascii="Verdana" w:hAnsi="Verdana"/>
          <w:sz w:val="22"/>
          <w:szCs w:val="22"/>
          <w:lang w:val="en-GB"/>
        </w:rPr>
        <w:t xml:space="preserve"> the</w:t>
      </w:r>
      <w:r w:rsidR="00363AD5" w:rsidRPr="00F1798C">
        <w:rPr>
          <w:rFonts w:ascii="Verdana" w:hAnsi="Verdana"/>
          <w:sz w:val="22"/>
          <w:szCs w:val="22"/>
          <w:lang w:val="en-GB"/>
        </w:rPr>
        <w:t xml:space="preserve"> description </w:t>
      </w:r>
      <w:r w:rsidRPr="00F1798C">
        <w:rPr>
          <w:rFonts w:ascii="Verdana" w:hAnsi="Verdana"/>
          <w:sz w:val="22"/>
          <w:szCs w:val="22"/>
          <w:lang w:val="en-GB"/>
        </w:rPr>
        <w:t>of any instrument must be reflected simultaneously in all interrelated documents.</w:t>
      </w:r>
    </w:p>
    <w:p w14:paraId="26DDF43F" w14:textId="77777777" w:rsidR="00F1798C" w:rsidRDefault="007C7764" w:rsidP="00F1798C">
      <w:pPr>
        <w:pStyle w:val="ListParagraph"/>
        <w:numPr>
          <w:ilvl w:val="0"/>
          <w:numId w:val="36"/>
        </w:numPr>
        <w:spacing w:after="120" w:line="23" w:lineRule="atLeast"/>
        <w:jc w:val="both"/>
        <w:rPr>
          <w:rFonts w:ascii="Verdana" w:hAnsi="Verdana"/>
          <w:i/>
          <w:sz w:val="22"/>
          <w:szCs w:val="22"/>
          <w:lang w:val="en-GB"/>
        </w:rPr>
      </w:pPr>
      <w:r w:rsidRPr="00F1798C">
        <w:rPr>
          <w:rFonts w:ascii="Verdana" w:hAnsi="Verdana"/>
          <w:sz w:val="22"/>
          <w:szCs w:val="22"/>
          <w:lang w:val="en-GB"/>
        </w:rPr>
        <w:t>S</w:t>
      </w:r>
      <w:r w:rsidR="00E431A8" w:rsidRPr="00F1798C">
        <w:rPr>
          <w:rFonts w:ascii="Verdana" w:hAnsi="Verdana"/>
          <w:sz w:val="22"/>
          <w:szCs w:val="22"/>
          <w:lang w:val="en-GB"/>
        </w:rPr>
        <w:t>hort cycle</w:t>
      </w:r>
      <w:r w:rsidRPr="00F1798C">
        <w:rPr>
          <w:rFonts w:ascii="Verdana" w:hAnsi="Verdana"/>
          <w:sz w:val="22"/>
          <w:szCs w:val="22"/>
          <w:lang w:val="en-GB"/>
        </w:rPr>
        <w:t xml:space="preserve"> qualifications are </w:t>
      </w:r>
      <w:r w:rsidR="000A15EA" w:rsidRPr="00F1798C">
        <w:rPr>
          <w:rFonts w:ascii="Verdana" w:hAnsi="Verdana"/>
          <w:sz w:val="22"/>
          <w:szCs w:val="22"/>
          <w:lang w:val="en-GB"/>
        </w:rPr>
        <w:t>introduced</w:t>
      </w:r>
      <w:r w:rsidR="00E431A8" w:rsidRPr="00F1798C">
        <w:rPr>
          <w:rFonts w:ascii="Verdana" w:hAnsi="Verdana"/>
          <w:sz w:val="22"/>
          <w:szCs w:val="22"/>
          <w:lang w:val="en-GB"/>
        </w:rPr>
        <w:t xml:space="preserve"> as </w:t>
      </w:r>
      <w:r w:rsidR="000A15EA" w:rsidRPr="00F1798C">
        <w:rPr>
          <w:rFonts w:ascii="Verdana" w:hAnsi="Verdana"/>
          <w:sz w:val="22"/>
          <w:szCs w:val="22"/>
          <w:lang w:val="en-GB"/>
        </w:rPr>
        <w:t>part</w:t>
      </w:r>
      <w:r w:rsidR="00E431A8" w:rsidRPr="00F1798C">
        <w:rPr>
          <w:rFonts w:ascii="Verdana" w:hAnsi="Verdana"/>
          <w:sz w:val="22"/>
          <w:szCs w:val="22"/>
          <w:lang w:val="en-GB"/>
        </w:rPr>
        <w:t xml:space="preserve"> of</w:t>
      </w:r>
      <w:r w:rsidR="000A15EA" w:rsidRPr="00F1798C">
        <w:rPr>
          <w:rFonts w:ascii="Verdana" w:hAnsi="Verdana"/>
          <w:sz w:val="22"/>
          <w:szCs w:val="22"/>
          <w:lang w:val="en-GB"/>
        </w:rPr>
        <w:t xml:space="preserve"> </w:t>
      </w:r>
      <w:r w:rsidR="00363AD5" w:rsidRPr="00F1798C">
        <w:rPr>
          <w:rFonts w:ascii="Verdana" w:hAnsi="Verdana"/>
          <w:sz w:val="22"/>
          <w:szCs w:val="22"/>
          <w:lang w:val="en-GB"/>
        </w:rPr>
        <w:t xml:space="preserve">QF-EHEA </w:t>
      </w:r>
      <w:r w:rsidR="000A15EA" w:rsidRPr="00F1798C">
        <w:rPr>
          <w:rFonts w:ascii="Verdana" w:hAnsi="Verdana"/>
          <w:sz w:val="22"/>
          <w:szCs w:val="22"/>
          <w:lang w:val="en-GB"/>
        </w:rPr>
        <w:t>framework</w:t>
      </w:r>
      <w:r w:rsidR="00FD45B6" w:rsidRPr="00F1798C">
        <w:rPr>
          <w:rFonts w:ascii="Verdana" w:hAnsi="Verdana"/>
          <w:sz w:val="22"/>
          <w:szCs w:val="22"/>
          <w:lang w:val="en-GB"/>
        </w:rPr>
        <w:t xml:space="preserve"> in the Guide, however</w:t>
      </w:r>
      <w:r w:rsidR="000A15EA" w:rsidRPr="00F1798C">
        <w:rPr>
          <w:rFonts w:ascii="Verdana" w:hAnsi="Verdana"/>
          <w:sz w:val="22"/>
          <w:szCs w:val="22"/>
          <w:lang w:val="en-GB"/>
        </w:rPr>
        <w:t xml:space="preserve"> this is something</w:t>
      </w:r>
      <w:r w:rsidR="00FD45B6" w:rsidRPr="00F1798C">
        <w:rPr>
          <w:rFonts w:ascii="Verdana" w:hAnsi="Verdana"/>
          <w:sz w:val="22"/>
          <w:szCs w:val="22"/>
          <w:lang w:val="en-GB"/>
        </w:rPr>
        <w:t xml:space="preserve"> that</w:t>
      </w:r>
      <w:r w:rsidR="000A15EA" w:rsidRPr="00F1798C">
        <w:rPr>
          <w:rFonts w:ascii="Verdana" w:hAnsi="Verdana"/>
          <w:sz w:val="22"/>
          <w:szCs w:val="22"/>
          <w:lang w:val="en-GB"/>
        </w:rPr>
        <w:t xml:space="preserve"> competent bodies are currently working on </w:t>
      </w:r>
      <w:r w:rsidR="00FD45B6" w:rsidRPr="00F1798C">
        <w:rPr>
          <w:rFonts w:ascii="Verdana" w:hAnsi="Verdana"/>
          <w:sz w:val="22"/>
          <w:szCs w:val="22"/>
          <w:lang w:val="en-GB"/>
        </w:rPr>
        <w:t xml:space="preserve">and </w:t>
      </w:r>
      <w:r w:rsidR="009B4074" w:rsidRPr="00F1798C">
        <w:rPr>
          <w:rFonts w:ascii="Verdana" w:hAnsi="Verdana"/>
          <w:sz w:val="22"/>
          <w:szCs w:val="22"/>
          <w:lang w:val="en-GB"/>
        </w:rPr>
        <w:t xml:space="preserve">also </w:t>
      </w:r>
      <w:r w:rsidR="00E431A8" w:rsidRPr="00F1798C">
        <w:rPr>
          <w:rFonts w:ascii="Verdana" w:hAnsi="Verdana"/>
          <w:sz w:val="22"/>
          <w:szCs w:val="22"/>
          <w:lang w:val="en-GB"/>
        </w:rPr>
        <w:t xml:space="preserve">subject </w:t>
      </w:r>
      <w:r w:rsidR="000A15EA" w:rsidRPr="00F1798C">
        <w:rPr>
          <w:rFonts w:ascii="Verdana" w:hAnsi="Verdana"/>
          <w:sz w:val="22"/>
          <w:szCs w:val="22"/>
          <w:lang w:val="en-GB"/>
        </w:rPr>
        <w:t xml:space="preserve">to further </w:t>
      </w:r>
      <w:r w:rsidR="00E431A8" w:rsidRPr="00F1798C">
        <w:rPr>
          <w:rFonts w:ascii="Verdana" w:hAnsi="Verdana"/>
          <w:sz w:val="22"/>
          <w:szCs w:val="22"/>
          <w:lang w:val="en-GB"/>
        </w:rPr>
        <w:t>co</w:t>
      </w:r>
      <w:r w:rsidR="00960409" w:rsidRPr="00F1798C">
        <w:rPr>
          <w:rFonts w:ascii="Verdana" w:hAnsi="Verdana"/>
          <w:sz w:val="22"/>
          <w:szCs w:val="22"/>
          <w:lang w:val="en-GB"/>
        </w:rPr>
        <w:t>ope</w:t>
      </w:r>
      <w:r w:rsidR="00E431A8" w:rsidRPr="00F1798C">
        <w:rPr>
          <w:rFonts w:ascii="Verdana" w:hAnsi="Verdana"/>
          <w:sz w:val="22"/>
          <w:szCs w:val="22"/>
          <w:lang w:val="en-GB"/>
        </w:rPr>
        <w:t>r</w:t>
      </w:r>
      <w:r w:rsidR="00960409" w:rsidRPr="00F1798C">
        <w:rPr>
          <w:rFonts w:ascii="Verdana" w:hAnsi="Verdana"/>
          <w:sz w:val="22"/>
          <w:szCs w:val="22"/>
          <w:lang w:val="en-GB"/>
        </w:rPr>
        <w:t>a</w:t>
      </w:r>
      <w:r w:rsidR="00E431A8" w:rsidRPr="00F1798C">
        <w:rPr>
          <w:rFonts w:ascii="Verdana" w:hAnsi="Verdana"/>
          <w:sz w:val="22"/>
          <w:szCs w:val="22"/>
          <w:lang w:val="en-GB"/>
        </w:rPr>
        <w:t>tion</w:t>
      </w:r>
      <w:r w:rsidR="000A15EA" w:rsidRPr="00F1798C">
        <w:rPr>
          <w:rFonts w:ascii="Verdana" w:hAnsi="Verdana"/>
          <w:sz w:val="22"/>
          <w:szCs w:val="22"/>
          <w:lang w:val="en-GB"/>
        </w:rPr>
        <w:t>.</w:t>
      </w:r>
    </w:p>
    <w:p w14:paraId="7A63146E" w14:textId="77777777" w:rsidR="00F1798C" w:rsidRDefault="003F3AC0" w:rsidP="00F1798C">
      <w:pPr>
        <w:pStyle w:val="ListParagraph"/>
        <w:numPr>
          <w:ilvl w:val="0"/>
          <w:numId w:val="36"/>
        </w:numPr>
        <w:spacing w:after="120" w:line="23" w:lineRule="atLeast"/>
        <w:jc w:val="both"/>
        <w:rPr>
          <w:rFonts w:ascii="Verdana" w:hAnsi="Verdana"/>
          <w:i/>
          <w:sz w:val="22"/>
          <w:szCs w:val="22"/>
          <w:lang w:val="en-GB"/>
        </w:rPr>
      </w:pPr>
      <w:r w:rsidRPr="00F1798C">
        <w:rPr>
          <w:rFonts w:ascii="Verdana" w:hAnsi="Verdana"/>
          <w:sz w:val="22"/>
          <w:szCs w:val="22"/>
          <w:lang w:val="en-GB"/>
        </w:rPr>
        <w:t>There is a concern that using</w:t>
      </w:r>
      <w:r w:rsidR="00A151E3" w:rsidRPr="00F1798C">
        <w:rPr>
          <w:rFonts w:ascii="Verdana" w:hAnsi="Verdana"/>
          <w:sz w:val="22"/>
          <w:szCs w:val="22"/>
          <w:lang w:val="en-GB"/>
        </w:rPr>
        <w:t xml:space="preserve"> learner centred approach</w:t>
      </w:r>
      <w:r w:rsidRPr="00F1798C">
        <w:rPr>
          <w:rFonts w:ascii="Verdana" w:hAnsi="Verdana"/>
          <w:sz w:val="22"/>
          <w:szCs w:val="22"/>
          <w:lang w:val="en-GB"/>
        </w:rPr>
        <w:t xml:space="preserve"> instead of</w:t>
      </w:r>
      <w:r w:rsidR="00C30E5B" w:rsidRPr="00F1798C">
        <w:rPr>
          <w:rFonts w:ascii="Verdana" w:hAnsi="Verdana"/>
          <w:sz w:val="22"/>
          <w:szCs w:val="22"/>
          <w:lang w:val="en-GB"/>
        </w:rPr>
        <w:t xml:space="preserve"> student centred approach</w:t>
      </w:r>
      <w:r w:rsidRPr="00F1798C">
        <w:rPr>
          <w:rFonts w:ascii="Verdana" w:hAnsi="Verdana"/>
          <w:sz w:val="22"/>
          <w:szCs w:val="22"/>
          <w:lang w:val="en-GB"/>
        </w:rPr>
        <w:t xml:space="preserve"> </w:t>
      </w:r>
      <w:r w:rsidR="009B4074" w:rsidRPr="00F1798C">
        <w:rPr>
          <w:rFonts w:ascii="Verdana" w:hAnsi="Verdana"/>
          <w:sz w:val="22"/>
          <w:szCs w:val="22"/>
          <w:lang w:val="en-GB"/>
        </w:rPr>
        <w:t xml:space="preserve">might further confuse HEIs and </w:t>
      </w:r>
      <w:r w:rsidR="00A151E3" w:rsidRPr="00F1798C">
        <w:rPr>
          <w:rFonts w:ascii="Verdana" w:hAnsi="Verdana"/>
          <w:sz w:val="22"/>
          <w:szCs w:val="22"/>
          <w:lang w:val="en-GB"/>
        </w:rPr>
        <w:t>moreover open possibilities for some educational</w:t>
      </w:r>
      <w:r w:rsidR="00606E0B" w:rsidRPr="00F1798C">
        <w:rPr>
          <w:rFonts w:ascii="Verdana" w:hAnsi="Verdana"/>
          <w:sz w:val="22"/>
          <w:szCs w:val="22"/>
          <w:lang w:val="en-GB"/>
        </w:rPr>
        <w:t xml:space="preserve"> providers </w:t>
      </w:r>
      <w:r w:rsidR="00A151E3" w:rsidRPr="00F1798C">
        <w:rPr>
          <w:rFonts w:ascii="Verdana" w:hAnsi="Verdana"/>
          <w:sz w:val="22"/>
          <w:szCs w:val="22"/>
          <w:lang w:val="en-GB"/>
        </w:rPr>
        <w:t>not necessarily</w:t>
      </w:r>
      <w:r w:rsidRPr="00F1798C">
        <w:rPr>
          <w:rFonts w:ascii="Verdana" w:hAnsi="Verdana"/>
          <w:sz w:val="22"/>
          <w:szCs w:val="22"/>
          <w:lang w:val="en-GB"/>
        </w:rPr>
        <w:t xml:space="preserve"> to</w:t>
      </w:r>
      <w:r w:rsidR="00A151E3" w:rsidRPr="00F1798C">
        <w:rPr>
          <w:rFonts w:ascii="Verdana" w:hAnsi="Verdana"/>
          <w:sz w:val="22"/>
          <w:szCs w:val="22"/>
          <w:lang w:val="en-GB"/>
        </w:rPr>
        <w:t xml:space="preserve"> go through adequate QA processes to recognise prior lea</w:t>
      </w:r>
      <w:r w:rsidR="009B4074" w:rsidRPr="00F1798C">
        <w:rPr>
          <w:rFonts w:ascii="Verdana" w:hAnsi="Verdana"/>
          <w:sz w:val="22"/>
          <w:szCs w:val="22"/>
          <w:lang w:val="en-GB"/>
        </w:rPr>
        <w:t xml:space="preserve">rning, which is something </w:t>
      </w:r>
      <w:r w:rsidR="00A151E3" w:rsidRPr="00F1798C">
        <w:rPr>
          <w:rFonts w:ascii="Verdana" w:hAnsi="Verdana"/>
          <w:sz w:val="22"/>
          <w:szCs w:val="22"/>
          <w:lang w:val="en-GB"/>
        </w:rPr>
        <w:t>students would like to happen in HEIs.</w:t>
      </w:r>
    </w:p>
    <w:p w14:paraId="3E66600C" w14:textId="77777777" w:rsidR="00F1798C" w:rsidRDefault="009B4074" w:rsidP="00F1798C">
      <w:pPr>
        <w:pStyle w:val="ListParagraph"/>
        <w:numPr>
          <w:ilvl w:val="0"/>
          <w:numId w:val="36"/>
        </w:numPr>
        <w:spacing w:after="120" w:line="23" w:lineRule="atLeast"/>
        <w:jc w:val="both"/>
        <w:rPr>
          <w:rFonts w:ascii="Verdana" w:hAnsi="Verdana"/>
          <w:i/>
          <w:sz w:val="22"/>
          <w:szCs w:val="22"/>
          <w:lang w:val="en-GB"/>
        </w:rPr>
      </w:pPr>
      <w:r w:rsidRPr="00F1798C">
        <w:rPr>
          <w:rFonts w:ascii="Verdana" w:hAnsi="Verdana" w:cs="Arial"/>
          <w:sz w:val="22"/>
          <w:szCs w:val="22"/>
        </w:rPr>
        <w:t xml:space="preserve">It was </w:t>
      </w:r>
      <w:r w:rsidR="00223205" w:rsidRPr="00F1798C">
        <w:rPr>
          <w:rFonts w:ascii="Verdana" w:hAnsi="Verdana" w:cs="Arial"/>
          <w:sz w:val="22"/>
          <w:szCs w:val="22"/>
        </w:rPr>
        <w:t>suggest</w:t>
      </w:r>
      <w:r w:rsidRPr="00F1798C">
        <w:rPr>
          <w:rFonts w:ascii="Verdana" w:hAnsi="Verdana" w:cs="Arial"/>
          <w:sz w:val="22"/>
          <w:szCs w:val="22"/>
        </w:rPr>
        <w:t>ed</w:t>
      </w:r>
      <w:r w:rsidR="00223205" w:rsidRPr="00F1798C">
        <w:rPr>
          <w:rFonts w:ascii="Verdana" w:hAnsi="Verdana" w:cs="Arial"/>
          <w:sz w:val="22"/>
          <w:szCs w:val="22"/>
        </w:rPr>
        <w:t xml:space="preserve"> to insert</w:t>
      </w:r>
      <w:r w:rsidR="00890052" w:rsidRPr="00F1798C">
        <w:rPr>
          <w:rFonts w:ascii="Verdana" w:hAnsi="Verdana"/>
          <w:sz w:val="22"/>
          <w:szCs w:val="22"/>
        </w:rPr>
        <w:t xml:space="preserve"> </w:t>
      </w:r>
      <w:r w:rsidR="00223205" w:rsidRPr="00F1798C">
        <w:rPr>
          <w:rFonts w:ascii="Verdana" w:hAnsi="Verdana"/>
          <w:sz w:val="22"/>
          <w:szCs w:val="22"/>
        </w:rPr>
        <w:t>additional bullet point</w:t>
      </w:r>
      <w:r w:rsidR="007D4B52" w:rsidRPr="00F1798C">
        <w:rPr>
          <w:rFonts w:ascii="Verdana" w:hAnsi="Verdana"/>
          <w:sz w:val="22"/>
          <w:szCs w:val="22"/>
        </w:rPr>
        <w:t xml:space="preserve"> under</w:t>
      </w:r>
      <w:r w:rsidR="00223205" w:rsidRPr="00F1798C">
        <w:rPr>
          <w:rFonts w:ascii="Verdana" w:hAnsi="Verdana"/>
          <w:sz w:val="22"/>
          <w:szCs w:val="22"/>
        </w:rPr>
        <w:t xml:space="preserve"> </w:t>
      </w:r>
      <w:r w:rsidR="00890052" w:rsidRPr="00F1798C">
        <w:rPr>
          <w:rFonts w:ascii="Verdana" w:hAnsi="Verdana"/>
          <w:sz w:val="22"/>
          <w:szCs w:val="22"/>
        </w:rPr>
        <w:t>the subsection “Selection of partner institutions”</w:t>
      </w:r>
      <w:r w:rsidR="007D4B52" w:rsidRPr="00F1798C">
        <w:rPr>
          <w:rFonts w:ascii="Verdana" w:hAnsi="Verdana"/>
          <w:sz w:val="22"/>
          <w:szCs w:val="22"/>
        </w:rPr>
        <w:t xml:space="preserve"> (page 18) </w:t>
      </w:r>
      <w:r w:rsidRPr="00F1798C">
        <w:rPr>
          <w:rFonts w:ascii="Verdana" w:hAnsi="Verdana"/>
          <w:sz w:val="22"/>
          <w:szCs w:val="22"/>
        </w:rPr>
        <w:t>saying that</w:t>
      </w:r>
      <w:r w:rsidR="007D4B52" w:rsidRPr="00F1798C">
        <w:rPr>
          <w:rFonts w:ascii="Verdana" w:hAnsi="Verdana"/>
          <w:sz w:val="22"/>
          <w:szCs w:val="22"/>
        </w:rPr>
        <w:t xml:space="preserve">- </w:t>
      </w:r>
      <w:r w:rsidR="00890052" w:rsidRPr="00F1798C">
        <w:rPr>
          <w:rFonts w:ascii="Verdana" w:hAnsi="Verdana"/>
          <w:sz w:val="22"/>
          <w:szCs w:val="22"/>
        </w:rPr>
        <w:t>“which are duly quality assured according to the</w:t>
      </w:r>
      <w:r w:rsidR="0019597C" w:rsidRPr="00F1798C">
        <w:rPr>
          <w:rFonts w:ascii="Verdana" w:hAnsi="Verdana"/>
          <w:sz w:val="22"/>
          <w:szCs w:val="22"/>
        </w:rPr>
        <w:t>ir respective national systems”</w:t>
      </w:r>
    </w:p>
    <w:p w14:paraId="2E098EF4" w14:textId="77777777" w:rsidR="00F1798C" w:rsidRDefault="00890052" w:rsidP="00F1798C">
      <w:pPr>
        <w:pStyle w:val="ListParagraph"/>
        <w:numPr>
          <w:ilvl w:val="0"/>
          <w:numId w:val="36"/>
        </w:numPr>
        <w:spacing w:after="120" w:line="23" w:lineRule="atLeast"/>
        <w:jc w:val="both"/>
        <w:rPr>
          <w:rFonts w:ascii="Verdana" w:hAnsi="Verdana"/>
          <w:i/>
          <w:sz w:val="22"/>
          <w:szCs w:val="22"/>
          <w:lang w:val="en-GB"/>
        </w:rPr>
      </w:pPr>
      <w:r w:rsidRPr="00F1798C">
        <w:rPr>
          <w:rFonts w:ascii="Verdana" w:hAnsi="Verdana"/>
          <w:sz w:val="22"/>
          <w:szCs w:val="22"/>
        </w:rPr>
        <w:t>The grade distribution is better explained, but is quite complex and time consuming for institutions. In addition, in case an institution sends students to different partner institutions in the same country (e.g. a Dutch institution sends students to five different institutions in France), the divergent grade distribution practices among these different institutions within the same receiving country risk to appear confusing to the sending institution.</w:t>
      </w:r>
    </w:p>
    <w:p w14:paraId="4A231F12" w14:textId="77777777" w:rsidR="002D7ACF" w:rsidRPr="002D7ACF" w:rsidRDefault="0019597C" w:rsidP="002D7ACF">
      <w:pPr>
        <w:pStyle w:val="ListParagraph"/>
        <w:numPr>
          <w:ilvl w:val="0"/>
          <w:numId w:val="36"/>
        </w:numPr>
        <w:spacing w:after="120" w:line="23" w:lineRule="atLeast"/>
        <w:jc w:val="both"/>
        <w:rPr>
          <w:rFonts w:ascii="Verdana" w:hAnsi="Verdana"/>
          <w:i/>
          <w:sz w:val="22"/>
          <w:szCs w:val="22"/>
          <w:lang w:val="en-GB"/>
        </w:rPr>
      </w:pPr>
      <w:r w:rsidRPr="00F1798C">
        <w:rPr>
          <w:rFonts w:ascii="Verdana" w:hAnsi="Verdana"/>
          <w:sz w:val="22"/>
          <w:szCs w:val="22"/>
        </w:rPr>
        <w:t xml:space="preserve">It was suggested to </w:t>
      </w:r>
      <w:r w:rsidR="009B4074" w:rsidRPr="00F1798C">
        <w:rPr>
          <w:rFonts w:ascii="Verdana" w:hAnsi="Verdana"/>
          <w:sz w:val="22"/>
          <w:szCs w:val="22"/>
        </w:rPr>
        <w:t>reformulate the following sentence</w:t>
      </w:r>
      <w:r w:rsidRPr="00F1798C">
        <w:rPr>
          <w:rFonts w:ascii="Verdana" w:hAnsi="Verdana"/>
          <w:sz w:val="22"/>
          <w:szCs w:val="22"/>
        </w:rPr>
        <w:t xml:space="preserve"> “</w:t>
      </w:r>
      <w:r w:rsidRPr="00F1798C">
        <w:rPr>
          <w:rFonts w:ascii="Verdana" w:eastAsia="Arial" w:hAnsi="Verdana" w:cs="Arial"/>
          <w:color w:val="000000"/>
          <w:sz w:val="22"/>
          <w:szCs w:val="22"/>
          <w:u w:color="000000"/>
          <w:bdr w:val="nil"/>
        </w:rPr>
        <w:t>They may indicate sub-levels with level descriptors within a qualification (cycle)” (page 9) and read as “They may indicate sub-levels with level descriptors within a level” taking into consideration the fact that countries can have several qualifications at the same level.</w:t>
      </w:r>
    </w:p>
    <w:p w14:paraId="0E11AB1C" w14:textId="406BDBAB" w:rsidR="003F3AC0" w:rsidRPr="002D7ACF" w:rsidRDefault="0019597C" w:rsidP="002D7ACF">
      <w:pPr>
        <w:pStyle w:val="ListParagraph"/>
        <w:numPr>
          <w:ilvl w:val="0"/>
          <w:numId w:val="36"/>
        </w:numPr>
        <w:spacing w:after="120" w:line="23" w:lineRule="atLeast"/>
        <w:jc w:val="both"/>
        <w:rPr>
          <w:rFonts w:ascii="Verdana" w:hAnsi="Verdana"/>
          <w:i/>
          <w:sz w:val="22"/>
          <w:szCs w:val="22"/>
          <w:lang w:val="en-GB"/>
        </w:rPr>
      </w:pPr>
      <w:r w:rsidRPr="002D7ACF">
        <w:rPr>
          <w:rFonts w:ascii="Verdana" w:eastAsia="Arial" w:hAnsi="Verdana" w:cs="Arial"/>
          <w:color w:val="000000"/>
          <w:sz w:val="22"/>
          <w:szCs w:val="22"/>
          <w:u w:color="000000"/>
          <w:bdr w:val="nil"/>
        </w:rPr>
        <w:t>It was noted that it might appear controversial to set precise number of LOs for an educational component (page 11).</w:t>
      </w:r>
    </w:p>
    <w:p w14:paraId="08A240F3" w14:textId="753581B6" w:rsidR="00826A1A" w:rsidRPr="00A17CF1" w:rsidRDefault="003F3AC0" w:rsidP="00F1798C">
      <w:pPr>
        <w:spacing w:after="120" w:line="23" w:lineRule="atLeast"/>
        <w:jc w:val="both"/>
        <w:rPr>
          <w:rFonts w:ascii="Verdana" w:hAnsi="Verdana"/>
          <w:i/>
          <w:sz w:val="22"/>
          <w:szCs w:val="22"/>
          <w:lang w:val="en-GB"/>
        </w:rPr>
      </w:pPr>
      <w:r>
        <w:rPr>
          <w:rFonts w:ascii="Verdana" w:hAnsi="Verdana"/>
          <w:sz w:val="22"/>
          <w:szCs w:val="22"/>
          <w:lang w:val="en-GB"/>
        </w:rPr>
        <w:t xml:space="preserve">As for the conclusion the SRWG was informed that the ad-hoc WG on the Revision of the ECTS Users’ Guide will aim </w:t>
      </w:r>
      <w:r w:rsidR="00372624">
        <w:rPr>
          <w:rFonts w:ascii="Verdana" w:hAnsi="Verdana"/>
          <w:sz w:val="22"/>
          <w:szCs w:val="22"/>
          <w:lang w:val="en-GB"/>
        </w:rPr>
        <w:t xml:space="preserve">to send the revised Guide to the SRWG </w:t>
      </w:r>
      <w:r>
        <w:rPr>
          <w:rFonts w:ascii="Verdana" w:hAnsi="Verdana"/>
          <w:sz w:val="22"/>
          <w:szCs w:val="22"/>
          <w:lang w:val="en-GB"/>
        </w:rPr>
        <w:t xml:space="preserve">by </w:t>
      </w:r>
      <w:r w:rsidR="00372624">
        <w:rPr>
          <w:rFonts w:ascii="Verdana" w:hAnsi="Verdana"/>
          <w:sz w:val="22"/>
          <w:szCs w:val="22"/>
          <w:lang w:val="en-GB"/>
        </w:rPr>
        <w:t>its next meeting to be held in September.</w:t>
      </w:r>
    </w:p>
    <w:p w14:paraId="18D67110" w14:textId="77777777" w:rsidR="00826A1A" w:rsidRPr="00A17CF1" w:rsidRDefault="00826A1A" w:rsidP="0069300E">
      <w:pPr>
        <w:spacing w:after="120" w:line="23" w:lineRule="atLeast"/>
        <w:jc w:val="both"/>
        <w:rPr>
          <w:rFonts w:ascii="Verdana" w:hAnsi="Verdana"/>
          <w:i/>
          <w:sz w:val="22"/>
          <w:szCs w:val="22"/>
          <w:lang w:val="en-GB"/>
        </w:rPr>
      </w:pPr>
    </w:p>
    <w:p w14:paraId="68544EA9" w14:textId="3D5140CB" w:rsidR="00165731" w:rsidRPr="00EE753F" w:rsidRDefault="00D05866" w:rsidP="00EE753F">
      <w:pPr>
        <w:pStyle w:val="ListParagraph"/>
        <w:numPr>
          <w:ilvl w:val="0"/>
          <w:numId w:val="1"/>
        </w:numPr>
        <w:spacing w:after="120" w:line="23" w:lineRule="atLeast"/>
        <w:ind w:left="0"/>
        <w:jc w:val="both"/>
        <w:rPr>
          <w:rFonts w:ascii="Verdana" w:hAnsi="Verdana"/>
          <w:b/>
          <w:sz w:val="22"/>
          <w:szCs w:val="22"/>
          <w:lang w:val="en-GB"/>
        </w:rPr>
      </w:pPr>
      <w:r w:rsidRPr="00A17CF1">
        <w:rPr>
          <w:rFonts w:ascii="Verdana" w:hAnsi="Verdana"/>
          <w:b/>
          <w:sz w:val="22"/>
          <w:szCs w:val="22"/>
          <w:lang w:val="en-GB"/>
        </w:rPr>
        <w:t>Global dimension</w:t>
      </w:r>
    </w:p>
    <w:p w14:paraId="533A063C" w14:textId="70F6E678" w:rsidR="000576CD" w:rsidRPr="00A17CF1" w:rsidRDefault="00D912F3" w:rsidP="0069300E">
      <w:pPr>
        <w:widowControl w:val="0"/>
        <w:autoSpaceDE w:val="0"/>
        <w:autoSpaceDN w:val="0"/>
        <w:adjustRightInd w:val="0"/>
        <w:spacing w:after="120" w:line="23" w:lineRule="atLeast"/>
        <w:jc w:val="both"/>
        <w:rPr>
          <w:rFonts w:ascii="Verdana" w:hAnsi="Verdana"/>
          <w:sz w:val="22"/>
          <w:szCs w:val="22"/>
          <w:lang w:val="en-GB"/>
        </w:rPr>
      </w:pPr>
      <w:r>
        <w:rPr>
          <w:rFonts w:ascii="Verdana" w:hAnsi="Verdana"/>
          <w:sz w:val="22"/>
          <w:szCs w:val="22"/>
          <w:lang w:val="en-GB"/>
        </w:rPr>
        <w:t xml:space="preserve">Padre Friedrich </w:t>
      </w:r>
      <w:proofErr w:type="spellStart"/>
      <w:r>
        <w:rPr>
          <w:rFonts w:ascii="Verdana" w:hAnsi="Verdana"/>
          <w:sz w:val="22"/>
          <w:szCs w:val="22"/>
          <w:lang w:val="en-GB"/>
        </w:rPr>
        <w:t>Bechina</w:t>
      </w:r>
      <w:proofErr w:type="spellEnd"/>
      <w:r>
        <w:rPr>
          <w:rFonts w:ascii="Verdana" w:hAnsi="Verdana"/>
          <w:sz w:val="22"/>
          <w:szCs w:val="22"/>
          <w:lang w:val="en-GB"/>
        </w:rPr>
        <w:t xml:space="preserve"> (Holy See)</w:t>
      </w:r>
      <w:r w:rsidR="005A67EC">
        <w:rPr>
          <w:rFonts w:ascii="Verdana" w:hAnsi="Verdana"/>
          <w:sz w:val="22"/>
          <w:szCs w:val="22"/>
          <w:lang w:val="en-GB"/>
        </w:rPr>
        <w:t>,</w:t>
      </w:r>
      <w:r w:rsidR="007B148F">
        <w:rPr>
          <w:rFonts w:ascii="Verdana" w:hAnsi="Verdana"/>
          <w:sz w:val="22"/>
          <w:szCs w:val="22"/>
          <w:lang w:val="en-GB"/>
        </w:rPr>
        <w:t xml:space="preserve"> the Co-Chair</w:t>
      </w:r>
      <w:r w:rsidR="005A67EC">
        <w:rPr>
          <w:rFonts w:ascii="Verdana" w:hAnsi="Verdana"/>
          <w:sz w:val="22"/>
          <w:szCs w:val="22"/>
          <w:lang w:val="en-GB"/>
        </w:rPr>
        <w:t>,</w:t>
      </w:r>
      <w:r>
        <w:rPr>
          <w:rFonts w:ascii="Verdana" w:hAnsi="Verdana"/>
          <w:sz w:val="22"/>
          <w:szCs w:val="22"/>
          <w:lang w:val="en-GB"/>
        </w:rPr>
        <w:t xml:space="preserve"> </w:t>
      </w:r>
      <w:r w:rsidR="007B148F">
        <w:rPr>
          <w:rFonts w:ascii="Verdana" w:hAnsi="Verdana"/>
          <w:sz w:val="22"/>
          <w:szCs w:val="22"/>
          <w:lang w:val="en-GB"/>
        </w:rPr>
        <w:t>in short introduced</w:t>
      </w:r>
      <w:r w:rsidR="003408F0">
        <w:rPr>
          <w:rFonts w:ascii="Verdana" w:hAnsi="Verdana"/>
          <w:sz w:val="22"/>
          <w:szCs w:val="22"/>
          <w:lang w:val="en-GB"/>
        </w:rPr>
        <w:t xml:space="preserve"> the context in</w:t>
      </w:r>
      <w:r w:rsidR="00CE7D70">
        <w:rPr>
          <w:rFonts w:ascii="Verdana" w:hAnsi="Verdana"/>
          <w:sz w:val="22"/>
          <w:szCs w:val="22"/>
          <w:lang w:val="en-GB"/>
        </w:rPr>
        <w:t xml:space="preserve"> which SWRG has to reflect </w:t>
      </w:r>
      <w:r w:rsidR="003408F0">
        <w:rPr>
          <w:rFonts w:ascii="Verdana" w:hAnsi="Verdana"/>
          <w:sz w:val="22"/>
          <w:szCs w:val="22"/>
          <w:lang w:val="en-GB"/>
        </w:rPr>
        <w:t>global dimension in the report</w:t>
      </w:r>
      <w:r w:rsidR="006963D0">
        <w:rPr>
          <w:rFonts w:ascii="Verdana" w:hAnsi="Verdana"/>
          <w:sz w:val="22"/>
          <w:szCs w:val="22"/>
          <w:lang w:val="en-GB"/>
        </w:rPr>
        <w:t>.</w:t>
      </w:r>
      <w:r w:rsidR="003408F0">
        <w:rPr>
          <w:rFonts w:ascii="Verdana" w:hAnsi="Verdana"/>
          <w:sz w:val="22"/>
          <w:szCs w:val="22"/>
          <w:lang w:val="en-GB"/>
        </w:rPr>
        <w:t xml:space="preserve"> </w:t>
      </w:r>
      <w:r w:rsidR="006963D0">
        <w:rPr>
          <w:rFonts w:ascii="Verdana" w:hAnsi="Verdana"/>
          <w:sz w:val="22"/>
          <w:szCs w:val="22"/>
          <w:lang w:val="en-GB"/>
        </w:rPr>
        <w:t>It was noted that the WG has to deal with the promotion of the EHEA as a whole/as a European product in other parts of the world, to represent the EHEA in a transparent way to ease the fair recognition</w:t>
      </w:r>
      <w:r w:rsidR="0074400A">
        <w:rPr>
          <w:rFonts w:ascii="Verdana" w:hAnsi="Verdana"/>
          <w:sz w:val="22"/>
          <w:szCs w:val="22"/>
          <w:lang w:val="en-GB"/>
        </w:rPr>
        <w:t xml:space="preserve"> and mobility and improve </w:t>
      </w:r>
      <w:r w:rsidR="006963D0">
        <w:rPr>
          <w:rFonts w:ascii="Verdana" w:hAnsi="Verdana"/>
          <w:sz w:val="22"/>
          <w:szCs w:val="22"/>
          <w:lang w:val="en-GB"/>
        </w:rPr>
        <w:t>the collaboration</w:t>
      </w:r>
      <w:r w:rsidR="00A707DC">
        <w:rPr>
          <w:rFonts w:ascii="Verdana" w:hAnsi="Verdana"/>
          <w:sz w:val="22"/>
          <w:szCs w:val="22"/>
          <w:lang w:val="en-GB"/>
        </w:rPr>
        <w:t xml:space="preserve"> to enable proper comparison of HE</w:t>
      </w:r>
      <w:r w:rsidR="0074400A">
        <w:rPr>
          <w:rFonts w:ascii="Verdana" w:hAnsi="Verdana"/>
          <w:sz w:val="22"/>
          <w:szCs w:val="22"/>
          <w:lang w:val="en-GB"/>
        </w:rPr>
        <w:t xml:space="preserve"> systems and go</w:t>
      </w:r>
      <w:r w:rsidR="006963D0">
        <w:rPr>
          <w:rFonts w:ascii="Verdana" w:hAnsi="Verdana"/>
          <w:sz w:val="22"/>
          <w:szCs w:val="22"/>
          <w:lang w:val="en-GB"/>
        </w:rPr>
        <w:t xml:space="preserve"> beyond</w:t>
      </w:r>
      <w:r w:rsidR="0074400A">
        <w:rPr>
          <w:rFonts w:ascii="Verdana" w:hAnsi="Verdana"/>
          <w:sz w:val="22"/>
          <w:szCs w:val="22"/>
          <w:lang w:val="en-GB"/>
        </w:rPr>
        <w:t xml:space="preserve"> the institutional level, i.e. HE systems.</w:t>
      </w:r>
    </w:p>
    <w:p w14:paraId="253BD311" w14:textId="77777777" w:rsidR="0069300E" w:rsidRDefault="000E5BA6" w:rsidP="0069300E">
      <w:pPr>
        <w:widowControl w:val="0"/>
        <w:autoSpaceDE w:val="0"/>
        <w:autoSpaceDN w:val="0"/>
        <w:adjustRightInd w:val="0"/>
        <w:spacing w:after="120" w:line="23" w:lineRule="atLeast"/>
        <w:jc w:val="both"/>
        <w:rPr>
          <w:rFonts w:ascii="Verdana" w:hAnsi="Verdana"/>
          <w:sz w:val="22"/>
          <w:szCs w:val="22"/>
          <w:lang w:val="en-GB"/>
        </w:rPr>
      </w:pPr>
      <w:r>
        <w:rPr>
          <w:rFonts w:ascii="Verdana" w:hAnsi="Verdana"/>
          <w:sz w:val="22"/>
          <w:szCs w:val="22"/>
          <w:lang w:val="en-GB"/>
        </w:rPr>
        <w:t xml:space="preserve">Moreover it is recorded that the EHEA SRs </w:t>
      </w:r>
      <w:r w:rsidR="00405D55" w:rsidRPr="00A17CF1">
        <w:rPr>
          <w:rFonts w:ascii="Verdana" w:hAnsi="Verdana"/>
          <w:sz w:val="22"/>
          <w:szCs w:val="22"/>
          <w:lang w:val="en-GB"/>
        </w:rPr>
        <w:t xml:space="preserve">have been </w:t>
      </w:r>
      <w:r>
        <w:rPr>
          <w:rFonts w:ascii="Verdana" w:hAnsi="Verdana"/>
          <w:sz w:val="22"/>
          <w:szCs w:val="22"/>
          <w:lang w:val="en-GB"/>
        </w:rPr>
        <w:t xml:space="preserve">observed and followed by other regions as well </w:t>
      </w:r>
      <w:r w:rsidR="00CE7D70">
        <w:rPr>
          <w:rFonts w:ascii="Verdana" w:hAnsi="Verdana"/>
          <w:sz w:val="22"/>
          <w:szCs w:val="22"/>
          <w:lang w:val="en-GB"/>
        </w:rPr>
        <w:t>as efficiently implemented</w:t>
      </w:r>
      <w:r>
        <w:rPr>
          <w:rFonts w:ascii="Verdana" w:hAnsi="Verdana"/>
          <w:sz w:val="22"/>
          <w:szCs w:val="22"/>
          <w:lang w:val="en-GB"/>
        </w:rPr>
        <w:t>.</w:t>
      </w:r>
    </w:p>
    <w:p w14:paraId="3320727F" w14:textId="77777777" w:rsidR="0069300E" w:rsidRDefault="0095638A" w:rsidP="0069300E">
      <w:pPr>
        <w:pStyle w:val="ListParagraph"/>
        <w:widowControl w:val="0"/>
        <w:numPr>
          <w:ilvl w:val="0"/>
          <w:numId w:val="30"/>
        </w:numPr>
        <w:autoSpaceDE w:val="0"/>
        <w:autoSpaceDN w:val="0"/>
        <w:adjustRightInd w:val="0"/>
        <w:spacing w:after="120" w:line="23" w:lineRule="atLeast"/>
        <w:jc w:val="both"/>
        <w:rPr>
          <w:rFonts w:ascii="Verdana" w:hAnsi="Verdana"/>
          <w:sz w:val="22"/>
          <w:szCs w:val="22"/>
          <w:lang w:val="en-GB"/>
        </w:rPr>
      </w:pPr>
      <w:r w:rsidRPr="0069300E">
        <w:rPr>
          <w:rFonts w:ascii="Verdana" w:hAnsi="Verdana"/>
          <w:sz w:val="22"/>
          <w:szCs w:val="22"/>
          <w:lang w:val="en-GB"/>
        </w:rPr>
        <w:t>SR</w:t>
      </w:r>
      <w:r w:rsidR="00405D55" w:rsidRPr="0069300E">
        <w:rPr>
          <w:rFonts w:ascii="Verdana" w:hAnsi="Verdana"/>
          <w:sz w:val="22"/>
          <w:szCs w:val="22"/>
          <w:lang w:val="en-GB"/>
        </w:rPr>
        <w:t xml:space="preserve">s </w:t>
      </w:r>
      <w:r w:rsidR="004954BB" w:rsidRPr="0069300E">
        <w:rPr>
          <w:rFonts w:ascii="Verdana" w:hAnsi="Verdana"/>
          <w:sz w:val="22"/>
          <w:szCs w:val="22"/>
          <w:lang w:val="en-GB"/>
        </w:rPr>
        <w:t xml:space="preserve">by themselves </w:t>
      </w:r>
      <w:r w:rsidRPr="0069300E">
        <w:rPr>
          <w:rFonts w:ascii="Verdana" w:hAnsi="Verdana"/>
          <w:sz w:val="22"/>
          <w:szCs w:val="22"/>
          <w:lang w:val="en-GB"/>
        </w:rPr>
        <w:t xml:space="preserve">have </w:t>
      </w:r>
      <w:r w:rsidR="00405D55" w:rsidRPr="0069300E">
        <w:rPr>
          <w:rFonts w:ascii="Verdana" w:hAnsi="Verdana"/>
          <w:sz w:val="22"/>
          <w:szCs w:val="22"/>
          <w:lang w:val="en-GB"/>
        </w:rPr>
        <w:t xml:space="preserve">built in </w:t>
      </w:r>
      <w:r w:rsidR="009B262C" w:rsidRPr="0069300E">
        <w:rPr>
          <w:rFonts w:ascii="Verdana" w:hAnsi="Verdana"/>
          <w:sz w:val="22"/>
          <w:szCs w:val="22"/>
          <w:lang w:val="en-GB"/>
        </w:rPr>
        <w:t>important values: c</w:t>
      </w:r>
      <w:r w:rsidRPr="0069300E">
        <w:rPr>
          <w:rFonts w:ascii="Verdana" w:hAnsi="Verdana"/>
          <w:sz w:val="22"/>
          <w:szCs w:val="22"/>
          <w:lang w:val="en-GB"/>
        </w:rPr>
        <w:t>ommitment to</w:t>
      </w:r>
      <w:r w:rsidR="00405D55" w:rsidRPr="0069300E">
        <w:rPr>
          <w:rFonts w:ascii="Verdana" w:hAnsi="Verdana"/>
          <w:sz w:val="22"/>
          <w:szCs w:val="22"/>
          <w:lang w:val="en-GB"/>
        </w:rPr>
        <w:t xml:space="preserve"> democracy,</w:t>
      </w:r>
      <w:r w:rsidRPr="0069300E">
        <w:rPr>
          <w:rFonts w:ascii="Verdana" w:hAnsi="Verdana"/>
          <w:sz w:val="22"/>
          <w:szCs w:val="22"/>
          <w:lang w:val="en-GB"/>
        </w:rPr>
        <w:t xml:space="preserve"> wider participation, </w:t>
      </w:r>
      <w:r w:rsidR="00405D55" w:rsidRPr="0069300E">
        <w:rPr>
          <w:rFonts w:ascii="Verdana" w:hAnsi="Verdana"/>
          <w:sz w:val="22"/>
          <w:szCs w:val="22"/>
          <w:lang w:val="en-GB"/>
        </w:rPr>
        <w:t xml:space="preserve">engagement of the </w:t>
      </w:r>
      <w:r w:rsidR="004954BB" w:rsidRPr="0069300E">
        <w:rPr>
          <w:rFonts w:ascii="Verdana" w:hAnsi="Verdana"/>
          <w:sz w:val="22"/>
          <w:szCs w:val="22"/>
          <w:lang w:val="en-GB"/>
        </w:rPr>
        <w:t xml:space="preserve">important </w:t>
      </w:r>
      <w:r w:rsidR="00405D55" w:rsidRPr="0069300E">
        <w:rPr>
          <w:rFonts w:ascii="Verdana" w:hAnsi="Verdana"/>
          <w:sz w:val="22"/>
          <w:szCs w:val="22"/>
          <w:lang w:val="en-GB"/>
        </w:rPr>
        <w:t>stakeholders,</w:t>
      </w:r>
      <w:r w:rsidR="004954BB" w:rsidRPr="0069300E">
        <w:rPr>
          <w:rFonts w:ascii="Verdana" w:hAnsi="Verdana"/>
          <w:sz w:val="22"/>
          <w:szCs w:val="22"/>
          <w:lang w:val="en-GB"/>
        </w:rPr>
        <w:t xml:space="preserve"> having process that is indeed multinational. </w:t>
      </w:r>
      <w:r w:rsidR="002016A4" w:rsidRPr="0069300E">
        <w:rPr>
          <w:rFonts w:ascii="Verdana" w:hAnsi="Verdana"/>
          <w:sz w:val="22"/>
          <w:szCs w:val="22"/>
          <w:lang w:val="en-GB"/>
        </w:rPr>
        <w:t>Major partners of other regions sometimes</w:t>
      </w:r>
      <w:r w:rsidR="004954BB" w:rsidRPr="0069300E">
        <w:rPr>
          <w:rFonts w:ascii="Verdana" w:hAnsi="Verdana"/>
          <w:sz w:val="22"/>
          <w:szCs w:val="22"/>
          <w:lang w:val="en-GB"/>
        </w:rPr>
        <w:t xml:space="preserve"> attempt to transplant the technical aspect</w:t>
      </w:r>
      <w:r w:rsidR="002016A4" w:rsidRPr="0069300E">
        <w:rPr>
          <w:rFonts w:ascii="Verdana" w:hAnsi="Verdana"/>
          <w:sz w:val="22"/>
          <w:szCs w:val="22"/>
          <w:lang w:val="en-GB"/>
        </w:rPr>
        <w:t xml:space="preserve"> of the QFs/QA without actually realising that there is no shortcut around the values imprinted in the process and this</w:t>
      </w:r>
      <w:r w:rsidR="004954BB" w:rsidRPr="0069300E">
        <w:rPr>
          <w:rFonts w:ascii="Verdana" w:hAnsi="Verdana"/>
          <w:sz w:val="22"/>
          <w:szCs w:val="22"/>
          <w:lang w:val="en-GB"/>
        </w:rPr>
        <w:t xml:space="preserve"> </w:t>
      </w:r>
      <w:r w:rsidRPr="0069300E">
        <w:rPr>
          <w:rFonts w:ascii="Verdana" w:hAnsi="Verdana"/>
          <w:sz w:val="22"/>
          <w:szCs w:val="22"/>
          <w:lang w:val="en-GB"/>
        </w:rPr>
        <w:t xml:space="preserve">is very much embedded </w:t>
      </w:r>
      <w:r w:rsidR="002016A4" w:rsidRPr="0069300E">
        <w:rPr>
          <w:rFonts w:ascii="Verdana" w:hAnsi="Verdana"/>
          <w:sz w:val="22"/>
          <w:szCs w:val="22"/>
          <w:lang w:val="en-GB"/>
        </w:rPr>
        <w:t>with</w:t>
      </w:r>
      <w:r w:rsidRPr="0069300E">
        <w:rPr>
          <w:rFonts w:ascii="Verdana" w:hAnsi="Verdana"/>
          <w:sz w:val="22"/>
          <w:szCs w:val="22"/>
          <w:lang w:val="en-GB"/>
        </w:rPr>
        <w:t xml:space="preserve">in the </w:t>
      </w:r>
      <w:r w:rsidR="002016A4" w:rsidRPr="0069300E">
        <w:rPr>
          <w:rFonts w:ascii="Verdana" w:hAnsi="Verdana"/>
          <w:sz w:val="22"/>
          <w:szCs w:val="22"/>
          <w:lang w:val="en-GB"/>
        </w:rPr>
        <w:t>structural component.</w:t>
      </w:r>
    </w:p>
    <w:p w14:paraId="7571A76E" w14:textId="77777777" w:rsidR="0069300E" w:rsidRDefault="009B262C" w:rsidP="0069300E">
      <w:pPr>
        <w:pStyle w:val="ListParagraph"/>
        <w:widowControl w:val="0"/>
        <w:numPr>
          <w:ilvl w:val="0"/>
          <w:numId w:val="30"/>
        </w:numPr>
        <w:autoSpaceDE w:val="0"/>
        <w:autoSpaceDN w:val="0"/>
        <w:adjustRightInd w:val="0"/>
        <w:spacing w:after="120" w:line="23" w:lineRule="atLeast"/>
        <w:jc w:val="both"/>
        <w:rPr>
          <w:rFonts w:ascii="Verdana" w:hAnsi="Verdana"/>
          <w:sz w:val="22"/>
          <w:szCs w:val="22"/>
          <w:lang w:val="en-GB"/>
        </w:rPr>
      </w:pPr>
      <w:r w:rsidRPr="0069300E">
        <w:rPr>
          <w:rFonts w:ascii="Verdana" w:hAnsi="Verdana"/>
          <w:sz w:val="22"/>
          <w:szCs w:val="22"/>
          <w:lang w:val="en-GB"/>
        </w:rPr>
        <w:t xml:space="preserve">There is a </w:t>
      </w:r>
      <w:r w:rsidR="00F75EBA" w:rsidRPr="0069300E">
        <w:rPr>
          <w:rFonts w:ascii="Verdana" w:hAnsi="Verdana"/>
          <w:sz w:val="22"/>
          <w:szCs w:val="22"/>
          <w:lang w:val="en-GB"/>
        </w:rPr>
        <w:t>need to initiate dialogue on specific issues with other r</w:t>
      </w:r>
      <w:r w:rsidR="0069300E" w:rsidRPr="0069300E">
        <w:rPr>
          <w:rFonts w:ascii="Verdana" w:hAnsi="Verdana"/>
          <w:sz w:val="22"/>
          <w:szCs w:val="22"/>
          <w:lang w:val="en-GB"/>
        </w:rPr>
        <w:t xml:space="preserve">egions in addition to political </w:t>
      </w:r>
      <w:r w:rsidR="00F75EBA" w:rsidRPr="0069300E">
        <w:rPr>
          <w:rFonts w:ascii="Verdana" w:hAnsi="Verdana"/>
          <w:sz w:val="22"/>
          <w:szCs w:val="22"/>
          <w:lang w:val="en-GB"/>
        </w:rPr>
        <w:t xml:space="preserve">forum of the EHEA ministers. </w:t>
      </w:r>
    </w:p>
    <w:p w14:paraId="06FE8942" w14:textId="77777777" w:rsidR="0069300E" w:rsidRDefault="007763C1" w:rsidP="0069300E">
      <w:pPr>
        <w:pStyle w:val="ListParagraph"/>
        <w:widowControl w:val="0"/>
        <w:numPr>
          <w:ilvl w:val="0"/>
          <w:numId w:val="30"/>
        </w:numPr>
        <w:autoSpaceDE w:val="0"/>
        <w:autoSpaceDN w:val="0"/>
        <w:adjustRightInd w:val="0"/>
        <w:spacing w:after="120" w:line="23" w:lineRule="atLeast"/>
        <w:jc w:val="both"/>
        <w:rPr>
          <w:rFonts w:ascii="Verdana" w:hAnsi="Verdana"/>
          <w:sz w:val="22"/>
          <w:szCs w:val="22"/>
          <w:lang w:val="en-GB"/>
        </w:rPr>
      </w:pPr>
      <w:r w:rsidRPr="0069300E">
        <w:rPr>
          <w:rFonts w:ascii="Verdana" w:hAnsi="Verdana"/>
          <w:sz w:val="22"/>
          <w:szCs w:val="22"/>
        </w:rPr>
        <w:t xml:space="preserve">The suggestion regarding the expanding the collaboration with other regions also in the </w:t>
      </w:r>
      <w:r w:rsidRPr="0069300E">
        <w:rPr>
          <w:rFonts w:ascii="Verdana" w:hAnsi="Verdana"/>
          <w:sz w:val="22"/>
          <w:szCs w:val="22"/>
        </w:rPr>
        <w:lastRenderedPageBreak/>
        <w:t>SRs was questioned</w:t>
      </w:r>
      <w:r w:rsidR="009B262C" w:rsidRPr="0069300E">
        <w:rPr>
          <w:rFonts w:ascii="Verdana" w:hAnsi="Verdana"/>
          <w:sz w:val="22"/>
          <w:szCs w:val="22"/>
        </w:rPr>
        <w:t xml:space="preserve"> in the light of existing </w:t>
      </w:r>
      <w:r w:rsidR="009B262C" w:rsidRPr="0069300E">
        <w:rPr>
          <w:rFonts w:ascii="Verdana" w:hAnsi="Verdana"/>
          <w:sz w:val="22"/>
          <w:szCs w:val="22"/>
          <w:lang w:val="en-GB"/>
        </w:rPr>
        <w:t>experience. However it is good</w:t>
      </w:r>
      <w:r w:rsidR="009E08E4" w:rsidRPr="0069300E">
        <w:rPr>
          <w:rFonts w:ascii="Verdana" w:hAnsi="Verdana"/>
          <w:sz w:val="22"/>
          <w:szCs w:val="22"/>
          <w:lang w:val="en-GB"/>
        </w:rPr>
        <w:t xml:space="preserve"> to have</w:t>
      </w:r>
      <w:r w:rsidR="009B262C" w:rsidRPr="0069300E">
        <w:rPr>
          <w:rFonts w:ascii="Verdana" w:hAnsi="Verdana"/>
          <w:sz w:val="22"/>
          <w:szCs w:val="22"/>
          <w:lang w:val="en-GB"/>
        </w:rPr>
        <w:t xml:space="preserve"> a</w:t>
      </w:r>
      <w:r w:rsidR="009E08E4" w:rsidRPr="0069300E">
        <w:rPr>
          <w:rFonts w:ascii="Verdana" w:hAnsi="Verdana"/>
          <w:sz w:val="22"/>
          <w:szCs w:val="22"/>
          <w:lang w:val="en-GB"/>
        </w:rPr>
        <w:t xml:space="preserve"> dialogue, also in case the BFUG has proper resources for or</w:t>
      </w:r>
      <w:r w:rsidR="0069300E" w:rsidRPr="0069300E">
        <w:rPr>
          <w:rFonts w:ascii="Verdana" w:hAnsi="Verdana"/>
          <w:sz w:val="22"/>
          <w:szCs w:val="22"/>
          <w:lang w:val="en-GB"/>
        </w:rPr>
        <w:t xml:space="preserve">ganising effective </w:t>
      </w:r>
      <w:proofErr w:type="spellStart"/>
      <w:r w:rsidR="0069300E" w:rsidRPr="0069300E">
        <w:rPr>
          <w:rFonts w:ascii="Verdana" w:hAnsi="Verdana"/>
          <w:sz w:val="22"/>
          <w:szCs w:val="22"/>
          <w:lang w:val="en-GB"/>
        </w:rPr>
        <w:t>cooperation.</w:t>
      </w:r>
      <w:r w:rsidR="009B262C" w:rsidRPr="0069300E">
        <w:rPr>
          <w:rFonts w:ascii="Verdana" w:hAnsi="Verdana"/>
          <w:sz w:val="22"/>
          <w:szCs w:val="22"/>
          <w:lang w:val="en-GB"/>
        </w:rPr>
        <w:t>There</w:t>
      </w:r>
      <w:proofErr w:type="spellEnd"/>
      <w:r w:rsidR="009B262C" w:rsidRPr="0069300E">
        <w:rPr>
          <w:rFonts w:ascii="Verdana" w:hAnsi="Verdana"/>
          <w:sz w:val="22"/>
          <w:szCs w:val="22"/>
          <w:lang w:val="en-GB"/>
        </w:rPr>
        <w:t xml:space="preserve"> are two </w:t>
      </w:r>
      <w:r w:rsidR="00396427" w:rsidRPr="0069300E">
        <w:rPr>
          <w:rFonts w:ascii="Verdana" w:hAnsi="Verdana"/>
          <w:sz w:val="22"/>
          <w:szCs w:val="22"/>
          <w:lang w:val="en-GB"/>
        </w:rPr>
        <w:t xml:space="preserve">kinds </w:t>
      </w:r>
      <w:r w:rsidR="009B262C" w:rsidRPr="0069300E">
        <w:rPr>
          <w:rFonts w:ascii="Verdana" w:hAnsi="Verdana"/>
          <w:sz w:val="22"/>
          <w:szCs w:val="22"/>
          <w:lang w:val="en-GB"/>
        </w:rPr>
        <w:t>of directions of cooperation in</w:t>
      </w:r>
      <w:r w:rsidR="00396427" w:rsidRPr="0069300E">
        <w:rPr>
          <w:rFonts w:ascii="Verdana" w:hAnsi="Verdana"/>
          <w:sz w:val="22"/>
          <w:szCs w:val="22"/>
          <w:lang w:val="en-GB"/>
        </w:rPr>
        <w:t xml:space="preserve"> EQF: </w:t>
      </w:r>
      <w:r w:rsidR="00C86EFA" w:rsidRPr="0069300E">
        <w:rPr>
          <w:rFonts w:ascii="Verdana" w:hAnsi="Verdana"/>
          <w:sz w:val="22"/>
          <w:szCs w:val="22"/>
          <w:lang w:val="en-GB"/>
        </w:rPr>
        <w:t xml:space="preserve">there are countries which desire to introduce their NQFs compatible with EQF but need help in implementation of the procedures /principles/ levels and also using LOs approach </w:t>
      </w:r>
      <w:r w:rsidR="00BD611C" w:rsidRPr="0069300E">
        <w:rPr>
          <w:rFonts w:ascii="Verdana" w:hAnsi="Verdana"/>
          <w:sz w:val="22"/>
          <w:szCs w:val="22"/>
          <w:lang w:val="en-GB"/>
        </w:rPr>
        <w:t>to develop their qualifications. S</w:t>
      </w:r>
      <w:r w:rsidR="00C86EFA" w:rsidRPr="0069300E">
        <w:rPr>
          <w:rFonts w:ascii="Verdana" w:hAnsi="Verdana"/>
          <w:sz w:val="22"/>
          <w:szCs w:val="22"/>
          <w:lang w:val="en-GB"/>
        </w:rPr>
        <w:t xml:space="preserve">econd pillar is that countries attempts relate </w:t>
      </w:r>
      <w:r w:rsidR="00916938" w:rsidRPr="0069300E">
        <w:rPr>
          <w:rFonts w:ascii="Verdana" w:hAnsi="Verdana"/>
          <w:sz w:val="22"/>
          <w:szCs w:val="22"/>
          <w:lang w:val="en-GB"/>
        </w:rPr>
        <w:t xml:space="preserve">their NQS with EQF </w:t>
      </w:r>
      <w:r w:rsidR="00C86EFA" w:rsidRPr="0069300E">
        <w:rPr>
          <w:rFonts w:ascii="Verdana" w:hAnsi="Verdana"/>
          <w:sz w:val="22"/>
          <w:szCs w:val="22"/>
          <w:lang w:val="en-GB"/>
        </w:rPr>
        <w:t>with</w:t>
      </w:r>
      <w:r w:rsidR="00396427" w:rsidRPr="0069300E">
        <w:rPr>
          <w:rFonts w:ascii="Verdana" w:hAnsi="Verdana"/>
          <w:sz w:val="22"/>
          <w:szCs w:val="22"/>
          <w:lang w:val="en-GB"/>
        </w:rPr>
        <w:t xml:space="preserve"> </w:t>
      </w:r>
      <w:r w:rsidR="00453A68" w:rsidRPr="0069300E">
        <w:rPr>
          <w:rFonts w:ascii="Verdana" w:hAnsi="Verdana"/>
          <w:sz w:val="22"/>
          <w:szCs w:val="22"/>
          <w:lang w:val="en-GB"/>
        </w:rPr>
        <w:t>a view to s</w:t>
      </w:r>
      <w:r w:rsidR="00916938" w:rsidRPr="0069300E">
        <w:rPr>
          <w:rFonts w:ascii="Verdana" w:hAnsi="Verdana"/>
          <w:sz w:val="22"/>
          <w:szCs w:val="22"/>
          <w:lang w:val="en-GB"/>
        </w:rPr>
        <w:t xml:space="preserve">upport the mobility and the recognition </w:t>
      </w:r>
      <w:r w:rsidR="00396427" w:rsidRPr="0069300E">
        <w:rPr>
          <w:rFonts w:ascii="Verdana" w:hAnsi="Verdana"/>
          <w:sz w:val="22"/>
          <w:szCs w:val="22"/>
          <w:lang w:val="en-GB"/>
        </w:rPr>
        <w:t>between Europe and their countries</w:t>
      </w:r>
      <w:r w:rsidR="00453A68" w:rsidRPr="0069300E">
        <w:rPr>
          <w:rFonts w:ascii="Verdana" w:hAnsi="Verdana"/>
          <w:sz w:val="22"/>
          <w:szCs w:val="22"/>
          <w:lang w:val="en-GB"/>
        </w:rPr>
        <w:t xml:space="preserve">. </w:t>
      </w:r>
    </w:p>
    <w:p w14:paraId="42DDD979" w14:textId="77777777" w:rsidR="0069300E" w:rsidRDefault="00C94DFE" w:rsidP="0069300E">
      <w:pPr>
        <w:pStyle w:val="ListParagraph"/>
        <w:widowControl w:val="0"/>
        <w:numPr>
          <w:ilvl w:val="0"/>
          <w:numId w:val="30"/>
        </w:numPr>
        <w:autoSpaceDE w:val="0"/>
        <w:autoSpaceDN w:val="0"/>
        <w:adjustRightInd w:val="0"/>
        <w:spacing w:after="120" w:line="23" w:lineRule="atLeast"/>
        <w:jc w:val="both"/>
        <w:rPr>
          <w:rFonts w:ascii="Verdana" w:hAnsi="Verdana"/>
          <w:sz w:val="22"/>
          <w:szCs w:val="22"/>
          <w:lang w:val="en-GB"/>
        </w:rPr>
      </w:pPr>
      <w:r w:rsidRPr="0069300E">
        <w:rPr>
          <w:rFonts w:ascii="Verdana" w:hAnsi="Verdana"/>
          <w:sz w:val="22"/>
          <w:szCs w:val="22"/>
          <w:lang w:val="en-GB"/>
        </w:rPr>
        <w:t>It is better to provide s</w:t>
      </w:r>
      <w:r w:rsidR="00542795" w:rsidRPr="0069300E">
        <w:rPr>
          <w:rFonts w:ascii="Verdana" w:hAnsi="Verdana"/>
          <w:sz w:val="22"/>
          <w:szCs w:val="22"/>
          <w:lang w:val="en-GB"/>
        </w:rPr>
        <w:t xml:space="preserve">ome kind of </w:t>
      </w:r>
      <w:r w:rsidRPr="0069300E">
        <w:rPr>
          <w:rFonts w:ascii="Verdana" w:hAnsi="Verdana"/>
          <w:sz w:val="22"/>
          <w:szCs w:val="22"/>
          <w:lang w:val="en-GB"/>
        </w:rPr>
        <w:t xml:space="preserve">clarity what is </w:t>
      </w:r>
      <w:r w:rsidR="00453A68" w:rsidRPr="0069300E">
        <w:rPr>
          <w:rFonts w:ascii="Verdana" w:hAnsi="Verdana"/>
          <w:sz w:val="22"/>
          <w:szCs w:val="22"/>
          <w:lang w:val="en-GB"/>
        </w:rPr>
        <w:t>mean</w:t>
      </w:r>
      <w:r w:rsidRPr="0069300E">
        <w:rPr>
          <w:rFonts w:ascii="Verdana" w:hAnsi="Verdana"/>
          <w:sz w:val="22"/>
          <w:szCs w:val="22"/>
          <w:lang w:val="en-GB"/>
        </w:rPr>
        <w:t>t</w:t>
      </w:r>
      <w:r w:rsidR="00453A68" w:rsidRPr="0069300E">
        <w:rPr>
          <w:rFonts w:ascii="Verdana" w:hAnsi="Verdana"/>
          <w:sz w:val="22"/>
          <w:szCs w:val="22"/>
          <w:lang w:val="en-GB"/>
        </w:rPr>
        <w:t xml:space="preserve"> by region.</w:t>
      </w:r>
      <w:r w:rsidR="00542795" w:rsidRPr="0069300E">
        <w:rPr>
          <w:rFonts w:ascii="Verdana" w:hAnsi="Verdana"/>
          <w:sz w:val="22"/>
          <w:szCs w:val="22"/>
          <w:lang w:val="en-GB"/>
        </w:rPr>
        <w:t xml:space="preserve"> It’s a</w:t>
      </w:r>
      <w:r w:rsidR="0042390C" w:rsidRPr="0069300E">
        <w:rPr>
          <w:rFonts w:ascii="Verdana" w:hAnsi="Verdana"/>
          <w:sz w:val="22"/>
          <w:szCs w:val="22"/>
          <w:lang w:val="en-GB"/>
        </w:rPr>
        <w:t xml:space="preserve"> 2 way dialogue –possibility</w:t>
      </w:r>
      <w:r w:rsidR="00453A68" w:rsidRPr="0069300E">
        <w:rPr>
          <w:rFonts w:ascii="Verdana" w:hAnsi="Verdana"/>
          <w:sz w:val="22"/>
          <w:szCs w:val="22"/>
          <w:lang w:val="en-GB"/>
        </w:rPr>
        <w:t xml:space="preserve"> towards having Asian solutions to Asian challenges</w:t>
      </w:r>
      <w:r w:rsidR="00542795" w:rsidRPr="0069300E">
        <w:rPr>
          <w:rFonts w:ascii="Verdana" w:hAnsi="Verdana"/>
          <w:sz w:val="22"/>
          <w:szCs w:val="22"/>
          <w:lang w:val="en-GB"/>
        </w:rPr>
        <w:t xml:space="preserve"> and it is important no</w:t>
      </w:r>
      <w:r w:rsidR="00CF73B1" w:rsidRPr="0069300E">
        <w:rPr>
          <w:rFonts w:ascii="Verdana" w:hAnsi="Verdana"/>
          <w:sz w:val="22"/>
          <w:szCs w:val="22"/>
          <w:lang w:val="en-GB"/>
        </w:rPr>
        <w:t>t</w:t>
      </w:r>
      <w:r w:rsidR="00542795" w:rsidRPr="0069300E">
        <w:rPr>
          <w:rFonts w:ascii="Verdana" w:hAnsi="Verdana"/>
          <w:sz w:val="22"/>
          <w:szCs w:val="22"/>
          <w:lang w:val="en-GB"/>
        </w:rPr>
        <w:t xml:space="preserve"> to think that </w:t>
      </w:r>
      <w:r w:rsidR="0069300E" w:rsidRPr="0069300E">
        <w:rPr>
          <w:rFonts w:ascii="Verdana" w:hAnsi="Verdana"/>
          <w:sz w:val="22"/>
          <w:szCs w:val="22"/>
          <w:lang w:val="en-GB"/>
        </w:rPr>
        <w:t xml:space="preserve">EHEA </w:t>
      </w:r>
      <w:r w:rsidR="00CF73B1" w:rsidRPr="0069300E">
        <w:rPr>
          <w:rFonts w:ascii="Verdana" w:hAnsi="Verdana"/>
          <w:sz w:val="22"/>
          <w:szCs w:val="22"/>
          <w:lang w:val="en-GB"/>
        </w:rPr>
        <w:t>have the answer</w:t>
      </w:r>
      <w:r w:rsidR="0069300E" w:rsidRPr="0069300E">
        <w:rPr>
          <w:rFonts w:ascii="Verdana" w:hAnsi="Verdana"/>
          <w:sz w:val="22"/>
          <w:szCs w:val="22"/>
          <w:lang w:val="en-GB"/>
        </w:rPr>
        <w:t xml:space="preserve"> to the issues of other regions,</w:t>
      </w:r>
      <w:r w:rsidR="00CF73B1" w:rsidRPr="0069300E">
        <w:rPr>
          <w:rFonts w:ascii="Verdana" w:hAnsi="Verdana"/>
          <w:sz w:val="22"/>
          <w:szCs w:val="22"/>
          <w:lang w:val="en-GB"/>
        </w:rPr>
        <w:t xml:space="preserve"> the only answer is </w:t>
      </w:r>
      <w:r w:rsidR="0069300E" w:rsidRPr="0069300E">
        <w:rPr>
          <w:rFonts w:ascii="Verdana" w:hAnsi="Verdana"/>
          <w:sz w:val="22"/>
          <w:szCs w:val="22"/>
          <w:lang w:val="en-GB"/>
        </w:rPr>
        <w:t>the common challenges</w:t>
      </w:r>
      <w:r w:rsidR="00CF73B1" w:rsidRPr="0069300E">
        <w:rPr>
          <w:rFonts w:ascii="Verdana" w:hAnsi="Verdana"/>
          <w:sz w:val="22"/>
          <w:szCs w:val="22"/>
          <w:lang w:val="en-GB"/>
        </w:rPr>
        <w:t xml:space="preserve"> and probably different ways of resolving them</w:t>
      </w:r>
      <w:r w:rsidR="0069300E" w:rsidRPr="0069300E">
        <w:rPr>
          <w:rFonts w:ascii="Verdana" w:hAnsi="Verdana"/>
          <w:sz w:val="22"/>
          <w:szCs w:val="22"/>
          <w:lang w:val="en-GB"/>
        </w:rPr>
        <w:t>;</w:t>
      </w:r>
      <w:r w:rsidR="00C43A10" w:rsidRPr="0069300E">
        <w:rPr>
          <w:rFonts w:ascii="Verdana" w:hAnsi="Verdana"/>
          <w:sz w:val="22"/>
          <w:szCs w:val="22"/>
          <w:lang w:val="en-GB"/>
        </w:rPr>
        <w:t xml:space="preserve"> we can benefit and make us</w:t>
      </w:r>
      <w:r w:rsidR="0069300E" w:rsidRPr="0069300E">
        <w:rPr>
          <w:rFonts w:ascii="Verdana" w:hAnsi="Verdana"/>
          <w:sz w:val="22"/>
          <w:szCs w:val="22"/>
          <w:lang w:val="en-GB"/>
        </w:rPr>
        <w:t>e</w:t>
      </w:r>
      <w:r w:rsidR="00C43A10" w:rsidRPr="0069300E">
        <w:rPr>
          <w:rFonts w:ascii="Verdana" w:hAnsi="Verdana"/>
          <w:sz w:val="22"/>
          <w:szCs w:val="22"/>
          <w:lang w:val="en-GB"/>
        </w:rPr>
        <w:t xml:space="preserve"> of the</w:t>
      </w:r>
      <w:r w:rsidR="0069300E" w:rsidRPr="0069300E">
        <w:rPr>
          <w:rFonts w:ascii="Verdana" w:hAnsi="Verdana"/>
          <w:sz w:val="22"/>
          <w:szCs w:val="22"/>
          <w:lang w:val="en-GB"/>
        </w:rPr>
        <w:t>ir way</w:t>
      </w:r>
      <w:r w:rsidR="0042390C" w:rsidRPr="0069300E">
        <w:rPr>
          <w:rFonts w:ascii="Verdana" w:hAnsi="Verdana"/>
          <w:sz w:val="22"/>
          <w:szCs w:val="22"/>
          <w:lang w:val="en-GB"/>
        </w:rPr>
        <w:t xml:space="preserve"> of solutions’ provisions</w:t>
      </w:r>
      <w:r w:rsidR="00453A68" w:rsidRPr="0069300E">
        <w:rPr>
          <w:rFonts w:ascii="Verdana" w:hAnsi="Verdana"/>
          <w:sz w:val="22"/>
          <w:szCs w:val="22"/>
          <w:lang w:val="en-GB"/>
        </w:rPr>
        <w:t>.</w:t>
      </w:r>
      <w:r w:rsidR="0042390C" w:rsidRPr="0069300E">
        <w:rPr>
          <w:rFonts w:ascii="Verdana" w:hAnsi="Verdana"/>
          <w:sz w:val="22"/>
          <w:szCs w:val="22"/>
          <w:lang w:val="en-GB"/>
        </w:rPr>
        <w:t xml:space="preserve"> </w:t>
      </w:r>
    </w:p>
    <w:p w14:paraId="1FA79DD5" w14:textId="77777777" w:rsidR="0069300E" w:rsidRDefault="0042390C" w:rsidP="0069300E">
      <w:pPr>
        <w:pStyle w:val="ListParagraph"/>
        <w:widowControl w:val="0"/>
        <w:numPr>
          <w:ilvl w:val="0"/>
          <w:numId w:val="30"/>
        </w:numPr>
        <w:autoSpaceDE w:val="0"/>
        <w:autoSpaceDN w:val="0"/>
        <w:adjustRightInd w:val="0"/>
        <w:spacing w:after="120" w:line="23" w:lineRule="atLeast"/>
        <w:jc w:val="both"/>
        <w:rPr>
          <w:rFonts w:ascii="Verdana" w:hAnsi="Verdana"/>
          <w:sz w:val="22"/>
          <w:szCs w:val="22"/>
          <w:lang w:val="en-GB"/>
        </w:rPr>
      </w:pPr>
      <w:r w:rsidRPr="0069300E">
        <w:rPr>
          <w:rFonts w:ascii="Verdana" w:hAnsi="Verdana"/>
          <w:sz w:val="22"/>
          <w:szCs w:val="22"/>
          <w:lang w:val="en-GB"/>
        </w:rPr>
        <w:t>It is important to implement</w:t>
      </w:r>
      <w:r w:rsidR="00CF73B1" w:rsidRPr="0069300E">
        <w:rPr>
          <w:rFonts w:ascii="Verdana" w:hAnsi="Verdana"/>
          <w:sz w:val="22"/>
          <w:szCs w:val="22"/>
          <w:lang w:val="en-GB"/>
        </w:rPr>
        <w:t xml:space="preserve"> structural reforms such as governance and leadership,</w:t>
      </w:r>
      <w:r w:rsidRPr="0069300E">
        <w:rPr>
          <w:rFonts w:ascii="Verdana" w:hAnsi="Verdana"/>
          <w:sz w:val="22"/>
          <w:szCs w:val="22"/>
          <w:lang w:val="en-GB"/>
        </w:rPr>
        <w:t xml:space="preserve"> it is</w:t>
      </w:r>
      <w:r w:rsidR="00CF73B1" w:rsidRPr="0069300E">
        <w:rPr>
          <w:rFonts w:ascii="Verdana" w:hAnsi="Verdana"/>
          <w:sz w:val="22"/>
          <w:szCs w:val="22"/>
          <w:lang w:val="en-GB"/>
        </w:rPr>
        <w:t xml:space="preserve"> </w:t>
      </w:r>
      <w:r w:rsidR="00453A68" w:rsidRPr="0069300E">
        <w:rPr>
          <w:rFonts w:ascii="Verdana" w:hAnsi="Verdana"/>
          <w:sz w:val="22"/>
          <w:szCs w:val="22"/>
          <w:lang w:val="en-GB"/>
        </w:rPr>
        <w:t>very interesting dim</w:t>
      </w:r>
      <w:r w:rsidRPr="0069300E">
        <w:rPr>
          <w:rFonts w:ascii="Verdana" w:hAnsi="Verdana"/>
          <w:sz w:val="22"/>
          <w:szCs w:val="22"/>
          <w:lang w:val="en-GB"/>
        </w:rPr>
        <w:t xml:space="preserve">ension and </w:t>
      </w:r>
      <w:r w:rsidR="00542795" w:rsidRPr="0069300E">
        <w:rPr>
          <w:rFonts w:ascii="Verdana" w:hAnsi="Verdana"/>
          <w:sz w:val="22"/>
          <w:szCs w:val="22"/>
          <w:lang w:val="en-GB"/>
        </w:rPr>
        <w:t xml:space="preserve">is lacking in here. </w:t>
      </w:r>
    </w:p>
    <w:p w14:paraId="686B929B" w14:textId="77777777" w:rsidR="0069300E" w:rsidRPr="0069300E" w:rsidRDefault="00BD611C" w:rsidP="0069300E">
      <w:pPr>
        <w:pStyle w:val="ListParagraph"/>
        <w:widowControl w:val="0"/>
        <w:numPr>
          <w:ilvl w:val="0"/>
          <w:numId w:val="30"/>
        </w:numPr>
        <w:autoSpaceDE w:val="0"/>
        <w:autoSpaceDN w:val="0"/>
        <w:adjustRightInd w:val="0"/>
        <w:spacing w:after="120" w:line="23" w:lineRule="atLeast"/>
        <w:jc w:val="both"/>
        <w:rPr>
          <w:rFonts w:ascii="Verdana" w:hAnsi="Verdana"/>
          <w:sz w:val="22"/>
          <w:szCs w:val="22"/>
          <w:lang w:val="en-GB"/>
        </w:rPr>
      </w:pPr>
      <w:r w:rsidRPr="0069300E">
        <w:rPr>
          <w:rFonts w:ascii="Verdana" w:hAnsi="Verdana"/>
          <w:sz w:val="22"/>
          <w:szCs w:val="22"/>
          <w:lang w:val="en-GB"/>
        </w:rPr>
        <w:t>It is important</w:t>
      </w:r>
      <w:r w:rsidR="00CF73B1" w:rsidRPr="0069300E">
        <w:rPr>
          <w:rFonts w:ascii="Verdana" w:hAnsi="Verdana"/>
          <w:sz w:val="22"/>
          <w:szCs w:val="22"/>
          <w:lang w:val="en-GB"/>
        </w:rPr>
        <w:t xml:space="preserve"> </w:t>
      </w:r>
      <w:r w:rsidRPr="0069300E">
        <w:rPr>
          <w:rFonts w:ascii="Verdana" w:hAnsi="Verdana"/>
          <w:sz w:val="22"/>
          <w:szCs w:val="22"/>
          <w:lang w:val="en-GB"/>
        </w:rPr>
        <w:t xml:space="preserve">to </w:t>
      </w:r>
      <w:r w:rsidR="00C43A10" w:rsidRPr="0069300E">
        <w:rPr>
          <w:rFonts w:ascii="Verdana" w:eastAsiaTheme="minorEastAsia" w:hAnsi="Verdana" w:cs="Helvetica"/>
          <w:sz w:val="22"/>
          <w:szCs w:val="22"/>
          <w:lang w:val="en-GB"/>
        </w:rPr>
        <w:t xml:space="preserve">better match </w:t>
      </w:r>
      <w:r w:rsidR="0042390C" w:rsidRPr="0069300E">
        <w:rPr>
          <w:rFonts w:ascii="Verdana" w:eastAsiaTheme="minorEastAsia" w:hAnsi="Verdana" w:cs="Helvetica"/>
          <w:sz w:val="22"/>
          <w:szCs w:val="22"/>
          <w:lang w:val="en-GB"/>
        </w:rPr>
        <w:t>of</w:t>
      </w:r>
      <w:r w:rsidRPr="0069300E">
        <w:rPr>
          <w:rFonts w:ascii="Verdana" w:eastAsiaTheme="minorEastAsia" w:hAnsi="Verdana" w:cs="Helvetica"/>
          <w:sz w:val="22"/>
          <w:szCs w:val="22"/>
          <w:lang w:val="en-GB"/>
        </w:rPr>
        <w:t xml:space="preserve"> </w:t>
      </w:r>
      <w:r w:rsidR="00C43A10" w:rsidRPr="0069300E">
        <w:rPr>
          <w:rFonts w:ascii="Verdana" w:eastAsiaTheme="minorEastAsia" w:hAnsi="Verdana" w:cs="Helvetica"/>
          <w:sz w:val="22"/>
          <w:szCs w:val="22"/>
          <w:lang w:val="en-GB"/>
        </w:rPr>
        <w:t>the</w:t>
      </w:r>
      <w:r w:rsidR="0042390C" w:rsidRPr="0069300E">
        <w:rPr>
          <w:rFonts w:ascii="Verdana" w:eastAsiaTheme="minorEastAsia" w:hAnsi="Verdana" w:cs="Helvetica"/>
          <w:sz w:val="22"/>
          <w:szCs w:val="22"/>
          <w:lang w:val="en-GB"/>
        </w:rPr>
        <w:t xml:space="preserve"> discussions that </w:t>
      </w:r>
      <w:r w:rsidR="00453A68" w:rsidRPr="0069300E">
        <w:rPr>
          <w:rFonts w:ascii="Verdana" w:eastAsiaTheme="minorEastAsia" w:hAnsi="Verdana" w:cs="Helvetica"/>
          <w:sz w:val="22"/>
          <w:szCs w:val="22"/>
          <w:lang w:val="en-GB"/>
        </w:rPr>
        <w:t xml:space="preserve">took place </w:t>
      </w:r>
      <w:r w:rsidR="00C43A10" w:rsidRPr="0069300E">
        <w:rPr>
          <w:rFonts w:ascii="Verdana" w:eastAsiaTheme="minorEastAsia" w:hAnsi="Verdana" w:cs="Helvetica"/>
          <w:sz w:val="22"/>
          <w:szCs w:val="22"/>
          <w:lang w:val="en-GB"/>
        </w:rPr>
        <w:t xml:space="preserve">in </w:t>
      </w:r>
      <w:r w:rsidR="00453A68" w:rsidRPr="0069300E">
        <w:rPr>
          <w:rFonts w:ascii="Verdana" w:eastAsiaTheme="minorEastAsia" w:hAnsi="Verdana" w:cs="Helvetica"/>
          <w:sz w:val="22"/>
          <w:szCs w:val="22"/>
          <w:lang w:val="en-GB"/>
        </w:rPr>
        <w:t>BFUG</w:t>
      </w:r>
      <w:r w:rsidRPr="0069300E">
        <w:rPr>
          <w:rFonts w:ascii="Verdana" w:eastAsiaTheme="minorEastAsia" w:hAnsi="Verdana" w:cs="Helvetica"/>
          <w:sz w:val="22"/>
          <w:szCs w:val="22"/>
          <w:lang w:val="en-GB"/>
        </w:rPr>
        <w:t xml:space="preserve"> and its sub-structures</w:t>
      </w:r>
      <w:r w:rsidR="00C43A10" w:rsidRPr="0069300E">
        <w:rPr>
          <w:rFonts w:ascii="Verdana" w:eastAsiaTheme="minorEastAsia" w:hAnsi="Verdana" w:cs="Helvetica"/>
          <w:sz w:val="22"/>
          <w:szCs w:val="22"/>
          <w:lang w:val="en-GB"/>
        </w:rPr>
        <w:t xml:space="preserve"> regarding the efficient organisation of the BPF.</w:t>
      </w:r>
    </w:p>
    <w:p w14:paraId="2418C703" w14:textId="77777777" w:rsidR="0069300E" w:rsidRPr="0069300E" w:rsidRDefault="007F4487" w:rsidP="0069300E">
      <w:pPr>
        <w:pStyle w:val="ListParagraph"/>
        <w:widowControl w:val="0"/>
        <w:numPr>
          <w:ilvl w:val="0"/>
          <w:numId w:val="30"/>
        </w:numPr>
        <w:autoSpaceDE w:val="0"/>
        <w:autoSpaceDN w:val="0"/>
        <w:adjustRightInd w:val="0"/>
        <w:spacing w:after="120" w:line="23" w:lineRule="atLeast"/>
        <w:jc w:val="both"/>
        <w:rPr>
          <w:rFonts w:ascii="Verdana" w:hAnsi="Verdana"/>
          <w:sz w:val="22"/>
          <w:szCs w:val="22"/>
          <w:lang w:val="en-GB"/>
        </w:rPr>
      </w:pPr>
      <w:r w:rsidRPr="0069300E">
        <w:rPr>
          <w:rFonts w:ascii="Verdana" w:eastAsiaTheme="minorEastAsia" w:hAnsi="Verdana" w:cs="Helvetica"/>
          <w:sz w:val="22"/>
          <w:szCs w:val="22"/>
          <w:lang w:val="en-GB"/>
        </w:rPr>
        <w:t>It is important for EHEA that t</w:t>
      </w:r>
      <w:r w:rsidR="00453A68" w:rsidRPr="0069300E">
        <w:rPr>
          <w:rFonts w:ascii="Verdana" w:eastAsiaTheme="minorEastAsia" w:hAnsi="Verdana" w:cs="Helvetica"/>
          <w:sz w:val="22"/>
          <w:szCs w:val="22"/>
          <w:lang w:val="en-GB"/>
        </w:rPr>
        <w:t>he rationale behind the policie</w:t>
      </w:r>
      <w:r w:rsidRPr="0069300E">
        <w:rPr>
          <w:rFonts w:ascii="Verdana" w:eastAsiaTheme="minorEastAsia" w:hAnsi="Verdana" w:cs="Helvetica"/>
          <w:sz w:val="22"/>
          <w:szCs w:val="22"/>
          <w:lang w:val="en-GB"/>
        </w:rPr>
        <w:t xml:space="preserve">s Bologna countries </w:t>
      </w:r>
      <w:r w:rsidR="00676004" w:rsidRPr="0069300E">
        <w:rPr>
          <w:rFonts w:ascii="Verdana" w:eastAsiaTheme="minorEastAsia" w:hAnsi="Verdana" w:cs="Helvetica"/>
          <w:sz w:val="22"/>
          <w:szCs w:val="22"/>
          <w:lang w:val="en-GB"/>
        </w:rPr>
        <w:t>implement are understood</w:t>
      </w:r>
      <w:r w:rsidR="00453A68" w:rsidRPr="0069300E">
        <w:rPr>
          <w:rFonts w:ascii="Verdana" w:eastAsiaTheme="minorEastAsia" w:hAnsi="Verdana" w:cs="Helvetica"/>
          <w:sz w:val="22"/>
          <w:szCs w:val="22"/>
          <w:lang w:val="en-GB"/>
        </w:rPr>
        <w:t xml:space="preserve"> in other parts of the world</w:t>
      </w:r>
      <w:r w:rsidRPr="0069300E">
        <w:rPr>
          <w:rFonts w:ascii="Verdana" w:eastAsiaTheme="minorEastAsia" w:hAnsi="Verdana" w:cs="Helvetica"/>
          <w:sz w:val="22"/>
          <w:szCs w:val="22"/>
          <w:lang w:val="en-GB"/>
        </w:rPr>
        <w:t xml:space="preserve">. </w:t>
      </w:r>
    </w:p>
    <w:p w14:paraId="478E1384" w14:textId="77777777" w:rsidR="0069300E" w:rsidRPr="0069300E" w:rsidRDefault="00C662A1" w:rsidP="0069300E">
      <w:pPr>
        <w:pStyle w:val="ListParagraph"/>
        <w:widowControl w:val="0"/>
        <w:numPr>
          <w:ilvl w:val="0"/>
          <w:numId w:val="30"/>
        </w:numPr>
        <w:autoSpaceDE w:val="0"/>
        <w:autoSpaceDN w:val="0"/>
        <w:adjustRightInd w:val="0"/>
        <w:spacing w:after="120" w:line="23" w:lineRule="atLeast"/>
        <w:jc w:val="both"/>
        <w:rPr>
          <w:rFonts w:ascii="Verdana" w:hAnsi="Verdana"/>
          <w:sz w:val="22"/>
          <w:szCs w:val="22"/>
          <w:lang w:val="en-GB"/>
        </w:rPr>
      </w:pPr>
      <w:r w:rsidRPr="0069300E">
        <w:rPr>
          <w:rFonts w:ascii="Verdana" w:eastAsiaTheme="minorEastAsia" w:hAnsi="Verdana" w:cs="Helvetica"/>
          <w:sz w:val="22"/>
          <w:szCs w:val="22"/>
          <w:lang w:val="en-GB"/>
        </w:rPr>
        <w:t>There is a need to</w:t>
      </w:r>
      <w:r w:rsidR="005B3DF9" w:rsidRPr="0069300E">
        <w:rPr>
          <w:rFonts w:ascii="Verdana" w:eastAsiaTheme="minorEastAsia" w:hAnsi="Verdana" w:cs="Helvetica"/>
          <w:sz w:val="22"/>
          <w:szCs w:val="22"/>
          <w:lang w:val="en-GB"/>
        </w:rPr>
        <w:t xml:space="preserve"> </w:t>
      </w:r>
      <w:r w:rsidRPr="0069300E">
        <w:rPr>
          <w:rFonts w:ascii="Verdana" w:eastAsiaTheme="minorEastAsia" w:hAnsi="Verdana" w:cs="Helvetica"/>
          <w:sz w:val="22"/>
          <w:szCs w:val="22"/>
          <w:lang w:val="en-GB"/>
        </w:rPr>
        <w:t>realise</w:t>
      </w:r>
      <w:r w:rsidR="005B3DF9" w:rsidRPr="0069300E">
        <w:rPr>
          <w:rFonts w:ascii="Verdana" w:eastAsiaTheme="minorEastAsia" w:hAnsi="Verdana" w:cs="Helvetica"/>
          <w:sz w:val="22"/>
          <w:szCs w:val="22"/>
          <w:lang w:val="en-GB"/>
        </w:rPr>
        <w:t xml:space="preserve"> which tools can enhance the capacity building</w:t>
      </w:r>
      <w:r w:rsidR="00BD611C" w:rsidRPr="0069300E">
        <w:rPr>
          <w:rFonts w:ascii="Verdana" w:eastAsiaTheme="minorEastAsia" w:hAnsi="Verdana" w:cs="Helvetica"/>
          <w:sz w:val="22"/>
          <w:szCs w:val="22"/>
          <w:lang w:val="en-GB"/>
        </w:rPr>
        <w:t>,</w:t>
      </w:r>
      <w:r w:rsidRPr="0069300E">
        <w:rPr>
          <w:rFonts w:ascii="Verdana" w:eastAsiaTheme="minorEastAsia" w:hAnsi="Verdana" w:cs="Helvetica"/>
          <w:sz w:val="22"/>
          <w:szCs w:val="22"/>
          <w:lang w:val="en-GB"/>
        </w:rPr>
        <w:t xml:space="preserve"> help</w:t>
      </w:r>
      <w:r w:rsidR="00BD611C" w:rsidRPr="0069300E">
        <w:rPr>
          <w:rFonts w:ascii="Verdana" w:eastAsiaTheme="minorEastAsia" w:hAnsi="Verdana" w:cs="Helvetica"/>
          <w:sz w:val="22"/>
          <w:szCs w:val="22"/>
          <w:lang w:val="en-GB"/>
        </w:rPr>
        <w:t xml:space="preserve"> to</w:t>
      </w:r>
      <w:r w:rsidRPr="0069300E">
        <w:rPr>
          <w:rFonts w:ascii="Verdana" w:eastAsiaTheme="minorEastAsia" w:hAnsi="Verdana" w:cs="Helvetica"/>
          <w:sz w:val="22"/>
          <w:szCs w:val="22"/>
          <w:lang w:val="en-GB"/>
        </w:rPr>
        <w:t xml:space="preserve"> analyse the situation and</w:t>
      </w:r>
      <w:r w:rsidR="005B3DF9" w:rsidRPr="0069300E">
        <w:rPr>
          <w:rFonts w:ascii="Verdana" w:eastAsiaTheme="minorEastAsia" w:hAnsi="Verdana" w:cs="Helvetica"/>
          <w:sz w:val="22"/>
          <w:szCs w:val="22"/>
          <w:lang w:val="en-GB"/>
        </w:rPr>
        <w:t xml:space="preserve"> </w:t>
      </w:r>
      <w:r w:rsidRPr="0069300E">
        <w:rPr>
          <w:rFonts w:ascii="Verdana" w:eastAsiaTheme="minorEastAsia" w:hAnsi="Verdana" w:cs="Helvetica"/>
          <w:sz w:val="22"/>
          <w:szCs w:val="22"/>
          <w:lang w:val="en-GB"/>
        </w:rPr>
        <w:t xml:space="preserve">then try to find ways </w:t>
      </w:r>
      <w:r w:rsidR="00BD611C" w:rsidRPr="0069300E">
        <w:rPr>
          <w:rFonts w:ascii="Verdana" w:eastAsiaTheme="minorEastAsia" w:hAnsi="Verdana" w:cs="Helvetica"/>
          <w:sz w:val="22"/>
          <w:szCs w:val="22"/>
          <w:lang w:val="en-GB"/>
        </w:rPr>
        <w:t>for more focused assistance in other</w:t>
      </w:r>
      <w:r w:rsidRPr="0069300E">
        <w:rPr>
          <w:rFonts w:ascii="Verdana" w:eastAsiaTheme="minorEastAsia" w:hAnsi="Verdana" w:cs="Helvetica"/>
          <w:sz w:val="22"/>
          <w:szCs w:val="22"/>
          <w:lang w:val="en-GB"/>
        </w:rPr>
        <w:t xml:space="preserve"> regions </w:t>
      </w:r>
      <w:r w:rsidR="005B3DF9" w:rsidRPr="0069300E">
        <w:rPr>
          <w:rFonts w:ascii="Verdana" w:eastAsiaTheme="minorEastAsia" w:hAnsi="Verdana" w:cs="Helvetica"/>
          <w:sz w:val="22"/>
          <w:szCs w:val="22"/>
          <w:lang w:val="en-GB"/>
        </w:rPr>
        <w:t xml:space="preserve">based on the knowledge </w:t>
      </w:r>
      <w:r w:rsidR="00BD611C" w:rsidRPr="0069300E">
        <w:rPr>
          <w:rFonts w:ascii="Verdana" w:eastAsiaTheme="minorEastAsia" w:hAnsi="Verdana" w:cs="Helvetica"/>
          <w:sz w:val="22"/>
          <w:szCs w:val="22"/>
          <w:lang w:val="en-GB"/>
        </w:rPr>
        <w:t>on the</w:t>
      </w:r>
      <w:r w:rsidR="0069300E">
        <w:rPr>
          <w:rFonts w:ascii="Verdana" w:eastAsiaTheme="minorEastAsia" w:hAnsi="Verdana" w:cs="Helvetica"/>
          <w:sz w:val="22"/>
          <w:szCs w:val="22"/>
          <w:lang w:val="en-GB"/>
        </w:rPr>
        <w:t xml:space="preserve"> situation.</w:t>
      </w:r>
    </w:p>
    <w:p w14:paraId="67E10FF0" w14:textId="77777777" w:rsidR="0069300E" w:rsidRPr="0069300E" w:rsidRDefault="00BD611C" w:rsidP="0069300E">
      <w:pPr>
        <w:pStyle w:val="ListParagraph"/>
        <w:widowControl w:val="0"/>
        <w:numPr>
          <w:ilvl w:val="0"/>
          <w:numId w:val="30"/>
        </w:numPr>
        <w:autoSpaceDE w:val="0"/>
        <w:autoSpaceDN w:val="0"/>
        <w:adjustRightInd w:val="0"/>
        <w:spacing w:after="120" w:line="23" w:lineRule="atLeast"/>
        <w:jc w:val="both"/>
        <w:rPr>
          <w:rFonts w:ascii="Verdana" w:hAnsi="Verdana"/>
          <w:sz w:val="22"/>
          <w:szCs w:val="22"/>
          <w:lang w:val="en-GB"/>
        </w:rPr>
      </w:pPr>
      <w:r w:rsidRPr="0069300E">
        <w:rPr>
          <w:rFonts w:ascii="Verdana" w:eastAsiaTheme="minorEastAsia" w:hAnsi="Verdana" w:cs="Helvetica"/>
          <w:sz w:val="22"/>
          <w:szCs w:val="22"/>
          <w:lang w:val="en-GB"/>
        </w:rPr>
        <w:t>The SRWG report should state explicitly that</w:t>
      </w:r>
      <w:r w:rsidR="00061DB7" w:rsidRPr="0069300E">
        <w:rPr>
          <w:rFonts w:ascii="Verdana" w:eastAsiaTheme="minorEastAsia" w:hAnsi="Verdana" w:cs="Helvetica"/>
          <w:sz w:val="22"/>
          <w:szCs w:val="22"/>
          <w:lang w:val="en-GB"/>
        </w:rPr>
        <w:t xml:space="preserve"> </w:t>
      </w:r>
      <w:r w:rsidR="00676004" w:rsidRPr="0069300E">
        <w:rPr>
          <w:rFonts w:ascii="Verdana" w:eastAsiaTheme="minorEastAsia" w:hAnsi="Verdana" w:cs="Helvetica"/>
          <w:sz w:val="22"/>
          <w:szCs w:val="22"/>
          <w:lang w:val="en-GB"/>
        </w:rPr>
        <w:t xml:space="preserve">because of </w:t>
      </w:r>
      <w:proofErr w:type="gramStart"/>
      <w:r w:rsidR="00676004" w:rsidRPr="0069300E">
        <w:rPr>
          <w:rFonts w:ascii="Verdana" w:eastAsiaTheme="minorEastAsia" w:hAnsi="Verdana" w:cs="Helvetica"/>
          <w:sz w:val="22"/>
          <w:szCs w:val="22"/>
          <w:lang w:val="en-GB"/>
        </w:rPr>
        <w:t xml:space="preserve">these </w:t>
      </w:r>
      <w:r w:rsidR="00021F5F" w:rsidRPr="0069300E">
        <w:rPr>
          <w:rFonts w:ascii="Verdana" w:eastAsiaTheme="minorEastAsia" w:hAnsi="Verdana" w:cs="Helvetica"/>
          <w:sz w:val="22"/>
          <w:szCs w:val="22"/>
          <w:lang w:val="en-GB"/>
        </w:rPr>
        <w:t xml:space="preserve"> Bologna</w:t>
      </w:r>
      <w:proofErr w:type="gramEnd"/>
      <w:r w:rsidR="00021F5F" w:rsidRPr="0069300E">
        <w:rPr>
          <w:rFonts w:ascii="Verdana" w:eastAsiaTheme="minorEastAsia" w:hAnsi="Verdana" w:cs="Helvetica"/>
          <w:sz w:val="22"/>
          <w:szCs w:val="22"/>
          <w:lang w:val="en-GB"/>
        </w:rPr>
        <w:t xml:space="preserve"> Process </w:t>
      </w:r>
      <w:r w:rsidR="00676004" w:rsidRPr="0069300E">
        <w:rPr>
          <w:rFonts w:ascii="Verdana" w:eastAsiaTheme="minorEastAsia" w:hAnsi="Verdana" w:cs="Helvetica"/>
          <w:sz w:val="22"/>
          <w:szCs w:val="22"/>
          <w:lang w:val="en-GB"/>
        </w:rPr>
        <w:t xml:space="preserve">values </w:t>
      </w:r>
      <w:r w:rsidRPr="0069300E">
        <w:rPr>
          <w:rFonts w:ascii="Verdana" w:eastAsiaTheme="minorEastAsia" w:hAnsi="Verdana" w:cs="Helvetica"/>
          <w:sz w:val="22"/>
          <w:szCs w:val="22"/>
          <w:lang w:val="en-GB"/>
        </w:rPr>
        <w:t>that EHEA countries</w:t>
      </w:r>
      <w:r w:rsidR="00021F5F" w:rsidRPr="0069300E">
        <w:rPr>
          <w:rFonts w:ascii="Verdana" w:eastAsiaTheme="minorEastAsia" w:hAnsi="Verdana" w:cs="Helvetica"/>
          <w:sz w:val="22"/>
          <w:szCs w:val="22"/>
          <w:lang w:val="en-GB"/>
        </w:rPr>
        <w:t xml:space="preserve">  share we are able to progress </w:t>
      </w:r>
      <w:r w:rsidRPr="0069300E">
        <w:rPr>
          <w:rFonts w:ascii="Verdana" w:eastAsiaTheme="minorEastAsia" w:hAnsi="Verdana" w:cs="Helvetica"/>
          <w:sz w:val="22"/>
          <w:szCs w:val="22"/>
          <w:lang w:val="en-GB"/>
        </w:rPr>
        <w:t>.</w:t>
      </w:r>
    </w:p>
    <w:p w14:paraId="12E18438" w14:textId="77777777" w:rsidR="0069300E" w:rsidRPr="0069300E" w:rsidRDefault="0069300E" w:rsidP="0069300E">
      <w:pPr>
        <w:pStyle w:val="ListParagraph"/>
        <w:widowControl w:val="0"/>
        <w:numPr>
          <w:ilvl w:val="0"/>
          <w:numId w:val="30"/>
        </w:numPr>
        <w:autoSpaceDE w:val="0"/>
        <w:autoSpaceDN w:val="0"/>
        <w:adjustRightInd w:val="0"/>
        <w:spacing w:after="120" w:line="23" w:lineRule="atLeast"/>
        <w:jc w:val="both"/>
        <w:rPr>
          <w:rFonts w:ascii="Verdana" w:hAnsi="Verdana"/>
          <w:sz w:val="22"/>
          <w:szCs w:val="22"/>
          <w:lang w:val="en-GB"/>
        </w:rPr>
      </w:pPr>
      <w:r w:rsidRPr="0069300E">
        <w:rPr>
          <w:rFonts w:ascii="Verdana" w:eastAsiaTheme="minorEastAsia" w:hAnsi="Verdana" w:cs="Helvetica"/>
          <w:sz w:val="22"/>
          <w:szCs w:val="22"/>
          <w:lang w:val="en-GB"/>
        </w:rPr>
        <w:t>T</w:t>
      </w:r>
      <w:r w:rsidR="00676004" w:rsidRPr="0069300E">
        <w:rPr>
          <w:rFonts w:ascii="Verdana" w:eastAsiaTheme="minorEastAsia" w:hAnsi="Verdana" w:cs="Helvetica"/>
          <w:sz w:val="22"/>
          <w:szCs w:val="22"/>
          <w:lang w:val="en-GB"/>
        </w:rPr>
        <w:t xml:space="preserve">his </w:t>
      </w:r>
      <w:r w:rsidR="00021F5F" w:rsidRPr="0069300E">
        <w:rPr>
          <w:rFonts w:ascii="Verdana" w:eastAsiaTheme="minorEastAsia" w:hAnsi="Verdana" w:cs="Helvetica"/>
          <w:sz w:val="22"/>
          <w:szCs w:val="22"/>
          <w:lang w:val="en-GB"/>
        </w:rPr>
        <w:t>chapter on the global dimension</w:t>
      </w:r>
      <w:r w:rsidR="00BD611C" w:rsidRPr="0069300E">
        <w:rPr>
          <w:rFonts w:ascii="Verdana" w:eastAsiaTheme="minorEastAsia" w:hAnsi="Verdana" w:cs="Helvetica"/>
          <w:sz w:val="22"/>
          <w:szCs w:val="22"/>
          <w:lang w:val="en-GB"/>
        </w:rPr>
        <w:t xml:space="preserve"> should clarify the way </w:t>
      </w:r>
      <w:r w:rsidR="00021F5F" w:rsidRPr="0069300E">
        <w:rPr>
          <w:rFonts w:ascii="Verdana" w:eastAsiaTheme="minorEastAsia" w:hAnsi="Verdana" w:cs="Helvetica"/>
          <w:sz w:val="22"/>
          <w:szCs w:val="22"/>
          <w:lang w:val="en-GB"/>
        </w:rPr>
        <w:t>SRs are embedded into a global context, how the discussion on SRs can help</w:t>
      </w:r>
      <w:r w:rsidR="00BD611C" w:rsidRPr="0069300E">
        <w:rPr>
          <w:rFonts w:ascii="Verdana" w:eastAsiaTheme="minorEastAsia" w:hAnsi="Verdana" w:cs="Helvetica"/>
          <w:sz w:val="22"/>
          <w:szCs w:val="22"/>
          <w:lang w:val="en-GB"/>
        </w:rPr>
        <w:t xml:space="preserve"> to get into dialogue with non-EHEA</w:t>
      </w:r>
      <w:r w:rsidR="00021F5F" w:rsidRPr="0069300E">
        <w:rPr>
          <w:rFonts w:ascii="Verdana" w:eastAsiaTheme="minorEastAsia" w:hAnsi="Verdana" w:cs="Helvetica"/>
          <w:sz w:val="22"/>
          <w:szCs w:val="22"/>
          <w:lang w:val="en-GB"/>
        </w:rPr>
        <w:t xml:space="preserve"> countries.</w:t>
      </w:r>
    </w:p>
    <w:p w14:paraId="61C97061" w14:textId="709A26DE" w:rsidR="00022DCA" w:rsidRPr="0069300E" w:rsidRDefault="004F6209" w:rsidP="0069300E">
      <w:pPr>
        <w:pStyle w:val="ListParagraph"/>
        <w:widowControl w:val="0"/>
        <w:numPr>
          <w:ilvl w:val="0"/>
          <w:numId w:val="30"/>
        </w:numPr>
        <w:autoSpaceDE w:val="0"/>
        <w:autoSpaceDN w:val="0"/>
        <w:adjustRightInd w:val="0"/>
        <w:spacing w:after="120" w:line="23" w:lineRule="atLeast"/>
        <w:jc w:val="both"/>
        <w:rPr>
          <w:rFonts w:ascii="Verdana" w:hAnsi="Verdana"/>
          <w:sz w:val="22"/>
          <w:szCs w:val="22"/>
          <w:lang w:val="en-GB"/>
        </w:rPr>
      </w:pPr>
      <w:r w:rsidRPr="0069300E">
        <w:rPr>
          <w:rFonts w:ascii="Verdana" w:eastAsiaTheme="minorEastAsia" w:hAnsi="Verdana" w:cs="Helvetica"/>
          <w:sz w:val="22"/>
          <w:szCs w:val="22"/>
          <w:lang w:val="en-GB"/>
        </w:rPr>
        <w:t>The SRWG should also have point on possible return of UNESCO into the process as their absence has considerable impact.</w:t>
      </w:r>
    </w:p>
    <w:p w14:paraId="66579D2B" w14:textId="77777777" w:rsidR="00453A68" w:rsidRPr="00A17CF1" w:rsidRDefault="00453A68" w:rsidP="0069300E">
      <w:pPr>
        <w:widowControl w:val="0"/>
        <w:autoSpaceDE w:val="0"/>
        <w:autoSpaceDN w:val="0"/>
        <w:adjustRightInd w:val="0"/>
        <w:spacing w:after="120" w:line="23" w:lineRule="atLeast"/>
        <w:jc w:val="both"/>
        <w:rPr>
          <w:rFonts w:ascii="Verdana" w:hAnsi="Verdana"/>
          <w:sz w:val="22"/>
          <w:szCs w:val="22"/>
          <w:lang w:val="en-GB"/>
        </w:rPr>
      </w:pPr>
    </w:p>
    <w:p w14:paraId="32D49FFA" w14:textId="77777777" w:rsidR="00924731" w:rsidRPr="00A17CF1" w:rsidRDefault="00924731" w:rsidP="0069300E">
      <w:pPr>
        <w:widowControl w:val="0"/>
        <w:autoSpaceDE w:val="0"/>
        <w:autoSpaceDN w:val="0"/>
        <w:adjustRightInd w:val="0"/>
        <w:spacing w:after="120" w:line="23" w:lineRule="atLeast"/>
        <w:jc w:val="both"/>
        <w:rPr>
          <w:rFonts w:ascii="Verdana" w:hAnsi="Verdana"/>
          <w:sz w:val="22"/>
          <w:szCs w:val="22"/>
          <w:lang w:val="en-GB"/>
        </w:rPr>
      </w:pPr>
    </w:p>
    <w:p w14:paraId="02E8BB51" w14:textId="712F7BD7" w:rsidR="00542FC6" w:rsidRPr="00EE753F" w:rsidRDefault="006665CB" w:rsidP="0069300E">
      <w:pPr>
        <w:widowControl w:val="0"/>
        <w:autoSpaceDE w:val="0"/>
        <w:autoSpaceDN w:val="0"/>
        <w:adjustRightInd w:val="0"/>
        <w:spacing w:after="120" w:line="23" w:lineRule="atLeast"/>
        <w:jc w:val="both"/>
        <w:rPr>
          <w:rFonts w:ascii="Verdana" w:eastAsiaTheme="minorEastAsia" w:hAnsi="Verdana" w:cs="Tahoma"/>
          <w:b/>
          <w:sz w:val="22"/>
          <w:szCs w:val="22"/>
          <w:lang w:val="en-GB"/>
        </w:rPr>
      </w:pPr>
      <w:r w:rsidRPr="00815638">
        <w:rPr>
          <w:rFonts w:ascii="Verdana" w:eastAsiaTheme="minorEastAsia" w:hAnsi="Verdana" w:cs="Tahoma"/>
          <w:b/>
          <w:sz w:val="22"/>
          <w:szCs w:val="22"/>
          <w:lang w:val="en-GB"/>
        </w:rPr>
        <w:t>Discussion on t</w:t>
      </w:r>
      <w:r w:rsidR="005D177F" w:rsidRPr="00815638">
        <w:rPr>
          <w:rFonts w:ascii="Verdana" w:eastAsiaTheme="minorEastAsia" w:hAnsi="Verdana" w:cs="Tahoma"/>
          <w:b/>
          <w:sz w:val="22"/>
          <w:szCs w:val="22"/>
          <w:lang w:val="en-GB"/>
        </w:rPr>
        <w:t xml:space="preserve">ransparency </w:t>
      </w:r>
      <w:r w:rsidRPr="00815638">
        <w:rPr>
          <w:rFonts w:ascii="Verdana" w:eastAsiaTheme="minorEastAsia" w:hAnsi="Verdana" w:cs="Tahoma"/>
          <w:b/>
          <w:sz w:val="22"/>
          <w:szCs w:val="22"/>
          <w:lang w:val="en-GB"/>
        </w:rPr>
        <w:t>particularly in context of the following tools:</w:t>
      </w:r>
      <w:r w:rsidR="00C63C71">
        <w:rPr>
          <w:rFonts w:ascii="Verdana" w:eastAsiaTheme="minorEastAsia" w:hAnsi="Verdana" w:cs="Tahoma"/>
          <w:b/>
          <w:sz w:val="22"/>
          <w:szCs w:val="22"/>
          <w:lang w:val="en-GB"/>
        </w:rPr>
        <w:t xml:space="preserve"> Diploma Supplement (DS), European transparency framework and U-</w:t>
      </w:r>
      <w:proofErr w:type="spellStart"/>
      <w:r w:rsidR="00C63C71">
        <w:rPr>
          <w:rFonts w:ascii="Verdana" w:eastAsiaTheme="minorEastAsia" w:hAnsi="Verdana" w:cs="Tahoma"/>
          <w:b/>
          <w:sz w:val="22"/>
          <w:szCs w:val="22"/>
          <w:lang w:val="en-GB"/>
        </w:rPr>
        <w:t>Mulirank</w:t>
      </w:r>
      <w:proofErr w:type="spellEnd"/>
      <w:r w:rsidR="00C63C71">
        <w:rPr>
          <w:rFonts w:ascii="Verdana" w:eastAsiaTheme="minorEastAsia" w:hAnsi="Verdana" w:cs="Tahoma"/>
          <w:b/>
          <w:sz w:val="22"/>
          <w:szCs w:val="22"/>
          <w:lang w:val="en-GB"/>
        </w:rPr>
        <w:t>.</w:t>
      </w:r>
    </w:p>
    <w:p w14:paraId="58B06C8D" w14:textId="4FE9E3FF" w:rsidR="00A31670" w:rsidRDefault="00CE7D70" w:rsidP="0069300E">
      <w:pPr>
        <w:spacing w:after="120" w:line="23" w:lineRule="atLeast"/>
        <w:jc w:val="both"/>
        <w:rPr>
          <w:rFonts w:ascii="Verdana" w:hAnsi="Verdana"/>
          <w:sz w:val="22"/>
          <w:szCs w:val="22"/>
          <w:lang w:val="en-GB"/>
        </w:rPr>
      </w:pPr>
      <w:r>
        <w:rPr>
          <w:rFonts w:ascii="Verdana" w:hAnsi="Verdana"/>
          <w:sz w:val="22"/>
          <w:szCs w:val="22"/>
          <w:lang w:val="en-GB"/>
        </w:rPr>
        <w:t>The Co-</w:t>
      </w:r>
      <w:proofErr w:type="spellStart"/>
      <w:r>
        <w:rPr>
          <w:rFonts w:ascii="Verdana" w:hAnsi="Verdana"/>
          <w:sz w:val="22"/>
          <w:szCs w:val="22"/>
          <w:lang w:val="en-GB"/>
        </w:rPr>
        <w:t>Chiar</w:t>
      </w:r>
      <w:proofErr w:type="spellEnd"/>
      <w:r>
        <w:rPr>
          <w:rFonts w:ascii="Verdana" w:hAnsi="Verdana"/>
          <w:sz w:val="22"/>
          <w:szCs w:val="22"/>
          <w:lang w:val="en-GB"/>
        </w:rPr>
        <w:t xml:space="preserve"> Noël </w:t>
      </w:r>
      <w:proofErr w:type="spellStart"/>
      <w:r>
        <w:rPr>
          <w:rFonts w:ascii="Verdana" w:hAnsi="Verdana"/>
          <w:sz w:val="22"/>
          <w:szCs w:val="22"/>
          <w:lang w:val="en-GB"/>
        </w:rPr>
        <w:t>Vercruysee</w:t>
      </w:r>
      <w:proofErr w:type="spellEnd"/>
      <w:r>
        <w:rPr>
          <w:rFonts w:ascii="Verdana" w:hAnsi="Verdana"/>
          <w:sz w:val="22"/>
          <w:szCs w:val="22"/>
          <w:lang w:val="en-GB"/>
        </w:rPr>
        <w:t xml:space="preserve"> (Belgium/Flemish Community) opened </w:t>
      </w:r>
      <w:r w:rsidR="00542FC6">
        <w:rPr>
          <w:rFonts w:ascii="Verdana" w:hAnsi="Verdana"/>
          <w:sz w:val="22"/>
          <w:szCs w:val="22"/>
          <w:lang w:val="en-GB"/>
        </w:rPr>
        <w:t xml:space="preserve">the session on transparency and indicated that due to considerable diversity of structures and provision within the EHEA transparency becomes specifically important </w:t>
      </w:r>
      <w:r w:rsidR="006C0BFD">
        <w:rPr>
          <w:rFonts w:ascii="Verdana" w:hAnsi="Verdana"/>
          <w:sz w:val="22"/>
          <w:szCs w:val="22"/>
          <w:lang w:val="en-GB"/>
        </w:rPr>
        <w:t xml:space="preserve">and </w:t>
      </w:r>
      <w:r w:rsidR="00826927">
        <w:rPr>
          <w:rFonts w:ascii="Verdana" w:hAnsi="Verdana"/>
          <w:sz w:val="22"/>
          <w:szCs w:val="22"/>
          <w:lang w:val="en-GB"/>
        </w:rPr>
        <w:t xml:space="preserve">simultaneously controversial </w:t>
      </w:r>
      <w:r w:rsidR="00542FC6">
        <w:rPr>
          <w:rFonts w:ascii="Verdana" w:hAnsi="Verdana"/>
          <w:sz w:val="22"/>
          <w:szCs w:val="22"/>
          <w:lang w:val="en-GB"/>
        </w:rPr>
        <w:t xml:space="preserve">issue. </w:t>
      </w:r>
      <w:r w:rsidR="00826927">
        <w:rPr>
          <w:rFonts w:ascii="Verdana" w:hAnsi="Verdana"/>
          <w:sz w:val="22"/>
          <w:szCs w:val="22"/>
          <w:lang w:val="en-GB"/>
        </w:rPr>
        <w:t>The Co-Chair stressed the value of diversity and added that this div</w:t>
      </w:r>
      <w:r w:rsidR="00D140C9">
        <w:rPr>
          <w:rFonts w:ascii="Verdana" w:hAnsi="Verdana"/>
          <w:sz w:val="22"/>
          <w:szCs w:val="22"/>
          <w:lang w:val="en-GB"/>
        </w:rPr>
        <w:t xml:space="preserve">ersity becomes more transparent and </w:t>
      </w:r>
      <w:r w:rsidR="00826927">
        <w:rPr>
          <w:rFonts w:ascii="Verdana" w:hAnsi="Verdana"/>
          <w:sz w:val="22"/>
          <w:szCs w:val="22"/>
          <w:lang w:val="en-GB"/>
        </w:rPr>
        <w:t>understandable in the light of existing tools, i.e. ECTS Users’ Guide, DS, QFs, LOs approach</w:t>
      </w:r>
      <w:r w:rsidR="00D140C9">
        <w:rPr>
          <w:rFonts w:ascii="Verdana" w:hAnsi="Verdana"/>
          <w:sz w:val="22"/>
          <w:szCs w:val="22"/>
          <w:lang w:val="en-GB"/>
        </w:rPr>
        <w:t xml:space="preserve"> and etc. </w:t>
      </w:r>
      <w:r w:rsidR="00FB69C4">
        <w:rPr>
          <w:rFonts w:ascii="Verdana" w:hAnsi="Verdana"/>
          <w:sz w:val="22"/>
          <w:szCs w:val="22"/>
          <w:lang w:val="en-GB"/>
        </w:rPr>
        <w:t>Afterwards the increasin</w:t>
      </w:r>
      <w:r w:rsidR="00A31670">
        <w:rPr>
          <w:rFonts w:ascii="Verdana" w:hAnsi="Verdana"/>
          <w:sz w:val="22"/>
          <w:szCs w:val="22"/>
          <w:lang w:val="en-GB"/>
        </w:rPr>
        <w:t xml:space="preserve">g importance of having </w:t>
      </w:r>
      <w:r w:rsidR="00FB69C4">
        <w:rPr>
          <w:rFonts w:ascii="Verdana" w:hAnsi="Verdana"/>
          <w:sz w:val="22"/>
          <w:szCs w:val="22"/>
          <w:lang w:val="en-GB"/>
        </w:rPr>
        <w:t>cred</w:t>
      </w:r>
      <w:r w:rsidR="00A31670">
        <w:rPr>
          <w:rFonts w:ascii="Verdana" w:hAnsi="Verdana"/>
          <w:sz w:val="22"/>
          <w:szCs w:val="22"/>
          <w:lang w:val="en-GB"/>
        </w:rPr>
        <w:t xml:space="preserve">ible and transparent HE systems was presented in addition to the way transparency issue was developed gradually </w:t>
      </w:r>
      <w:r w:rsidR="006C0BFD">
        <w:rPr>
          <w:rFonts w:ascii="Verdana" w:hAnsi="Verdana"/>
          <w:sz w:val="22"/>
          <w:szCs w:val="22"/>
          <w:lang w:val="en-GB"/>
        </w:rPr>
        <w:t xml:space="preserve">through </w:t>
      </w:r>
      <w:r w:rsidR="00D140C9">
        <w:rPr>
          <w:rFonts w:ascii="Verdana" w:hAnsi="Verdana"/>
          <w:sz w:val="22"/>
          <w:szCs w:val="22"/>
          <w:lang w:val="en-GB"/>
        </w:rPr>
        <w:t xml:space="preserve">different </w:t>
      </w:r>
      <w:r w:rsidR="00A31670">
        <w:rPr>
          <w:rFonts w:ascii="Verdana" w:hAnsi="Verdana"/>
          <w:sz w:val="22"/>
          <w:szCs w:val="22"/>
          <w:lang w:val="en-GB"/>
        </w:rPr>
        <w:t>communiqués. Since Bucharest communiqué the Bologna Process has recorded cer</w:t>
      </w:r>
      <w:r w:rsidR="00D140C9">
        <w:rPr>
          <w:rFonts w:ascii="Verdana" w:hAnsi="Verdana"/>
          <w:sz w:val="22"/>
          <w:szCs w:val="22"/>
          <w:lang w:val="en-GB"/>
        </w:rPr>
        <w:t xml:space="preserve">tain developments, i.e. EQAR has been </w:t>
      </w:r>
      <w:proofErr w:type="gramStart"/>
      <w:r w:rsidR="00D140C9">
        <w:rPr>
          <w:rFonts w:ascii="Verdana" w:hAnsi="Verdana"/>
          <w:sz w:val="22"/>
          <w:szCs w:val="22"/>
          <w:lang w:val="en-GB"/>
        </w:rPr>
        <w:t>expanded,</w:t>
      </w:r>
      <w:proofErr w:type="gramEnd"/>
      <w:r w:rsidRPr="00A17CF1">
        <w:rPr>
          <w:rFonts w:ascii="Verdana" w:hAnsi="Verdana"/>
          <w:sz w:val="22"/>
          <w:szCs w:val="22"/>
          <w:lang w:val="en-GB"/>
        </w:rPr>
        <w:t xml:space="preserve"> U</w:t>
      </w:r>
      <w:r w:rsidR="00A31670">
        <w:rPr>
          <w:rFonts w:ascii="Verdana" w:hAnsi="Verdana"/>
          <w:sz w:val="22"/>
          <w:szCs w:val="22"/>
          <w:lang w:val="en-GB"/>
        </w:rPr>
        <w:t>-</w:t>
      </w:r>
      <w:proofErr w:type="spellStart"/>
      <w:r w:rsidR="00A31670">
        <w:rPr>
          <w:rFonts w:ascii="Verdana" w:hAnsi="Verdana"/>
          <w:sz w:val="22"/>
          <w:szCs w:val="22"/>
          <w:lang w:val="en-GB"/>
        </w:rPr>
        <w:t>Multirank</w:t>
      </w:r>
      <w:proofErr w:type="spellEnd"/>
      <w:r w:rsidR="00A31670">
        <w:rPr>
          <w:rFonts w:ascii="Verdana" w:hAnsi="Verdana"/>
          <w:sz w:val="22"/>
          <w:szCs w:val="22"/>
          <w:lang w:val="en-GB"/>
        </w:rPr>
        <w:t xml:space="preserve"> is </w:t>
      </w:r>
      <w:r w:rsidR="00D140C9">
        <w:rPr>
          <w:rFonts w:ascii="Verdana" w:hAnsi="Verdana"/>
          <w:sz w:val="22"/>
          <w:szCs w:val="22"/>
          <w:lang w:val="en-GB"/>
        </w:rPr>
        <w:t xml:space="preserve">already </w:t>
      </w:r>
      <w:r w:rsidR="00A31670">
        <w:rPr>
          <w:rFonts w:ascii="Verdana" w:hAnsi="Verdana"/>
          <w:sz w:val="22"/>
          <w:szCs w:val="22"/>
          <w:lang w:val="en-GB"/>
        </w:rPr>
        <w:t>operational, newly revised ESG and ECTS Users’ G</w:t>
      </w:r>
      <w:r w:rsidRPr="00A17CF1">
        <w:rPr>
          <w:rFonts w:ascii="Verdana" w:hAnsi="Verdana"/>
          <w:sz w:val="22"/>
          <w:szCs w:val="22"/>
          <w:lang w:val="en-GB"/>
        </w:rPr>
        <w:t>uide</w:t>
      </w:r>
      <w:r w:rsidR="00D140C9">
        <w:rPr>
          <w:rFonts w:ascii="Verdana" w:hAnsi="Verdana"/>
          <w:sz w:val="22"/>
          <w:szCs w:val="22"/>
          <w:lang w:val="en-GB"/>
        </w:rPr>
        <w:t xml:space="preserve">. </w:t>
      </w:r>
      <w:r w:rsidR="006C0BFD">
        <w:rPr>
          <w:rFonts w:ascii="Verdana" w:hAnsi="Verdana"/>
          <w:sz w:val="22"/>
          <w:szCs w:val="22"/>
          <w:lang w:val="en-GB"/>
        </w:rPr>
        <w:t xml:space="preserve">Also the Co-Chairs of the SWRG developed the </w:t>
      </w:r>
      <w:r w:rsidR="00D140C9">
        <w:rPr>
          <w:rFonts w:ascii="Verdana" w:hAnsi="Verdana"/>
          <w:sz w:val="22"/>
          <w:szCs w:val="22"/>
          <w:lang w:val="en-GB"/>
        </w:rPr>
        <w:t xml:space="preserve">European transparency framework, </w:t>
      </w:r>
      <w:r w:rsidR="006C0BFD">
        <w:rPr>
          <w:rFonts w:ascii="Verdana" w:hAnsi="Verdana"/>
          <w:sz w:val="22"/>
          <w:szCs w:val="22"/>
          <w:lang w:val="en-GB"/>
        </w:rPr>
        <w:t xml:space="preserve">which </w:t>
      </w:r>
      <w:r w:rsidR="00A93D2F">
        <w:rPr>
          <w:rFonts w:ascii="Verdana" w:hAnsi="Verdana"/>
          <w:sz w:val="22"/>
          <w:szCs w:val="22"/>
          <w:lang w:val="en-GB"/>
        </w:rPr>
        <w:t>gives opportunity to enhance the communication and coherence of the existing tools.</w:t>
      </w:r>
    </w:p>
    <w:p w14:paraId="14D529EB" w14:textId="77777777" w:rsidR="00D432A6" w:rsidRDefault="00D432A6" w:rsidP="0069300E">
      <w:pPr>
        <w:widowControl w:val="0"/>
        <w:autoSpaceDE w:val="0"/>
        <w:autoSpaceDN w:val="0"/>
        <w:adjustRightInd w:val="0"/>
        <w:spacing w:after="120" w:line="23" w:lineRule="atLeast"/>
        <w:jc w:val="both"/>
        <w:rPr>
          <w:rFonts w:ascii="Verdana" w:hAnsi="Verdana"/>
          <w:sz w:val="22"/>
          <w:szCs w:val="22"/>
          <w:lang w:val="en-GB"/>
        </w:rPr>
      </w:pPr>
    </w:p>
    <w:p w14:paraId="49AF8D53" w14:textId="62EC67DC" w:rsidR="00D432A6" w:rsidRPr="00FF3DE1" w:rsidRDefault="00D432A6" w:rsidP="00EE753F">
      <w:pPr>
        <w:widowControl w:val="0"/>
        <w:autoSpaceDE w:val="0"/>
        <w:autoSpaceDN w:val="0"/>
        <w:adjustRightInd w:val="0"/>
        <w:spacing w:after="120" w:line="23" w:lineRule="atLeast"/>
        <w:jc w:val="both"/>
        <w:rPr>
          <w:rFonts w:ascii="Verdana" w:eastAsiaTheme="minorEastAsia" w:hAnsi="Verdana" w:cs="Tahoma"/>
          <w:b/>
          <w:sz w:val="22"/>
          <w:szCs w:val="22"/>
          <w:lang w:val="de-DE"/>
        </w:rPr>
      </w:pPr>
      <w:r w:rsidRPr="00FF3DE1">
        <w:rPr>
          <w:rFonts w:ascii="Verdana" w:eastAsiaTheme="minorEastAsia" w:hAnsi="Verdana" w:cs="Tahoma"/>
          <w:b/>
          <w:sz w:val="22"/>
          <w:szCs w:val="22"/>
          <w:lang w:val="de-DE"/>
        </w:rPr>
        <w:t xml:space="preserve">U-Multirank, Frank </w:t>
      </w:r>
      <w:proofErr w:type="spellStart"/>
      <w:r w:rsidRPr="00FF3DE1">
        <w:rPr>
          <w:rFonts w:ascii="Verdana" w:eastAsiaTheme="minorEastAsia" w:hAnsi="Verdana" w:cs="Tahoma"/>
          <w:b/>
          <w:sz w:val="22"/>
          <w:szCs w:val="22"/>
          <w:lang w:val="de-DE"/>
        </w:rPr>
        <w:t>Petrikowski</w:t>
      </w:r>
      <w:proofErr w:type="spellEnd"/>
      <w:r w:rsidRPr="00FF3DE1">
        <w:rPr>
          <w:rFonts w:ascii="Verdana" w:eastAsiaTheme="minorEastAsia" w:hAnsi="Verdana" w:cs="Tahoma"/>
          <w:b/>
          <w:sz w:val="22"/>
          <w:szCs w:val="22"/>
          <w:lang w:val="de-DE"/>
        </w:rPr>
        <w:t xml:space="preserve"> (EC)</w:t>
      </w:r>
    </w:p>
    <w:p w14:paraId="247AE770" w14:textId="47846478" w:rsidR="001515E8" w:rsidRDefault="00C040B0" w:rsidP="0069300E">
      <w:pPr>
        <w:spacing w:after="120" w:line="23" w:lineRule="atLeast"/>
        <w:jc w:val="both"/>
        <w:rPr>
          <w:rFonts w:ascii="Verdana" w:eastAsiaTheme="minorEastAsia" w:hAnsi="Verdana" w:cs="Verdana"/>
          <w:sz w:val="22"/>
          <w:szCs w:val="22"/>
          <w:lang w:val="en-GB"/>
        </w:rPr>
      </w:pPr>
      <w:r w:rsidRPr="00932019">
        <w:rPr>
          <w:rFonts w:ascii="Verdana" w:hAnsi="Verdana"/>
          <w:sz w:val="22"/>
          <w:szCs w:val="22"/>
          <w:lang w:val="en-GB"/>
        </w:rPr>
        <w:t xml:space="preserve">Frank </w:t>
      </w:r>
      <w:proofErr w:type="spellStart"/>
      <w:r w:rsidRPr="00932019">
        <w:rPr>
          <w:rFonts w:ascii="Verdana" w:hAnsi="Verdana"/>
          <w:sz w:val="22"/>
          <w:szCs w:val="22"/>
          <w:lang w:val="en-GB"/>
        </w:rPr>
        <w:t>Petrikowski</w:t>
      </w:r>
      <w:proofErr w:type="spellEnd"/>
      <w:r w:rsidRPr="00932019">
        <w:rPr>
          <w:rFonts w:ascii="Verdana" w:hAnsi="Verdana"/>
          <w:sz w:val="22"/>
          <w:szCs w:val="22"/>
          <w:lang w:val="en-GB"/>
        </w:rPr>
        <w:t xml:space="preserve"> informed that t</w:t>
      </w:r>
      <w:r w:rsidR="00D432A6" w:rsidRPr="00932019">
        <w:rPr>
          <w:rFonts w:ascii="Verdana" w:hAnsi="Verdana"/>
          <w:sz w:val="22"/>
          <w:szCs w:val="22"/>
          <w:lang w:val="en-GB"/>
        </w:rPr>
        <w:t xml:space="preserve">he official launch </w:t>
      </w:r>
      <w:r w:rsidRPr="00932019">
        <w:rPr>
          <w:rFonts w:ascii="Verdana" w:hAnsi="Verdana"/>
          <w:sz w:val="22"/>
          <w:szCs w:val="22"/>
          <w:lang w:val="en-GB"/>
        </w:rPr>
        <w:t>of U-</w:t>
      </w:r>
      <w:proofErr w:type="spellStart"/>
      <w:r w:rsidRPr="00932019">
        <w:rPr>
          <w:rFonts w:ascii="Verdana" w:hAnsi="Verdana"/>
          <w:sz w:val="22"/>
          <w:szCs w:val="22"/>
          <w:lang w:val="en-GB"/>
        </w:rPr>
        <w:t>Multirank</w:t>
      </w:r>
      <w:proofErr w:type="spellEnd"/>
      <w:r w:rsidRPr="00932019">
        <w:rPr>
          <w:rFonts w:ascii="Verdana" w:hAnsi="Verdana"/>
          <w:sz w:val="22"/>
          <w:szCs w:val="22"/>
          <w:lang w:val="en-GB"/>
        </w:rPr>
        <w:t xml:space="preserve"> was on 13 of May, 2014 and presented the rationale beyond establishing it. In contrary to already existing rankings this </w:t>
      </w:r>
      <w:r w:rsidRPr="00932019">
        <w:rPr>
          <w:rFonts w:ascii="Verdana" w:hAnsi="Verdana"/>
          <w:sz w:val="22"/>
          <w:szCs w:val="22"/>
          <w:lang w:val="en-GB"/>
        </w:rPr>
        <w:lastRenderedPageBreak/>
        <w:t xml:space="preserve">tool is a new user driven, </w:t>
      </w:r>
      <w:r w:rsidRPr="00932019">
        <w:rPr>
          <w:rFonts w:ascii="Verdana" w:eastAsiaTheme="minorEastAsia" w:hAnsi="Verdana" w:cs="Verdana"/>
          <w:sz w:val="22"/>
          <w:szCs w:val="22"/>
          <w:lang w:val="en-GB"/>
        </w:rPr>
        <w:t>multidimensional, world ranking of universities and colleges covering 5 dimensions of higher education: research, teaching and learning, international orientation, knowledge transfer and regional engagement.</w:t>
      </w:r>
      <w:r w:rsidR="00932019" w:rsidRPr="00932019">
        <w:rPr>
          <w:rFonts w:ascii="Verdana" w:eastAsiaTheme="minorEastAsia" w:hAnsi="Verdana" w:cs="Verdana"/>
          <w:sz w:val="22"/>
          <w:szCs w:val="22"/>
          <w:lang w:val="en-GB"/>
        </w:rPr>
        <w:t xml:space="preserve"> </w:t>
      </w:r>
      <w:r w:rsidR="00BC3BC4">
        <w:rPr>
          <w:rFonts w:ascii="Verdana" w:eastAsiaTheme="minorEastAsia" w:hAnsi="Verdana" w:cs="Verdana"/>
          <w:sz w:val="22"/>
          <w:szCs w:val="22"/>
          <w:lang w:val="en-GB"/>
        </w:rPr>
        <w:t>Since</w:t>
      </w:r>
      <w:r w:rsidR="00932019" w:rsidRPr="00932019">
        <w:rPr>
          <w:rFonts w:ascii="Verdana" w:eastAsiaTheme="minorEastAsia" w:hAnsi="Verdana" w:cs="Verdana"/>
          <w:sz w:val="22"/>
          <w:szCs w:val="22"/>
          <w:lang w:val="en-GB"/>
        </w:rPr>
        <w:t xml:space="preserve"> the landscape of HE in EHEA as well </w:t>
      </w:r>
      <w:r w:rsidR="00BC3BC4">
        <w:rPr>
          <w:rFonts w:ascii="Verdana" w:eastAsiaTheme="minorEastAsia" w:hAnsi="Verdana" w:cs="Verdana"/>
          <w:sz w:val="22"/>
          <w:szCs w:val="22"/>
          <w:lang w:val="en-GB"/>
        </w:rPr>
        <w:t>as abroad is so diverse</w:t>
      </w:r>
      <w:r w:rsidR="00932019">
        <w:rPr>
          <w:rFonts w:ascii="Verdana" w:eastAsiaTheme="minorEastAsia" w:hAnsi="Verdana" w:cs="Verdana"/>
          <w:sz w:val="22"/>
          <w:szCs w:val="22"/>
          <w:lang w:val="en-GB"/>
        </w:rPr>
        <w:t xml:space="preserve"> that one can hardly compare</w:t>
      </w:r>
      <w:r w:rsidR="00BC3BC4">
        <w:rPr>
          <w:rFonts w:ascii="Verdana" w:eastAsiaTheme="minorEastAsia" w:hAnsi="Verdana" w:cs="Verdana"/>
          <w:sz w:val="22"/>
          <w:szCs w:val="22"/>
          <w:lang w:val="en-GB"/>
        </w:rPr>
        <w:t xml:space="preserve"> </w:t>
      </w:r>
      <w:r w:rsidR="00932019">
        <w:rPr>
          <w:rFonts w:ascii="Verdana" w:eastAsiaTheme="minorEastAsia" w:hAnsi="Verdana" w:cs="Verdana"/>
          <w:sz w:val="22"/>
          <w:szCs w:val="22"/>
          <w:lang w:val="en-GB"/>
        </w:rPr>
        <w:t>to</w:t>
      </w:r>
      <w:r w:rsidR="00BC3BC4">
        <w:rPr>
          <w:rFonts w:ascii="Verdana" w:hAnsi="Verdana"/>
          <w:sz w:val="22"/>
          <w:szCs w:val="22"/>
          <w:lang w:val="en-GB"/>
        </w:rPr>
        <w:t xml:space="preserve"> allow</w:t>
      </w:r>
      <w:r w:rsidR="00932019" w:rsidRPr="00932019">
        <w:rPr>
          <w:rFonts w:ascii="Verdana" w:hAnsi="Verdana"/>
          <w:sz w:val="22"/>
          <w:szCs w:val="22"/>
          <w:lang w:val="en-GB"/>
        </w:rPr>
        <w:t xml:space="preserve"> the users to devise their own rankings according to their need </w:t>
      </w:r>
      <w:r w:rsidR="00BC3BC4">
        <w:rPr>
          <w:rFonts w:ascii="Verdana" w:hAnsi="Verdana"/>
          <w:sz w:val="22"/>
          <w:szCs w:val="22"/>
          <w:lang w:val="en-GB"/>
        </w:rPr>
        <w:t xml:space="preserve">and </w:t>
      </w:r>
      <w:r w:rsidR="00932019" w:rsidRPr="00932019">
        <w:rPr>
          <w:rFonts w:ascii="Verdana" w:hAnsi="Verdana"/>
          <w:sz w:val="22"/>
          <w:szCs w:val="22"/>
          <w:lang w:val="en-GB"/>
        </w:rPr>
        <w:t xml:space="preserve">to what they believe </w:t>
      </w:r>
      <w:r w:rsidR="00932019">
        <w:rPr>
          <w:rFonts w:ascii="Verdana" w:hAnsi="Verdana"/>
          <w:sz w:val="22"/>
          <w:szCs w:val="22"/>
          <w:lang w:val="en-GB"/>
        </w:rPr>
        <w:t xml:space="preserve">is </w:t>
      </w:r>
      <w:r w:rsidR="00932019" w:rsidRPr="00932019">
        <w:rPr>
          <w:rFonts w:ascii="Verdana" w:hAnsi="Verdana"/>
          <w:sz w:val="22"/>
          <w:szCs w:val="22"/>
          <w:lang w:val="en-GB"/>
        </w:rPr>
        <w:t>important. T</w:t>
      </w:r>
      <w:r w:rsidR="00932019" w:rsidRPr="00932019">
        <w:rPr>
          <w:rFonts w:ascii="Verdana" w:eastAsiaTheme="minorEastAsia" w:hAnsi="Verdana" w:cs="Verdana"/>
          <w:sz w:val="22"/>
          <w:szCs w:val="22"/>
          <w:lang w:val="en-GB"/>
        </w:rPr>
        <w:t>his unique new tool for comparing performance includes information on more than 850 higher education institutions, 1,200 faculties and 5,000 study programmes from 70 countries.</w:t>
      </w:r>
    </w:p>
    <w:p w14:paraId="1A0D6FB5" w14:textId="343171A1" w:rsidR="001515E8" w:rsidRDefault="00210C72" w:rsidP="0069300E">
      <w:pPr>
        <w:spacing w:after="120" w:line="23" w:lineRule="atLeast"/>
        <w:jc w:val="both"/>
        <w:rPr>
          <w:rFonts w:ascii="Verdana" w:eastAsiaTheme="minorEastAsia" w:hAnsi="Verdana" w:cs="Verdana"/>
          <w:sz w:val="22"/>
          <w:szCs w:val="22"/>
          <w:lang w:val="en-GB"/>
        </w:rPr>
      </w:pPr>
      <w:r>
        <w:rPr>
          <w:rFonts w:ascii="Verdana" w:hAnsi="Verdana"/>
          <w:i/>
          <w:sz w:val="22"/>
          <w:szCs w:val="22"/>
          <w:lang w:val="en-GB"/>
        </w:rPr>
        <w:t>The conclusions and suggestions that followed are illustrated below:</w:t>
      </w:r>
    </w:p>
    <w:p w14:paraId="0F1073AB" w14:textId="6A5D15AB" w:rsidR="0069300E" w:rsidRDefault="00927C82" w:rsidP="0069300E">
      <w:pPr>
        <w:pStyle w:val="ListParagraph"/>
        <w:numPr>
          <w:ilvl w:val="0"/>
          <w:numId w:val="34"/>
        </w:numPr>
        <w:spacing w:after="120" w:line="23" w:lineRule="atLeast"/>
        <w:jc w:val="both"/>
        <w:rPr>
          <w:rFonts w:ascii="Verdana" w:hAnsi="Verdana"/>
          <w:sz w:val="22"/>
          <w:szCs w:val="22"/>
          <w:lang w:val="en-GB"/>
        </w:rPr>
      </w:pPr>
      <w:r w:rsidRPr="0069300E">
        <w:rPr>
          <w:rFonts w:ascii="Verdana" w:hAnsi="Verdana"/>
          <w:sz w:val="22"/>
          <w:szCs w:val="22"/>
          <w:lang w:val="en-GB"/>
        </w:rPr>
        <w:t>The SRWG in general welcomed the U-</w:t>
      </w:r>
      <w:proofErr w:type="spellStart"/>
      <w:r w:rsidRPr="0069300E">
        <w:rPr>
          <w:rFonts w:ascii="Verdana" w:hAnsi="Verdana"/>
          <w:sz w:val="22"/>
          <w:szCs w:val="22"/>
          <w:lang w:val="en-GB"/>
        </w:rPr>
        <w:t>Multirrank</w:t>
      </w:r>
      <w:proofErr w:type="spellEnd"/>
      <w:r w:rsidRPr="0069300E">
        <w:rPr>
          <w:rFonts w:ascii="Verdana" w:hAnsi="Verdana"/>
          <w:sz w:val="22"/>
          <w:szCs w:val="22"/>
          <w:lang w:val="en-GB"/>
        </w:rPr>
        <w:t xml:space="preserve"> and noted that the project should keep on running and continue</w:t>
      </w:r>
      <w:r w:rsidR="00BF5603" w:rsidRPr="0069300E">
        <w:rPr>
          <w:rFonts w:ascii="Verdana" w:hAnsi="Verdana"/>
          <w:sz w:val="22"/>
          <w:szCs w:val="22"/>
          <w:lang w:val="en-GB"/>
        </w:rPr>
        <w:t>s</w:t>
      </w:r>
      <w:r w:rsidRPr="0069300E">
        <w:rPr>
          <w:rFonts w:ascii="Verdana" w:hAnsi="Verdana"/>
          <w:sz w:val="22"/>
          <w:szCs w:val="22"/>
          <w:lang w:val="en-GB"/>
        </w:rPr>
        <w:t xml:space="preserve"> </w:t>
      </w:r>
      <w:r w:rsidR="00BF5603" w:rsidRPr="0069300E">
        <w:rPr>
          <w:rFonts w:ascii="Verdana" w:hAnsi="Verdana"/>
          <w:sz w:val="22"/>
          <w:szCs w:val="22"/>
          <w:lang w:val="en-GB"/>
        </w:rPr>
        <w:t>its</w:t>
      </w:r>
      <w:r w:rsidRPr="0069300E">
        <w:rPr>
          <w:rFonts w:ascii="Verdana" w:hAnsi="Verdana"/>
          <w:sz w:val="22"/>
          <w:szCs w:val="22"/>
          <w:lang w:val="en-GB"/>
        </w:rPr>
        <w:t xml:space="preserve"> work. Also</w:t>
      </w:r>
      <w:r w:rsidR="00BF5603" w:rsidRPr="0069300E">
        <w:rPr>
          <w:rFonts w:ascii="Verdana" w:hAnsi="Verdana"/>
          <w:sz w:val="22"/>
          <w:szCs w:val="22"/>
          <w:lang w:val="en-GB"/>
        </w:rPr>
        <w:t xml:space="preserve"> it was</w:t>
      </w:r>
      <w:r w:rsidRPr="0069300E">
        <w:rPr>
          <w:rFonts w:ascii="Verdana" w:hAnsi="Verdana"/>
          <w:sz w:val="22"/>
          <w:szCs w:val="22"/>
          <w:lang w:val="en-GB"/>
        </w:rPr>
        <w:t xml:space="preserve"> suggested to add more disciplines and to</w:t>
      </w:r>
      <w:r w:rsidR="00BF5603" w:rsidRPr="0069300E">
        <w:rPr>
          <w:rFonts w:ascii="Verdana" w:hAnsi="Verdana"/>
          <w:sz w:val="22"/>
          <w:szCs w:val="22"/>
          <w:lang w:val="en-GB"/>
        </w:rPr>
        <w:t xml:space="preserve"> take into</w:t>
      </w:r>
      <w:r w:rsidRPr="0069300E">
        <w:rPr>
          <w:rFonts w:ascii="Verdana" w:hAnsi="Verdana"/>
          <w:sz w:val="22"/>
          <w:szCs w:val="22"/>
          <w:lang w:val="en-GB"/>
        </w:rPr>
        <w:t xml:space="preserve"> account all criticism the universities </w:t>
      </w:r>
      <w:r w:rsidR="00BF5603" w:rsidRPr="0069300E">
        <w:rPr>
          <w:rFonts w:ascii="Verdana" w:hAnsi="Verdana"/>
          <w:sz w:val="22"/>
          <w:szCs w:val="22"/>
          <w:lang w:val="en-GB"/>
        </w:rPr>
        <w:t>have</w:t>
      </w:r>
      <w:r w:rsidRPr="0069300E">
        <w:rPr>
          <w:rFonts w:ascii="Verdana" w:hAnsi="Verdana"/>
          <w:sz w:val="22"/>
          <w:szCs w:val="22"/>
          <w:lang w:val="en-GB"/>
        </w:rPr>
        <w:t xml:space="preserve"> to </w:t>
      </w:r>
      <w:r w:rsidR="00BC3BC4" w:rsidRPr="0069300E">
        <w:rPr>
          <w:rFonts w:ascii="Verdana" w:hAnsi="Verdana"/>
          <w:sz w:val="22"/>
          <w:szCs w:val="22"/>
          <w:lang w:val="en-GB"/>
        </w:rPr>
        <w:t>furthe</w:t>
      </w:r>
      <w:r w:rsidR="00BC3BC4">
        <w:rPr>
          <w:rFonts w:ascii="Verdana" w:hAnsi="Verdana"/>
          <w:sz w:val="22"/>
          <w:szCs w:val="22"/>
          <w:lang w:val="en-GB"/>
        </w:rPr>
        <w:t xml:space="preserve">r </w:t>
      </w:r>
      <w:r w:rsidRPr="0069300E">
        <w:rPr>
          <w:rFonts w:ascii="Verdana" w:hAnsi="Verdana"/>
          <w:sz w:val="22"/>
          <w:szCs w:val="22"/>
          <w:lang w:val="en-GB"/>
        </w:rPr>
        <w:t>enhance the tool</w:t>
      </w:r>
      <w:r w:rsidR="00BC3BC4">
        <w:rPr>
          <w:rFonts w:ascii="Verdana" w:hAnsi="Verdana"/>
          <w:sz w:val="22"/>
          <w:szCs w:val="22"/>
          <w:lang w:val="en-GB"/>
        </w:rPr>
        <w:t>.</w:t>
      </w:r>
    </w:p>
    <w:p w14:paraId="4F21BF74" w14:textId="48A2C689" w:rsidR="0069300E" w:rsidRDefault="001515E8" w:rsidP="0069300E">
      <w:pPr>
        <w:pStyle w:val="ListParagraph"/>
        <w:numPr>
          <w:ilvl w:val="0"/>
          <w:numId w:val="34"/>
        </w:numPr>
        <w:spacing w:after="120" w:line="23" w:lineRule="atLeast"/>
        <w:jc w:val="both"/>
        <w:rPr>
          <w:rFonts w:ascii="Verdana" w:hAnsi="Verdana"/>
          <w:sz w:val="22"/>
          <w:szCs w:val="22"/>
          <w:lang w:val="en-GB"/>
        </w:rPr>
      </w:pPr>
      <w:r>
        <w:rPr>
          <w:rFonts w:ascii="Verdana" w:hAnsi="Verdana"/>
          <w:sz w:val="22"/>
          <w:szCs w:val="22"/>
          <w:lang w:val="en-GB"/>
        </w:rPr>
        <w:t>There is a need to</w:t>
      </w:r>
      <w:r w:rsidR="00D432A6" w:rsidRPr="0069300E">
        <w:rPr>
          <w:rFonts w:ascii="Verdana" w:hAnsi="Verdana"/>
          <w:sz w:val="22"/>
          <w:szCs w:val="22"/>
          <w:lang w:val="en-GB"/>
        </w:rPr>
        <w:t xml:space="preserve"> make clear which </w:t>
      </w:r>
      <w:r w:rsidR="00021675" w:rsidRPr="0069300E">
        <w:rPr>
          <w:rFonts w:ascii="Verdana" w:hAnsi="Verdana"/>
          <w:sz w:val="22"/>
          <w:szCs w:val="22"/>
          <w:lang w:val="en-GB"/>
        </w:rPr>
        <w:t>universities</w:t>
      </w:r>
      <w:r w:rsidR="00D432A6" w:rsidRPr="0069300E">
        <w:rPr>
          <w:rFonts w:ascii="Verdana" w:hAnsi="Verdana"/>
          <w:sz w:val="22"/>
          <w:szCs w:val="22"/>
          <w:lang w:val="en-GB"/>
        </w:rPr>
        <w:t xml:space="preserve"> have been included</w:t>
      </w:r>
      <w:r w:rsidR="00041221" w:rsidRPr="0069300E">
        <w:rPr>
          <w:rFonts w:ascii="Verdana" w:hAnsi="Verdana"/>
          <w:sz w:val="22"/>
          <w:szCs w:val="22"/>
          <w:lang w:val="en-GB"/>
        </w:rPr>
        <w:t xml:space="preserve"> in the database</w:t>
      </w:r>
      <w:r>
        <w:rPr>
          <w:rFonts w:ascii="Verdana" w:hAnsi="Verdana"/>
          <w:sz w:val="22"/>
          <w:szCs w:val="22"/>
          <w:lang w:val="en-GB"/>
        </w:rPr>
        <w:t xml:space="preserve"> </w:t>
      </w:r>
      <w:r w:rsidR="00041221" w:rsidRPr="0069300E">
        <w:rPr>
          <w:rFonts w:ascii="Verdana" w:hAnsi="Verdana"/>
          <w:sz w:val="22"/>
          <w:szCs w:val="22"/>
          <w:lang w:val="en-GB"/>
        </w:rPr>
        <w:t xml:space="preserve">and to provide more feedback of </w:t>
      </w:r>
      <w:r w:rsidR="00D432A6" w:rsidRPr="0069300E">
        <w:rPr>
          <w:rFonts w:ascii="Verdana" w:hAnsi="Verdana"/>
          <w:sz w:val="22"/>
          <w:szCs w:val="22"/>
          <w:lang w:val="en-GB"/>
        </w:rPr>
        <w:t xml:space="preserve">60000 </w:t>
      </w:r>
      <w:r w:rsidR="00041221" w:rsidRPr="0069300E">
        <w:rPr>
          <w:rFonts w:ascii="Verdana" w:hAnsi="Verdana"/>
          <w:sz w:val="22"/>
          <w:szCs w:val="22"/>
          <w:lang w:val="en-GB"/>
        </w:rPr>
        <w:t xml:space="preserve">participating </w:t>
      </w:r>
      <w:r w:rsidR="00D432A6" w:rsidRPr="0069300E">
        <w:rPr>
          <w:rFonts w:ascii="Verdana" w:hAnsi="Verdana"/>
          <w:sz w:val="22"/>
          <w:szCs w:val="22"/>
          <w:lang w:val="en-GB"/>
        </w:rPr>
        <w:t>students</w:t>
      </w:r>
      <w:r w:rsidR="00041221" w:rsidRPr="0069300E">
        <w:rPr>
          <w:rFonts w:ascii="Verdana" w:hAnsi="Verdana"/>
          <w:sz w:val="22"/>
          <w:szCs w:val="22"/>
          <w:lang w:val="en-GB"/>
        </w:rPr>
        <w:t>.</w:t>
      </w:r>
    </w:p>
    <w:p w14:paraId="386A20AC" w14:textId="6B6B6B99" w:rsidR="0069300E" w:rsidRDefault="00041221" w:rsidP="0069300E">
      <w:pPr>
        <w:pStyle w:val="ListParagraph"/>
        <w:numPr>
          <w:ilvl w:val="0"/>
          <w:numId w:val="34"/>
        </w:numPr>
        <w:spacing w:after="120" w:line="23" w:lineRule="atLeast"/>
        <w:jc w:val="both"/>
        <w:rPr>
          <w:rFonts w:ascii="Verdana" w:hAnsi="Verdana"/>
          <w:sz w:val="22"/>
          <w:szCs w:val="22"/>
          <w:lang w:val="en-GB"/>
        </w:rPr>
      </w:pPr>
      <w:r w:rsidRPr="0069300E">
        <w:rPr>
          <w:rFonts w:ascii="Verdana" w:hAnsi="Verdana"/>
          <w:sz w:val="22"/>
          <w:szCs w:val="22"/>
          <w:lang w:val="en-GB"/>
        </w:rPr>
        <w:t>A questioned was raised regarding including medicine universities</w:t>
      </w:r>
      <w:r w:rsidR="00CF31E6" w:rsidRPr="0069300E">
        <w:rPr>
          <w:rFonts w:ascii="Verdana" w:hAnsi="Verdana"/>
          <w:sz w:val="22"/>
          <w:szCs w:val="22"/>
          <w:lang w:val="en-GB"/>
        </w:rPr>
        <w:t xml:space="preserve"> as mostly these universities</w:t>
      </w:r>
      <w:r w:rsidR="00D432A6" w:rsidRPr="0069300E">
        <w:rPr>
          <w:rFonts w:ascii="Verdana" w:hAnsi="Verdana"/>
          <w:sz w:val="22"/>
          <w:szCs w:val="22"/>
          <w:lang w:val="en-GB"/>
        </w:rPr>
        <w:t xml:space="preserve"> </w:t>
      </w:r>
      <w:r w:rsidR="001515E8">
        <w:rPr>
          <w:rFonts w:ascii="Verdana" w:hAnsi="Verdana"/>
          <w:sz w:val="22"/>
          <w:szCs w:val="22"/>
          <w:lang w:val="en-GB"/>
        </w:rPr>
        <w:t xml:space="preserve">have </w:t>
      </w:r>
      <w:r w:rsidR="00697811" w:rsidRPr="0069300E">
        <w:rPr>
          <w:rFonts w:ascii="Verdana" w:hAnsi="Verdana"/>
          <w:sz w:val="22"/>
          <w:szCs w:val="22"/>
          <w:lang w:val="en-GB"/>
        </w:rPr>
        <w:t>less than half of the indicators</w:t>
      </w:r>
      <w:r w:rsidR="00CF31E6" w:rsidRPr="0069300E">
        <w:rPr>
          <w:rFonts w:ascii="Verdana" w:hAnsi="Verdana"/>
          <w:sz w:val="22"/>
          <w:szCs w:val="22"/>
          <w:lang w:val="en-GB"/>
        </w:rPr>
        <w:t xml:space="preserve"> required for U-</w:t>
      </w:r>
      <w:proofErr w:type="spellStart"/>
      <w:r w:rsidR="00CF31E6" w:rsidRPr="0069300E">
        <w:rPr>
          <w:rFonts w:ascii="Verdana" w:hAnsi="Verdana"/>
          <w:sz w:val="22"/>
          <w:szCs w:val="22"/>
          <w:lang w:val="en-GB"/>
        </w:rPr>
        <w:t>Multirank</w:t>
      </w:r>
      <w:proofErr w:type="spellEnd"/>
      <w:r w:rsidR="001515E8">
        <w:rPr>
          <w:rFonts w:ascii="Verdana" w:hAnsi="Verdana"/>
          <w:sz w:val="22"/>
          <w:szCs w:val="22"/>
          <w:lang w:val="en-GB"/>
        </w:rPr>
        <w:t xml:space="preserve">. </w:t>
      </w:r>
    </w:p>
    <w:p w14:paraId="29D7B3FF" w14:textId="2EF34E15" w:rsidR="0069300E" w:rsidRDefault="00927C82" w:rsidP="0069300E">
      <w:pPr>
        <w:pStyle w:val="ListParagraph"/>
        <w:numPr>
          <w:ilvl w:val="0"/>
          <w:numId w:val="34"/>
        </w:numPr>
        <w:spacing w:after="120" w:line="23" w:lineRule="atLeast"/>
        <w:jc w:val="both"/>
        <w:rPr>
          <w:rFonts w:ascii="Verdana" w:hAnsi="Verdana"/>
          <w:sz w:val="22"/>
          <w:szCs w:val="22"/>
          <w:lang w:val="en-GB"/>
        </w:rPr>
      </w:pPr>
      <w:r w:rsidRPr="0069300E">
        <w:rPr>
          <w:rFonts w:ascii="Verdana" w:hAnsi="Verdana"/>
          <w:sz w:val="22"/>
          <w:szCs w:val="22"/>
          <w:lang w:val="en-GB"/>
        </w:rPr>
        <w:t>When d</w:t>
      </w:r>
      <w:r w:rsidR="00890A08" w:rsidRPr="0069300E">
        <w:rPr>
          <w:rFonts w:ascii="Verdana" w:hAnsi="Verdana"/>
          <w:sz w:val="22"/>
          <w:szCs w:val="22"/>
          <w:lang w:val="en-GB"/>
        </w:rPr>
        <w:t>iscussing ranking</w:t>
      </w:r>
      <w:r w:rsidR="001515E8">
        <w:rPr>
          <w:rFonts w:ascii="Verdana" w:hAnsi="Verdana"/>
          <w:sz w:val="22"/>
          <w:szCs w:val="22"/>
          <w:lang w:val="en-GB"/>
        </w:rPr>
        <w:t xml:space="preserve">s are </w:t>
      </w:r>
      <w:r w:rsidRPr="0069300E">
        <w:rPr>
          <w:rFonts w:ascii="Verdana" w:hAnsi="Verdana"/>
          <w:sz w:val="22"/>
          <w:szCs w:val="22"/>
          <w:lang w:val="en-GB"/>
        </w:rPr>
        <w:t xml:space="preserve">3 aspects appear: </w:t>
      </w:r>
      <w:r w:rsidR="00890A08" w:rsidRPr="0069300E">
        <w:rPr>
          <w:rFonts w:ascii="Verdana" w:hAnsi="Verdana"/>
          <w:sz w:val="22"/>
          <w:szCs w:val="22"/>
          <w:lang w:val="en-GB"/>
        </w:rPr>
        <w:t>whether these rankings are reliable, second</w:t>
      </w:r>
      <w:r w:rsidR="006A2AE9" w:rsidRPr="0069300E">
        <w:rPr>
          <w:rFonts w:ascii="Verdana" w:hAnsi="Verdana"/>
          <w:sz w:val="22"/>
          <w:szCs w:val="22"/>
          <w:lang w:val="en-GB"/>
        </w:rPr>
        <w:t xml:space="preserve">ly if they are </w:t>
      </w:r>
      <w:r w:rsidRPr="0069300E">
        <w:rPr>
          <w:rFonts w:ascii="Verdana" w:hAnsi="Verdana"/>
          <w:sz w:val="22"/>
          <w:szCs w:val="22"/>
          <w:lang w:val="en-GB"/>
        </w:rPr>
        <w:t xml:space="preserve">meaningful </w:t>
      </w:r>
      <w:r w:rsidR="00D432A6" w:rsidRPr="0069300E">
        <w:rPr>
          <w:rFonts w:ascii="Verdana" w:hAnsi="Verdana"/>
          <w:sz w:val="22"/>
          <w:szCs w:val="22"/>
          <w:lang w:val="en-GB"/>
        </w:rPr>
        <w:t xml:space="preserve">and </w:t>
      </w:r>
      <w:r w:rsidR="001515E8">
        <w:rPr>
          <w:rFonts w:ascii="Verdana" w:hAnsi="Verdana"/>
          <w:sz w:val="22"/>
          <w:szCs w:val="22"/>
          <w:lang w:val="en-GB"/>
        </w:rPr>
        <w:t xml:space="preserve">finally </w:t>
      </w:r>
      <w:r w:rsidR="00D432A6" w:rsidRPr="0069300E">
        <w:rPr>
          <w:rFonts w:ascii="Verdana" w:hAnsi="Verdana"/>
          <w:sz w:val="22"/>
          <w:szCs w:val="22"/>
          <w:lang w:val="en-GB"/>
        </w:rPr>
        <w:t>whether the public auth</w:t>
      </w:r>
      <w:r w:rsidR="00890A08" w:rsidRPr="0069300E">
        <w:rPr>
          <w:rFonts w:ascii="Verdana" w:hAnsi="Verdana"/>
          <w:sz w:val="22"/>
          <w:szCs w:val="22"/>
          <w:lang w:val="en-GB"/>
        </w:rPr>
        <w:t>orities should</w:t>
      </w:r>
      <w:r w:rsidR="00D432A6" w:rsidRPr="0069300E">
        <w:rPr>
          <w:rFonts w:ascii="Verdana" w:hAnsi="Verdana"/>
          <w:sz w:val="22"/>
          <w:szCs w:val="22"/>
          <w:lang w:val="en-GB"/>
        </w:rPr>
        <w:t xml:space="preserve"> make use of it. </w:t>
      </w:r>
      <w:r w:rsidRPr="0069300E">
        <w:rPr>
          <w:rFonts w:ascii="Verdana" w:hAnsi="Verdana"/>
          <w:sz w:val="22"/>
          <w:szCs w:val="22"/>
          <w:lang w:val="en-GB"/>
        </w:rPr>
        <w:t xml:space="preserve">5 </w:t>
      </w:r>
      <w:proofErr w:type="gramStart"/>
      <w:r w:rsidRPr="0069300E">
        <w:rPr>
          <w:rFonts w:ascii="Verdana" w:hAnsi="Verdana"/>
          <w:sz w:val="22"/>
          <w:szCs w:val="22"/>
          <w:lang w:val="en-GB"/>
        </w:rPr>
        <w:t>dimensions</w:t>
      </w:r>
      <w:r w:rsidR="001515E8">
        <w:rPr>
          <w:rFonts w:ascii="Verdana" w:hAnsi="Verdana"/>
          <w:sz w:val="22"/>
          <w:szCs w:val="22"/>
          <w:lang w:val="en-GB"/>
        </w:rPr>
        <w:t>,</w:t>
      </w:r>
      <w:r w:rsidRPr="0069300E">
        <w:rPr>
          <w:rFonts w:ascii="Verdana" w:hAnsi="Verdana"/>
          <w:sz w:val="22"/>
          <w:szCs w:val="22"/>
          <w:lang w:val="en-GB"/>
        </w:rPr>
        <w:t xml:space="preserve"> t</w:t>
      </w:r>
      <w:r w:rsidR="006A2AE9" w:rsidRPr="0069300E">
        <w:rPr>
          <w:rFonts w:ascii="Verdana" w:hAnsi="Verdana"/>
          <w:sz w:val="22"/>
          <w:szCs w:val="22"/>
          <w:lang w:val="en-GB"/>
        </w:rPr>
        <w:t>hat</w:t>
      </w:r>
      <w:proofErr w:type="gramEnd"/>
      <w:r w:rsidR="001515E8">
        <w:rPr>
          <w:rFonts w:ascii="Verdana" w:hAnsi="Verdana"/>
          <w:sz w:val="22"/>
          <w:szCs w:val="22"/>
          <w:lang w:val="en-GB"/>
        </w:rPr>
        <w:t xml:space="preserve"> U-</w:t>
      </w:r>
      <w:proofErr w:type="spellStart"/>
      <w:r w:rsidR="001515E8">
        <w:rPr>
          <w:rFonts w:ascii="Verdana" w:hAnsi="Verdana"/>
          <w:sz w:val="22"/>
          <w:szCs w:val="22"/>
          <w:lang w:val="en-GB"/>
        </w:rPr>
        <w:t>Multirank</w:t>
      </w:r>
      <w:proofErr w:type="spellEnd"/>
      <w:r w:rsidR="001515E8">
        <w:rPr>
          <w:rFonts w:ascii="Verdana" w:hAnsi="Verdana"/>
          <w:sz w:val="22"/>
          <w:szCs w:val="22"/>
          <w:lang w:val="en-GB"/>
        </w:rPr>
        <w:t xml:space="preserve"> has, in principal</w:t>
      </w:r>
      <w:r w:rsidR="006A2AE9" w:rsidRPr="0069300E">
        <w:rPr>
          <w:rFonts w:ascii="Verdana" w:hAnsi="Verdana"/>
          <w:sz w:val="22"/>
          <w:szCs w:val="22"/>
          <w:lang w:val="en-GB"/>
        </w:rPr>
        <w:t xml:space="preserve"> cover the major goals </w:t>
      </w:r>
      <w:r w:rsidR="001515E8">
        <w:rPr>
          <w:rFonts w:ascii="Verdana" w:hAnsi="Verdana"/>
          <w:sz w:val="22"/>
          <w:szCs w:val="22"/>
          <w:lang w:val="en-GB"/>
        </w:rPr>
        <w:t xml:space="preserve">that </w:t>
      </w:r>
      <w:r w:rsidR="006A2AE9" w:rsidRPr="0069300E">
        <w:rPr>
          <w:rFonts w:ascii="Verdana" w:hAnsi="Verdana"/>
          <w:sz w:val="22"/>
          <w:szCs w:val="22"/>
          <w:lang w:val="en-GB"/>
        </w:rPr>
        <w:t xml:space="preserve">HEIs should reach. </w:t>
      </w:r>
      <w:r w:rsidR="004C1DC9" w:rsidRPr="0069300E">
        <w:rPr>
          <w:rFonts w:ascii="Verdana" w:hAnsi="Verdana"/>
          <w:sz w:val="22"/>
          <w:szCs w:val="22"/>
          <w:lang w:val="en-GB"/>
        </w:rPr>
        <w:t>Secondly whethe</w:t>
      </w:r>
      <w:r w:rsidR="001515E8">
        <w:rPr>
          <w:rFonts w:ascii="Verdana" w:hAnsi="Verdana"/>
          <w:sz w:val="22"/>
          <w:szCs w:val="22"/>
          <w:lang w:val="en-GB"/>
        </w:rPr>
        <w:t>r it is relevant and meaningful: t</w:t>
      </w:r>
      <w:r w:rsidR="004C1DC9" w:rsidRPr="0069300E">
        <w:rPr>
          <w:rFonts w:ascii="Verdana" w:hAnsi="Verdana"/>
          <w:sz w:val="22"/>
          <w:szCs w:val="22"/>
          <w:lang w:val="en-GB"/>
        </w:rPr>
        <w:t>he question by itself links to the rankings concept, however reliable methodology is it is meaningful to know the place</w:t>
      </w:r>
      <w:r w:rsidR="00762701" w:rsidRPr="0069300E">
        <w:rPr>
          <w:rFonts w:ascii="Verdana" w:hAnsi="Verdana"/>
          <w:sz w:val="22"/>
          <w:szCs w:val="22"/>
          <w:lang w:val="en-GB"/>
        </w:rPr>
        <w:t xml:space="preserve"> university has in the ranking</w:t>
      </w:r>
      <w:r w:rsidR="001515E8">
        <w:rPr>
          <w:rFonts w:ascii="Verdana" w:hAnsi="Verdana"/>
          <w:sz w:val="22"/>
          <w:szCs w:val="22"/>
          <w:lang w:val="en-GB"/>
        </w:rPr>
        <w:t xml:space="preserve">. As an </w:t>
      </w:r>
      <w:r w:rsidR="004C1DC9" w:rsidRPr="0069300E">
        <w:rPr>
          <w:rFonts w:ascii="Verdana" w:hAnsi="Verdana"/>
          <w:sz w:val="22"/>
          <w:szCs w:val="22"/>
          <w:lang w:val="en-GB"/>
        </w:rPr>
        <w:t xml:space="preserve">information tool it is </w:t>
      </w:r>
      <w:r w:rsidR="00762701" w:rsidRPr="0069300E">
        <w:rPr>
          <w:rFonts w:ascii="Verdana" w:hAnsi="Verdana"/>
          <w:sz w:val="22"/>
          <w:szCs w:val="22"/>
          <w:lang w:val="en-GB"/>
        </w:rPr>
        <w:t xml:space="preserve">a </w:t>
      </w:r>
      <w:r w:rsidR="004C1DC9" w:rsidRPr="0069300E">
        <w:rPr>
          <w:rFonts w:ascii="Verdana" w:hAnsi="Verdana"/>
          <w:sz w:val="22"/>
          <w:szCs w:val="22"/>
          <w:lang w:val="en-GB"/>
        </w:rPr>
        <w:t>significant step forward</w:t>
      </w:r>
      <w:r w:rsidR="00762701" w:rsidRPr="0069300E">
        <w:rPr>
          <w:rFonts w:ascii="Verdana" w:hAnsi="Verdana"/>
          <w:sz w:val="22"/>
          <w:szCs w:val="22"/>
          <w:lang w:val="en-GB"/>
        </w:rPr>
        <w:t>. As f</w:t>
      </w:r>
      <w:r w:rsidR="006A2AE9" w:rsidRPr="0069300E">
        <w:rPr>
          <w:rFonts w:ascii="Verdana" w:hAnsi="Verdana"/>
          <w:sz w:val="22"/>
          <w:szCs w:val="22"/>
          <w:lang w:val="en-GB"/>
        </w:rPr>
        <w:t xml:space="preserve">or public authorities </w:t>
      </w:r>
      <w:r w:rsidR="00762701" w:rsidRPr="0069300E">
        <w:rPr>
          <w:rFonts w:ascii="Verdana" w:hAnsi="Verdana"/>
          <w:sz w:val="22"/>
          <w:szCs w:val="22"/>
          <w:lang w:val="en-GB"/>
        </w:rPr>
        <w:t>to make use of it</w:t>
      </w:r>
      <w:r w:rsidR="001515E8">
        <w:rPr>
          <w:rFonts w:ascii="Verdana" w:hAnsi="Verdana"/>
          <w:sz w:val="22"/>
          <w:szCs w:val="22"/>
          <w:lang w:val="en-GB"/>
        </w:rPr>
        <w:t>,</w:t>
      </w:r>
      <w:r w:rsidR="00762701" w:rsidRPr="0069300E">
        <w:rPr>
          <w:rFonts w:ascii="Verdana" w:hAnsi="Verdana"/>
          <w:sz w:val="22"/>
          <w:szCs w:val="22"/>
          <w:lang w:val="en-GB"/>
        </w:rPr>
        <w:t xml:space="preserve"> hig</w:t>
      </w:r>
      <w:r w:rsidR="006A2AE9" w:rsidRPr="0069300E">
        <w:rPr>
          <w:rFonts w:ascii="Verdana" w:hAnsi="Verdana"/>
          <w:sz w:val="22"/>
          <w:szCs w:val="22"/>
          <w:lang w:val="en-GB"/>
        </w:rPr>
        <w:t>hly depends what it is used for:</w:t>
      </w:r>
      <w:r w:rsidR="00762701" w:rsidRPr="0069300E">
        <w:rPr>
          <w:rFonts w:ascii="Verdana" w:hAnsi="Verdana"/>
          <w:sz w:val="22"/>
          <w:szCs w:val="22"/>
          <w:lang w:val="en-GB"/>
        </w:rPr>
        <w:t xml:space="preserve"> for ranking or getting appropriate information on the profile of the HEI.</w:t>
      </w:r>
    </w:p>
    <w:p w14:paraId="6F5E5D2B" w14:textId="1A3A7D0A" w:rsidR="0061297A" w:rsidRDefault="00BF5603" w:rsidP="0061297A">
      <w:pPr>
        <w:pStyle w:val="ListParagraph"/>
        <w:numPr>
          <w:ilvl w:val="0"/>
          <w:numId w:val="34"/>
        </w:numPr>
        <w:spacing w:after="120" w:line="23" w:lineRule="atLeast"/>
        <w:jc w:val="both"/>
        <w:rPr>
          <w:rFonts w:ascii="Verdana" w:hAnsi="Verdana"/>
          <w:sz w:val="22"/>
          <w:szCs w:val="22"/>
          <w:lang w:val="en-GB"/>
        </w:rPr>
      </w:pPr>
      <w:r w:rsidRPr="0069300E">
        <w:rPr>
          <w:rFonts w:ascii="Verdana" w:hAnsi="Verdana"/>
          <w:sz w:val="22"/>
          <w:szCs w:val="22"/>
          <w:lang w:val="en-GB"/>
        </w:rPr>
        <w:t>Regarding the suggestion of taking into account</w:t>
      </w:r>
      <w:r w:rsidR="006A2AE9" w:rsidRPr="0069300E">
        <w:rPr>
          <w:rFonts w:ascii="Verdana" w:hAnsi="Verdana"/>
          <w:sz w:val="22"/>
          <w:szCs w:val="22"/>
          <w:lang w:val="en-GB"/>
        </w:rPr>
        <w:t xml:space="preserve"> </w:t>
      </w:r>
      <w:r w:rsidRPr="0069300E">
        <w:rPr>
          <w:rFonts w:ascii="Verdana" w:hAnsi="Verdana"/>
          <w:sz w:val="22"/>
          <w:szCs w:val="22"/>
          <w:lang w:val="en-GB"/>
        </w:rPr>
        <w:t xml:space="preserve">also the </w:t>
      </w:r>
      <w:r w:rsidR="006A2AE9" w:rsidRPr="0069300E">
        <w:rPr>
          <w:rFonts w:ascii="Verdana" w:hAnsi="Verdana"/>
          <w:sz w:val="22"/>
          <w:szCs w:val="22"/>
          <w:lang w:val="en-GB"/>
        </w:rPr>
        <w:t>i</w:t>
      </w:r>
      <w:r w:rsidR="00D432A6" w:rsidRPr="0069300E">
        <w:rPr>
          <w:rFonts w:ascii="Verdana" w:hAnsi="Verdana"/>
          <w:sz w:val="22"/>
          <w:szCs w:val="22"/>
          <w:lang w:val="en-GB"/>
        </w:rPr>
        <w:t>nst</w:t>
      </w:r>
      <w:r w:rsidR="008B67F9" w:rsidRPr="0069300E">
        <w:rPr>
          <w:rFonts w:ascii="Verdana" w:hAnsi="Verdana"/>
          <w:sz w:val="22"/>
          <w:szCs w:val="22"/>
          <w:lang w:val="en-GB"/>
        </w:rPr>
        <w:t>itution</w:t>
      </w:r>
      <w:r w:rsidR="006A2AE9" w:rsidRPr="0069300E">
        <w:rPr>
          <w:rFonts w:ascii="Verdana" w:hAnsi="Verdana"/>
          <w:sz w:val="22"/>
          <w:szCs w:val="22"/>
          <w:lang w:val="en-GB"/>
        </w:rPr>
        <w:t xml:space="preserve">al </w:t>
      </w:r>
      <w:r w:rsidR="008B67F9" w:rsidRPr="0069300E">
        <w:rPr>
          <w:rFonts w:ascii="Verdana" w:hAnsi="Verdana"/>
          <w:sz w:val="22"/>
          <w:szCs w:val="22"/>
          <w:lang w:val="en-GB"/>
        </w:rPr>
        <w:t xml:space="preserve">and Bologna </w:t>
      </w:r>
      <w:r w:rsidRPr="0069300E">
        <w:rPr>
          <w:rFonts w:ascii="Verdana" w:hAnsi="Verdana"/>
          <w:sz w:val="22"/>
          <w:szCs w:val="22"/>
          <w:lang w:val="en-GB"/>
        </w:rPr>
        <w:t xml:space="preserve">related indicators such as </w:t>
      </w:r>
      <w:r w:rsidR="00D432A6" w:rsidRPr="0069300E">
        <w:rPr>
          <w:rFonts w:ascii="Verdana" w:hAnsi="Verdana"/>
          <w:sz w:val="22"/>
          <w:szCs w:val="22"/>
          <w:lang w:val="en-GB"/>
        </w:rPr>
        <w:t>QA, admission requirem</w:t>
      </w:r>
      <w:r w:rsidR="008B67F9" w:rsidRPr="0069300E">
        <w:rPr>
          <w:rFonts w:ascii="Verdana" w:hAnsi="Verdana"/>
          <w:sz w:val="22"/>
          <w:szCs w:val="22"/>
          <w:lang w:val="en-GB"/>
        </w:rPr>
        <w:t xml:space="preserve">ent, employment rate, </w:t>
      </w:r>
      <w:r w:rsidR="00D432A6" w:rsidRPr="0069300E">
        <w:rPr>
          <w:rFonts w:ascii="Verdana" w:hAnsi="Verdana"/>
          <w:sz w:val="22"/>
          <w:szCs w:val="22"/>
          <w:lang w:val="en-GB"/>
        </w:rPr>
        <w:t>the quality of the management of the inst</w:t>
      </w:r>
      <w:r w:rsidR="008B67F9" w:rsidRPr="0069300E">
        <w:rPr>
          <w:rFonts w:ascii="Verdana" w:hAnsi="Verdana"/>
          <w:sz w:val="22"/>
          <w:szCs w:val="22"/>
          <w:lang w:val="en-GB"/>
        </w:rPr>
        <w:t>itution as well as</w:t>
      </w:r>
      <w:r w:rsidRPr="0069300E">
        <w:rPr>
          <w:rFonts w:ascii="Verdana" w:hAnsi="Verdana"/>
          <w:sz w:val="22"/>
          <w:szCs w:val="22"/>
          <w:lang w:val="en-GB"/>
        </w:rPr>
        <w:t xml:space="preserve"> corporate governance it was</w:t>
      </w:r>
      <w:r w:rsidR="00EA6364" w:rsidRPr="0069300E">
        <w:rPr>
          <w:rFonts w:ascii="Verdana" w:hAnsi="Verdana"/>
          <w:sz w:val="22"/>
          <w:szCs w:val="22"/>
          <w:lang w:val="en-GB"/>
        </w:rPr>
        <w:t xml:space="preserve"> clarified that linking to the B</w:t>
      </w:r>
      <w:r w:rsidRPr="0069300E">
        <w:rPr>
          <w:rFonts w:ascii="Verdana" w:hAnsi="Verdana"/>
          <w:sz w:val="22"/>
          <w:szCs w:val="22"/>
          <w:lang w:val="en-GB"/>
        </w:rPr>
        <w:t>ologna related indicators could be challenging, as these t</w:t>
      </w:r>
      <w:r w:rsidR="001515E8">
        <w:rPr>
          <w:rFonts w:ascii="Verdana" w:hAnsi="Verdana"/>
          <w:sz w:val="22"/>
          <w:szCs w:val="22"/>
          <w:lang w:val="en-GB"/>
        </w:rPr>
        <w:t>ool is already really complex.</w:t>
      </w:r>
    </w:p>
    <w:p w14:paraId="3C477E7B" w14:textId="5BC767F0" w:rsidR="0061297A" w:rsidRDefault="00BF5603" w:rsidP="0061297A">
      <w:pPr>
        <w:pStyle w:val="ListParagraph"/>
        <w:numPr>
          <w:ilvl w:val="0"/>
          <w:numId w:val="34"/>
        </w:numPr>
        <w:spacing w:after="120" w:line="23" w:lineRule="atLeast"/>
        <w:jc w:val="both"/>
        <w:rPr>
          <w:rFonts w:ascii="Verdana" w:hAnsi="Verdana"/>
          <w:sz w:val="22"/>
          <w:szCs w:val="22"/>
          <w:lang w:val="en-GB"/>
        </w:rPr>
      </w:pPr>
      <w:r w:rsidRPr="0061297A">
        <w:rPr>
          <w:rFonts w:ascii="Verdana" w:hAnsi="Verdana"/>
          <w:sz w:val="22"/>
          <w:szCs w:val="22"/>
          <w:lang w:val="en-GB"/>
        </w:rPr>
        <w:t>I</w:t>
      </w:r>
      <w:r w:rsidR="00E31B4D" w:rsidRPr="0061297A">
        <w:rPr>
          <w:rFonts w:ascii="Verdana" w:hAnsi="Verdana"/>
          <w:sz w:val="22"/>
          <w:szCs w:val="22"/>
          <w:lang w:val="en-GB"/>
        </w:rPr>
        <w:t>n contrary to the</w:t>
      </w:r>
      <w:r w:rsidR="006A2AE9" w:rsidRPr="0061297A">
        <w:rPr>
          <w:rFonts w:ascii="Verdana" w:hAnsi="Verdana"/>
          <w:sz w:val="22"/>
          <w:szCs w:val="22"/>
          <w:lang w:val="en-GB"/>
        </w:rPr>
        <w:t xml:space="preserve"> existing</w:t>
      </w:r>
      <w:r w:rsidR="00E31B4D" w:rsidRPr="0061297A">
        <w:rPr>
          <w:rFonts w:ascii="Verdana" w:hAnsi="Verdana"/>
          <w:sz w:val="22"/>
          <w:szCs w:val="22"/>
          <w:lang w:val="en-GB"/>
        </w:rPr>
        <w:t xml:space="preserve"> r</w:t>
      </w:r>
      <w:r w:rsidR="00855A86" w:rsidRPr="0061297A">
        <w:rPr>
          <w:rFonts w:ascii="Verdana" w:hAnsi="Verdana"/>
          <w:sz w:val="22"/>
          <w:szCs w:val="22"/>
          <w:lang w:val="en-GB"/>
        </w:rPr>
        <w:t xml:space="preserve">ankings </w:t>
      </w:r>
      <w:r w:rsidR="00E31B4D" w:rsidRPr="0061297A">
        <w:rPr>
          <w:rFonts w:ascii="Verdana" w:hAnsi="Verdana"/>
          <w:sz w:val="22"/>
          <w:szCs w:val="22"/>
          <w:lang w:val="en-GB"/>
        </w:rPr>
        <w:t xml:space="preserve">that </w:t>
      </w:r>
      <w:r w:rsidR="00855A86" w:rsidRPr="0061297A">
        <w:rPr>
          <w:rFonts w:ascii="Verdana" w:hAnsi="Verdana"/>
          <w:sz w:val="22"/>
          <w:szCs w:val="22"/>
          <w:lang w:val="en-GB"/>
        </w:rPr>
        <w:t>are in the hands of m</w:t>
      </w:r>
      <w:r w:rsidR="00E31B4D" w:rsidRPr="0061297A">
        <w:rPr>
          <w:rFonts w:ascii="Verdana" w:hAnsi="Verdana"/>
          <w:sz w:val="22"/>
          <w:szCs w:val="22"/>
          <w:lang w:val="en-GB"/>
        </w:rPr>
        <w:t xml:space="preserve">edia organisations </w:t>
      </w:r>
      <w:r w:rsidR="001515E8">
        <w:rPr>
          <w:rFonts w:ascii="Verdana" w:hAnsi="Verdana"/>
          <w:sz w:val="22"/>
          <w:szCs w:val="22"/>
          <w:lang w:val="en-GB"/>
        </w:rPr>
        <w:t>U-</w:t>
      </w:r>
      <w:proofErr w:type="spellStart"/>
      <w:r w:rsidR="001515E8">
        <w:rPr>
          <w:rFonts w:ascii="Verdana" w:hAnsi="Verdana"/>
          <w:sz w:val="22"/>
          <w:szCs w:val="22"/>
          <w:lang w:val="en-GB"/>
        </w:rPr>
        <w:t>Multirank</w:t>
      </w:r>
      <w:proofErr w:type="spellEnd"/>
      <w:r w:rsidR="001515E8">
        <w:rPr>
          <w:rFonts w:ascii="Verdana" w:hAnsi="Verdana"/>
          <w:sz w:val="22"/>
          <w:szCs w:val="22"/>
          <w:lang w:val="en-GB"/>
        </w:rPr>
        <w:t xml:space="preserve"> gives public the</w:t>
      </w:r>
      <w:r w:rsidR="006A2AE9" w:rsidRPr="0061297A">
        <w:rPr>
          <w:rFonts w:ascii="Verdana" w:hAnsi="Verdana"/>
          <w:sz w:val="22"/>
          <w:szCs w:val="22"/>
          <w:lang w:val="en-GB"/>
        </w:rPr>
        <w:t xml:space="preserve"> opportunity to compare by themselves</w:t>
      </w:r>
      <w:r w:rsidR="00704EB8" w:rsidRPr="0061297A">
        <w:rPr>
          <w:rFonts w:ascii="Verdana" w:hAnsi="Verdana"/>
          <w:sz w:val="22"/>
          <w:szCs w:val="22"/>
          <w:lang w:val="en-GB"/>
        </w:rPr>
        <w:t xml:space="preserve">. </w:t>
      </w:r>
    </w:p>
    <w:p w14:paraId="56485456" w14:textId="0BEB4146" w:rsidR="0061297A" w:rsidRDefault="00704EB8" w:rsidP="0061297A">
      <w:pPr>
        <w:pStyle w:val="ListParagraph"/>
        <w:numPr>
          <w:ilvl w:val="0"/>
          <w:numId w:val="34"/>
        </w:numPr>
        <w:spacing w:after="120" w:line="23" w:lineRule="atLeast"/>
        <w:jc w:val="both"/>
        <w:rPr>
          <w:rFonts w:ascii="Verdana" w:hAnsi="Verdana"/>
          <w:sz w:val="22"/>
          <w:szCs w:val="22"/>
          <w:lang w:val="en-GB"/>
        </w:rPr>
      </w:pPr>
      <w:r w:rsidRPr="0061297A">
        <w:rPr>
          <w:rFonts w:ascii="Verdana" w:hAnsi="Verdana"/>
          <w:sz w:val="22"/>
          <w:szCs w:val="22"/>
          <w:lang w:val="en-GB"/>
        </w:rPr>
        <w:t>Rankings</w:t>
      </w:r>
      <w:r w:rsidR="00D432A6" w:rsidRPr="0061297A">
        <w:rPr>
          <w:rFonts w:ascii="Verdana" w:hAnsi="Verdana"/>
          <w:sz w:val="22"/>
          <w:szCs w:val="22"/>
          <w:lang w:val="en-GB"/>
        </w:rPr>
        <w:t xml:space="preserve"> are more and more oft</w:t>
      </w:r>
      <w:r w:rsidR="00BF5603" w:rsidRPr="0061297A">
        <w:rPr>
          <w:rFonts w:ascii="Verdana" w:hAnsi="Verdana"/>
          <w:sz w:val="22"/>
          <w:szCs w:val="22"/>
          <w:lang w:val="en-GB"/>
        </w:rPr>
        <w:t xml:space="preserve">en used for the public policies, in particular </w:t>
      </w:r>
      <w:r w:rsidR="001515E8">
        <w:rPr>
          <w:rFonts w:ascii="Verdana" w:hAnsi="Verdana"/>
          <w:sz w:val="22"/>
          <w:szCs w:val="22"/>
          <w:lang w:val="en-GB"/>
        </w:rPr>
        <w:t xml:space="preserve">for </w:t>
      </w:r>
      <w:r w:rsidR="00D432A6" w:rsidRPr="0061297A">
        <w:rPr>
          <w:rFonts w:ascii="Verdana" w:hAnsi="Verdana"/>
          <w:sz w:val="22"/>
          <w:szCs w:val="22"/>
          <w:lang w:val="en-GB"/>
        </w:rPr>
        <w:t>rec</w:t>
      </w:r>
      <w:r w:rsidRPr="0061297A">
        <w:rPr>
          <w:rFonts w:ascii="Verdana" w:hAnsi="Verdana"/>
          <w:sz w:val="22"/>
          <w:szCs w:val="22"/>
          <w:lang w:val="en-GB"/>
        </w:rPr>
        <w:t xml:space="preserve">ognition and </w:t>
      </w:r>
      <w:r w:rsidR="00D432A6" w:rsidRPr="0061297A">
        <w:rPr>
          <w:rFonts w:ascii="Verdana" w:hAnsi="Verdana"/>
          <w:sz w:val="22"/>
          <w:szCs w:val="22"/>
          <w:lang w:val="en-GB"/>
        </w:rPr>
        <w:t>internationalisation</w:t>
      </w:r>
      <w:r w:rsidRPr="0061297A">
        <w:rPr>
          <w:rFonts w:ascii="Verdana" w:hAnsi="Verdana"/>
          <w:sz w:val="22"/>
          <w:szCs w:val="22"/>
          <w:lang w:val="en-GB"/>
        </w:rPr>
        <w:t xml:space="preserve"> </w:t>
      </w:r>
      <w:proofErr w:type="gramStart"/>
      <w:r w:rsidRPr="0061297A">
        <w:rPr>
          <w:rFonts w:ascii="Verdana" w:hAnsi="Verdana"/>
          <w:sz w:val="22"/>
          <w:szCs w:val="22"/>
          <w:lang w:val="en-GB"/>
        </w:rPr>
        <w:t>policies</w:t>
      </w:r>
      <w:r w:rsidR="00BF5603" w:rsidRPr="0061297A">
        <w:rPr>
          <w:rFonts w:ascii="Verdana" w:hAnsi="Verdana"/>
          <w:sz w:val="22"/>
          <w:szCs w:val="22"/>
          <w:lang w:val="en-GB"/>
        </w:rPr>
        <w:t>,</w:t>
      </w:r>
      <w:proofErr w:type="gramEnd"/>
      <w:r w:rsidR="00BF5603" w:rsidRPr="0061297A">
        <w:rPr>
          <w:rFonts w:ascii="Verdana" w:hAnsi="Verdana"/>
          <w:sz w:val="22"/>
          <w:szCs w:val="22"/>
          <w:lang w:val="en-GB"/>
        </w:rPr>
        <w:t xml:space="preserve"> hence</w:t>
      </w:r>
      <w:r w:rsidR="00D432A6" w:rsidRPr="0061297A">
        <w:rPr>
          <w:rFonts w:ascii="Verdana" w:hAnsi="Verdana"/>
          <w:sz w:val="22"/>
          <w:szCs w:val="22"/>
          <w:lang w:val="en-GB"/>
        </w:rPr>
        <w:t xml:space="preserve"> there is a danger that this can be broadened. </w:t>
      </w:r>
      <w:r w:rsidRPr="0061297A">
        <w:rPr>
          <w:rFonts w:ascii="Verdana" w:hAnsi="Verdana"/>
          <w:sz w:val="22"/>
          <w:szCs w:val="22"/>
          <w:lang w:val="en-GB"/>
        </w:rPr>
        <w:t>Having this dilemma a new approach</w:t>
      </w:r>
      <w:r w:rsidR="0044505E" w:rsidRPr="0061297A">
        <w:rPr>
          <w:rFonts w:ascii="Verdana" w:hAnsi="Verdana"/>
          <w:sz w:val="22"/>
          <w:szCs w:val="22"/>
          <w:lang w:val="en-GB"/>
        </w:rPr>
        <w:t xml:space="preserve"> of</w:t>
      </w:r>
      <w:r w:rsidRPr="0061297A">
        <w:rPr>
          <w:rFonts w:ascii="Verdana" w:hAnsi="Verdana"/>
          <w:sz w:val="22"/>
          <w:szCs w:val="22"/>
          <w:lang w:val="en-GB"/>
        </w:rPr>
        <w:t xml:space="preserve"> U-</w:t>
      </w:r>
      <w:proofErr w:type="spellStart"/>
      <w:r w:rsidRPr="0061297A">
        <w:rPr>
          <w:rFonts w:ascii="Verdana" w:hAnsi="Verdana"/>
          <w:sz w:val="22"/>
          <w:szCs w:val="22"/>
          <w:lang w:val="en-GB"/>
        </w:rPr>
        <w:t>Multirank</w:t>
      </w:r>
      <w:proofErr w:type="spellEnd"/>
      <w:r w:rsidRPr="0061297A">
        <w:rPr>
          <w:rFonts w:ascii="Verdana" w:hAnsi="Verdana"/>
          <w:sz w:val="22"/>
          <w:szCs w:val="22"/>
          <w:lang w:val="en-GB"/>
        </w:rPr>
        <w:t xml:space="preserve"> is welcomed.</w:t>
      </w:r>
    </w:p>
    <w:p w14:paraId="74F59F2C" w14:textId="77777777" w:rsidR="0061297A" w:rsidRDefault="00C86537" w:rsidP="0061297A">
      <w:pPr>
        <w:pStyle w:val="ListParagraph"/>
        <w:numPr>
          <w:ilvl w:val="0"/>
          <w:numId w:val="34"/>
        </w:numPr>
        <w:spacing w:after="120" w:line="23" w:lineRule="atLeast"/>
        <w:jc w:val="both"/>
        <w:rPr>
          <w:rFonts w:ascii="Verdana" w:hAnsi="Verdana"/>
          <w:sz w:val="22"/>
          <w:szCs w:val="22"/>
          <w:lang w:val="en-GB"/>
        </w:rPr>
      </w:pPr>
      <w:r w:rsidRPr="0061297A">
        <w:rPr>
          <w:rFonts w:ascii="Verdana" w:hAnsi="Verdana"/>
          <w:sz w:val="22"/>
          <w:szCs w:val="22"/>
          <w:lang w:val="en-GB"/>
        </w:rPr>
        <w:t>On one hand</w:t>
      </w:r>
      <w:r w:rsidR="00D432A6" w:rsidRPr="0061297A">
        <w:rPr>
          <w:rFonts w:ascii="Verdana" w:hAnsi="Verdana"/>
          <w:sz w:val="22"/>
          <w:szCs w:val="22"/>
          <w:lang w:val="en-GB"/>
        </w:rPr>
        <w:t xml:space="preserve"> </w:t>
      </w:r>
      <w:r w:rsidRPr="0061297A">
        <w:rPr>
          <w:rFonts w:ascii="Verdana" w:hAnsi="Verdana"/>
          <w:sz w:val="22"/>
          <w:szCs w:val="22"/>
          <w:lang w:val="en-GB"/>
        </w:rPr>
        <w:t xml:space="preserve">there are </w:t>
      </w:r>
      <w:r w:rsidR="00BF5603" w:rsidRPr="0061297A">
        <w:rPr>
          <w:rFonts w:ascii="Verdana" w:hAnsi="Verdana"/>
          <w:sz w:val="22"/>
          <w:szCs w:val="22"/>
          <w:lang w:val="en-GB"/>
        </w:rPr>
        <w:t>well-established</w:t>
      </w:r>
      <w:r w:rsidR="00D432A6" w:rsidRPr="0061297A">
        <w:rPr>
          <w:rFonts w:ascii="Verdana" w:hAnsi="Verdana"/>
          <w:sz w:val="22"/>
          <w:szCs w:val="22"/>
          <w:lang w:val="en-GB"/>
        </w:rPr>
        <w:t xml:space="preserve"> indicators for research </w:t>
      </w:r>
      <w:r w:rsidRPr="0061297A">
        <w:rPr>
          <w:rFonts w:ascii="Verdana" w:hAnsi="Verdana"/>
          <w:sz w:val="22"/>
          <w:szCs w:val="22"/>
          <w:lang w:val="en-GB"/>
        </w:rPr>
        <w:t>and knowledge transfer an</w:t>
      </w:r>
      <w:r w:rsidR="00BF5603" w:rsidRPr="0061297A">
        <w:rPr>
          <w:rFonts w:ascii="Verdana" w:hAnsi="Verdana"/>
          <w:sz w:val="22"/>
          <w:szCs w:val="22"/>
          <w:lang w:val="en-GB"/>
        </w:rPr>
        <w:t>d</w:t>
      </w:r>
      <w:r w:rsidRPr="0061297A">
        <w:rPr>
          <w:rFonts w:ascii="Verdana" w:hAnsi="Verdana"/>
          <w:sz w:val="22"/>
          <w:szCs w:val="22"/>
          <w:lang w:val="en-GB"/>
        </w:rPr>
        <w:t xml:space="preserve"> on the other hand </w:t>
      </w:r>
      <w:r w:rsidR="00D432A6" w:rsidRPr="0061297A">
        <w:rPr>
          <w:rFonts w:ascii="Verdana" w:hAnsi="Verdana"/>
          <w:sz w:val="22"/>
          <w:szCs w:val="22"/>
          <w:lang w:val="en-GB"/>
        </w:rPr>
        <w:t xml:space="preserve">incomplete </w:t>
      </w:r>
      <w:r w:rsidRPr="0061297A">
        <w:rPr>
          <w:rFonts w:ascii="Verdana" w:hAnsi="Verdana"/>
          <w:sz w:val="22"/>
          <w:szCs w:val="22"/>
          <w:lang w:val="en-GB"/>
        </w:rPr>
        <w:t xml:space="preserve">indicators </w:t>
      </w:r>
      <w:r w:rsidR="00D432A6" w:rsidRPr="0061297A">
        <w:rPr>
          <w:rFonts w:ascii="Verdana" w:hAnsi="Verdana"/>
          <w:sz w:val="22"/>
          <w:szCs w:val="22"/>
          <w:lang w:val="en-GB"/>
        </w:rPr>
        <w:t>for teaching</w:t>
      </w:r>
      <w:r w:rsidRPr="0061297A">
        <w:rPr>
          <w:rFonts w:ascii="Verdana" w:hAnsi="Verdana"/>
          <w:sz w:val="22"/>
          <w:szCs w:val="22"/>
          <w:lang w:val="en-GB"/>
        </w:rPr>
        <w:t xml:space="preserve"> and learning</w:t>
      </w:r>
      <w:r w:rsidR="00BF5603" w:rsidRPr="0061297A">
        <w:rPr>
          <w:rFonts w:ascii="Verdana" w:hAnsi="Verdana"/>
          <w:sz w:val="22"/>
          <w:szCs w:val="22"/>
          <w:lang w:val="en-GB"/>
        </w:rPr>
        <w:t xml:space="preserve">. A question was raised </w:t>
      </w:r>
      <w:r w:rsidR="00D432A6" w:rsidRPr="0061297A">
        <w:rPr>
          <w:rFonts w:ascii="Verdana" w:hAnsi="Verdana"/>
          <w:sz w:val="22"/>
          <w:szCs w:val="22"/>
          <w:lang w:val="en-GB"/>
        </w:rPr>
        <w:t>whether the indicators</w:t>
      </w:r>
      <w:r w:rsidR="003A5D41" w:rsidRPr="0061297A">
        <w:rPr>
          <w:rFonts w:ascii="Verdana" w:hAnsi="Verdana"/>
          <w:sz w:val="22"/>
          <w:szCs w:val="22"/>
          <w:lang w:val="en-GB"/>
        </w:rPr>
        <w:t xml:space="preserve"> on the teaching and learning are </w:t>
      </w:r>
      <w:r w:rsidR="00D432A6" w:rsidRPr="0061297A">
        <w:rPr>
          <w:rFonts w:ascii="Verdana" w:hAnsi="Verdana"/>
          <w:sz w:val="22"/>
          <w:szCs w:val="22"/>
          <w:lang w:val="en-GB"/>
        </w:rPr>
        <w:t xml:space="preserve">going to be </w:t>
      </w:r>
      <w:r w:rsidR="00251F3D" w:rsidRPr="0061297A">
        <w:rPr>
          <w:rFonts w:ascii="Verdana" w:hAnsi="Verdana"/>
          <w:sz w:val="22"/>
          <w:szCs w:val="22"/>
          <w:lang w:val="en-GB"/>
        </w:rPr>
        <w:t>improved.</w:t>
      </w:r>
      <w:r w:rsidR="003A5D41" w:rsidRPr="0061297A">
        <w:rPr>
          <w:rFonts w:ascii="Verdana" w:hAnsi="Verdana"/>
          <w:sz w:val="22"/>
          <w:szCs w:val="22"/>
          <w:lang w:val="en-GB"/>
        </w:rPr>
        <w:t xml:space="preserve"> </w:t>
      </w:r>
    </w:p>
    <w:p w14:paraId="49E79789" w14:textId="39AADB97" w:rsidR="009167F8" w:rsidRPr="001515E8" w:rsidRDefault="00871CDC" w:rsidP="001515E8">
      <w:pPr>
        <w:pStyle w:val="ListParagraph"/>
        <w:numPr>
          <w:ilvl w:val="0"/>
          <w:numId w:val="34"/>
        </w:numPr>
        <w:spacing w:after="120" w:line="23" w:lineRule="atLeast"/>
        <w:jc w:val="both"/>
        <w:rPr>
          <w:rFonts w:ascii="Verdana" w:hAnsi="Verdana"/>
          <w:sz w:val="22"/>
          <w:szCs w:val="22"/>
          <w:lang w:val="en-GB"/>
        </w:rPr>
      </w:pPr>
      <w:r w:rsidRPr="0061297A">
        <w:rPr>
          <w:rFonts w:ascii="Verdana" w:hAnsi="Verdana"/>
          <w:sz w:val="22"/>
          <w:szCs w:val="22"/>
          <w:lang w:val="en-GB"/>
        </w:rPr>
        <w:t xml:space="preserve">A question was raised on possibility to </w:t>
      </w:r>
      <w:r w:rsidR="007E4B69" w:rsidRPr="0061297A">
        <w:rPr>
          <w:rFonts w:ascii="Verdana" w:hAnsi="Verdana"/>
          <w:sz w:val="22"/>
          <w:szCs w:val="22"/>
          <w:lang w:val="en-GB"/>
        </w:rPr>
        <w:t xml:space="preserve">link </w:t>
      </w:r>
      <w:r w:rsidRPr="0061297A">
        <w:rPr>
          <w:rFonts w:ascii="Verdana" w:hAnsi="Verdana"/>
          <w:sz w:val="22"/>
          <w:szCs w:val="22"/>
          <w:lang w:val="en-GB"/>
        </w:rPr>
        <w:t xml:space="preserve">to </w:t>
      </w:r>
      <w:r w:rsidR="007E4B69" w:rsidRPr="0061297A">
        <w:rPr>
          <w:rFonts w:ascii="Verdana" w:hAnsi="Verdana"/>
          <w:sz w:val="22"/>
          <w:szCs w:val="22"/>
          <w:lang w:val="en-GB"/>
        </w:rPr>
        <w:t xml:space="preserve">the other </w:t>
      </w:r>
      <w:r w:rsidR="00DF1EA8" w:rsidRPr="0061297A">
        <w:rPr>
          <w:rFonts w:ascii="Verdana" w:hAnsi="Verdana"/>
          <w:sz w:val="22"/>
          <w:szCs w:val="22"/>
          <w:lang w:val="en-GB"/>
        </w:rPr>
        <w:t>instruments</w:t>
      </w:r>
      <w:r w:rsidR="007E4B69" w:rsidRPr="0061297A">
        <w:rPr>
          <w:rFonts w:ascii="Verdana" w:hAnsi="Verdana"/>
          <w:sz w:val="22"/>
          <w:szCs w:val="22"/>
          <w:lang w:val="en-GB"/>
        </w:rPr>
        <w:t xml:space="preserve"> that are already elaborated </w:t>
      </w:r>
      <w:r w:rsidR="00DF1EA8" w:rsidRPr="0061297A">
        <w:rPr>
          <w:rFonts w:ascii="Verdana" w:hAnsi="Verdana"/>
          <w:sz w:val="22"/>
          <w:szCs w:val="22"/>
          <w:lang w:val="en-GB"/>
        </w:rPr>
        <w:t xml:space="preserve">and are of great </w:t>
      </w:r>
      <w:r w:rsidR="00251F3D" w:rsidRPr="0061297A">
        <w:rPr>
          <w:rFonts w:ascii="Verdana" w:hAnsi="Verdana"/>
          <w:sz w:val="22"/>
          <w:szCs w:val="22"/>
          <w:lang w:val="en-GB"/>
        </w:rPr>
        <w:t xml:space="preserve">use not only in Europe </w:t>
      </w:r>
      <w:r w:rsidR="001515E8">
        <w:rPr>
          <w:rFonts w:ascii="Verdana" w:hAnsi="Verdana"/>
          <w:sz w:val="22"/>
          <w:szCs w:val="22"/>
          <w:lang w:val="en-GB"/>
        </w:rPr>
        <w:t>aiming to</w:t>
      </w:r>
      <w:r w:rsidR="00D432A6" w:rsidRPr="0061297A">
        <w:rPr>
          <w:rFonts w:ascii="Verdana" w:hAnsi="Verdana"/>
          <w:sz w:val="22"/>
          <w:szCs w:val="22"/>
          <w:lang w:val="en-GB"/>
        </w:rPr>
        <w:t xml:space="preserve"> </w:t>
      </w:r>
      <w:r w:rsidR="00DF1EA8" w:rsidRPr="0061297A">
        <w:rPr>
          <w:rFonts w:ascii="Verdana" w:hAnsi="Verdana"/>
          <w:sz w:val="22"/>
          <w:szCs w:val="22"/>
          <w:lang w:val="en-GB"/>
        </w:rPr>
        <w:t>promote transparency.</w:t>
      </w:r>
    </w:p>
    <w:p w14:paraId="3857F427" w14:textId="0C8E313C" w:rsidR="002042C7" w:rsidRPr="002042C7" w:rsidRDefault="00C63C71" w:rsidP="0069300E">
      <w:pPr>
        <w:pStyle w:val="ListParagraph"/>
        <w:widowControl w:val="0"/>
        <w:numPr>
          <w:ilvl w:val="0"/>
          <w:numId w:val="34"/>
        </w:numPr>
        <w:autoSpaceDE w:val="0"/>
        <w:autoSpaceDN w:val="0"/>
        <w:adjustRightInd w:val="0"/>
        <w:spacing w:after="120" w:line="23" w:lineRule="atLeast"/>
        <w:jc w:val="both"/>
        <w:rPr>
          <w:rFonts w:ascii="Verdana" w:eastAsiaTheme="minorEastAsia" w:hAnsi="Verdana" w:cs="Tahoma"/>
          <w:b/>
          <w:sz w:val="22"/>
          <w:szCs w:val="22"/>
          <w:lang w:val="en-GB"/>
        </w:rPr>
      </w:pPr>
      <w:r w:rsidRPr="002042C7">
        <w:rPr>
          <w:rFonts w:ascii="Verdana" w:eastAsiaTheme="minorEastAsia" w:hAnsi="Verdana" w:cs="Tahoma"/>
          <w:b/>
          <w:sz w:val="22"/>
          <w:szCs w:val="22"/>
          <w:lang w:val="en-GB"/>
        </w:rPr>
        <w:t>European transparency framework</w:t>
      </w:r>
      <w:r w:rsidR="002042C7" w:rsidRPr="002042C7">
        <w:rPr>
          <w:rFonts w:ascii="Verdana" w:eastAsiaTheme="minorEastAsia" w:hAnsi="Verdana" w:cs="Tahoma"/>
          <w:b/>
          <w:sz w:val="22"/>
          <w:szCs w:val="22"/>
          <w:lang w:val="en-GB"/>
        </w:rPr>
        <w:t xml:space="preserve">: </w:t>
      </w:r>
      <w:r w:rsidR="0061297A" w:rsidRPr="002042C7">
        <w:rPr>
          <w:rFonts w:ascii="Verdana" w:eastAsiaTheme="minorEastAsia" w:hAnsi="Verdana" w:cs="Tahoma"/>
          <w:sz w:val="22"/>
          <w:szCs w:val="22"/>
          <w:lang w:val="en-GB"/>
        </w:rPr>
        <w:t xml:space="preserve">It will be useful to make more explicit the intention of developing this chapter in introduction saying that provision of this framework doesn’t mean </w:t>
      </w:r>
      <w:r w:rsidR="005A085C" w:rsidRPr="002042C7">
        <w:rPr>
          <w:rFonts w:ascii="Verdana" w:eastAsiaTheme="minorEastAsia" w:hAnsi="Verdana" w:cs="Tahoma"/>
          <w:sz w:val="22"/>
          <w:szCs w:val="22"/>
          <w:lang w:val="en-GB"/>
        </w:rPr>
        <w:t xml:space="preserve">to bring </w:t>
      </w:r>
      <w:r w:rsidR="00A93D2F" w:rsidRPr="002042C7">
        <w:rPr>
          <w:rFonts w:ascii="Verdana" w:eastAsiaTheme="minorEastAsia" w:hAnsi="Verdana" w:cs="Tahoma"/>
          <w:sz w:val="22"/>
          <w:szCs w:val="22"/>
          <w:lang w:val="en-GB"/>
        </w:rPr>
        <w:t xml:space="preserve">a </w:t>
      </w:r>
      <w:r w:rsidR="005A085C" w:rsidRPr="002042C7">
        <w:rPr>
          <w:rFonts w:ascii="Verdana" w:eastAsiaTheme="minorEastAsia" w:hAnsi="Verdana" w:cs="Tahoma"/>
          <w:sz w:val="22"/>
          <w:szCs w:val="22"/>
          <w:lang w:val="en-GB"/>
        </w:rPr>
        <w:t xml:space="preserve">new </w:t>
      </w:r>
      <w:r w:rsidR="0061297A" w:rsidRPr="002042C7">
        <w:rPr>
          <w:rFonts w:ascii="Verdana" w:eastAsiaTheme="minorEastAsia" w:hAnsi="Verdana" w:cs="Tahoma"/>
          <w:sz w:val="22"/>
          <w:szCs w:val="22"/>
          <w:lang w:val="en-GB"/>
        </w:rPr>
        <w:t xml:space="preserve">concept it is just a new way of describing and </w:t>
      </w:r>
      <w:r w:rsidR="00A93D2F" w:rsidRPr="002042C7">
        <w:rPr>
          <w:rFonts w:ascii="Verdana" w:eastAsiaTheme="minorEastAsia" w:hAnsi="Verdana" w:cs="Tahoma"/>
          <w:sz w:val="22"/>
          <w:szCs w:val="22"/>
          <w:lang w:val="en-GB"/>
        </w:rPr>
        <w:t>bring</w:t>
      </w:r>
      <w:r w:rsidR="0061297A" w:rsidRPr="002042C7">
        <w:rPr>
          <w:rFonts w:ascii="Verdana" w:eastAsiaTheme="minorEastAsia" w:hAnsi="Verdana" w:cs="Tahoma"/>
          <w:sz w:val="22"/>
          <w:szCs w:val="22"/>
          <w:lang w:val="en-GB"/>
        </w:rPr>
        <w:t>ing</w:t>
      </w:r>
      <w:r w:rsidR="002042C7" w:rsidRPr="002042C7">
        <w:rPr>
          <w:rFonts w:ascii="Verdana" w:eastAsiaTheme="minorEastAsia" w:hAnsi="Verdana" w:cs="Tahoma"/>
          <w:sz w:val="22"/>
          <w:szCs w:val="22"/>
          <w:lang w:val="en-GB"/>
        </w:rPr>
        <w:t xml:space="preserve"> different elements together and more understandable to outside,</w:t>
      </w:r>
      <w:r w:rsidR="001515E8">
        <w:rPr>
          <w:rFonts w:ascii="Verdana" w:eastAsiaTheme="minorEastAsia" w:hAnsi="Verdana" w:cs="Tahoma"/>
          <w:sz w:val="22"/>
          <w:szCs w:val="22"/>
          <w:lang w:val="en-GB"/>
        </w:rPr>
        <w:t xml:space="preserve"> also</w:t>
      </w:r>
      <w:r w:rsidR="0061297A" w:rsidRPr="002042C7">
        <w:rPr>
          <w:rFonts w:ascii="Verdana" w:eastAsiaTheme="minorEastAsia" w:hAnsi="Verdana" w:cs="Tahoma"/>
          <w:sz w:val="22"/>
          <w:szCs w:val="22"/>
          <w:lang w:val="en-GB"/>
        </w:rPr>
        <w:t xml:space="preserve"> show</w:t>
      </w:r>
      <w:r w:rsidR="002042C7" w:rsidRPr="002042C7">
        <w:rPr>
          <w:rFonts w:ascii="Verdana" w:eastAsiaTheme="minorEastAsia" w:hAnsi="Verdana" w:cs="Tahoma"/>
          <w:sz w:val="22"/>
          <w:szCs w:val="22"/>
          <w:lang w:val="en-GB"/>
        </w:rPr>
        <w:t>ing</w:t>
      </w:r>
      <w:r w:rsidR="0061297A" w:rsidRPr="002042C7">
        <w:rPr>
          <w:rFonts w:ascii="Verdana" w:eastAsiaTheme="minorEastAsia" w:hAnsi="Verdana" w:cs="Tahoma"/>
          <w:sz w:val="22"/>
          <w:szCs w:val="22"/>
          <w:lang w:val="en-GB"/>
        </w:rPr>
        <w:t xml:space="preserve"> the extent to which all </w:t>
      </w:r>
      <w:r w:rsidR="001515E8">
        <w:rPr>
          <w:rFonts w:ascii="Verdana" w:eastAsiaTheme="minorEastAsia" w:hAnsi="Verdana" w:cs="Tahoma"/>
          <w:sz w:val="22"/>
          <w:szCs w:val="22"/>
          <w:lang w:val="en-GB"/>
        </w:rPr>
        <w:t xml:space="preserve">these </w:t>
      </w:r>
      <w:r w:rsidR="0061297A" w:rsidRPr="002042C7">
        <w:rPr>
          <w:rFonts w:ascii="Verdana" w:eastAsiaTheme="minorEastAsia" w:hAnsi="Verdana" w:cs="Tahoma"/>
          <w:sz w:val="22"/>
          <w:szCs w:val="22"/>
          <w:lang w:val="en-GB"/>
        </w:rPr>
        <w:t>tools are interrelated.</w:t>
      </w:r>
    </w:p>
    <w:p w14:paraId="427D6542" w14:textId="77777777" w:rsidR="002042C7" w:rsidRPr="002042C7" w:rsidRDefault="0061297A" w:rsidP="0069300E">
      <w:pPr>
        <w:pStyle w:val="ListParagraph"/>
        <w:widowControl w:val="0"/>
        <w:numPr>
          <w:ilvl w:val="0"/>
          <w:numId w:val="34"/>
        </w:numPr>
        <w:autoSpaceDE w:val="0"/>
        <w:autoSpaceDN w:val="0"/>
        <w:adjustRightInd w:val="0"/>
        <w:spacing w:after="120" w:line="23" w:lineRule="atLeast"/>
        <w:jc w:val="both"/>
        <w:rPr>
          <w:rFonts w:ascii="Verdana" w:eastAsiaTheme="minorEastAsia" w:hAnsi="Verdana" w:cs="Tahoma"/>
          <w:b/>
          <w:sz w:val="22"/>
          <w:szCs w:val="22"/>
          <w:lang w:val="en-GB"/>
        </w:rPr>
      </w:pPr>
      <w:r w:rsidRPr="002042C7">
        <w:rPr>
          <w:rFonts w:ascii="Verdana" w:eastAsiaTheme="minorEastAsia" w:hAnsi="Verdana" w:cs="Tahoma"/>
          <w:sz w:val="22"/>
          <w:szCs w:val="22"/>
          <w:lang w:val="en-GB"/>
        </w:rPr>
        <w:t>There is a need to</w:t>
      </w:r>
      <w:r w:rsidR="005A085C" w:rsidRPr="002042C7">
        <w:rPr>
          <w:rFonts w:ascii="Verdana" w:eastAsiaTheme="minorEastAsia" w:hAnsi="Verdana" w:cs="Tahoma"/>
          <w:sz w:val="22"/>
          <w:szCs w:val="22"/>
          <w:lang w:val="en-GB"/>
        </w:rPr>
        <w:t xml:space="preserve"> </w:t>
      </w:r>
      <w:r w:rsidRPr="002042C7">
        <w:rPr>
          <w:rFonts w:ascii="Verdana" w:eastAsiaTheme="minorEastAsia" w:hAnsi="Verdana" w:cs="Tahoma"/>
          <w:sz w:val="22"/>
          <w:szCs w:val="22"/>
          <w:lang w:val="en-GB"/>
        </w:rPr>
        <w:t xml:space="preserve">be more explicit on responsibilities </w:t>
      </w:r>
      <w:r w:rsidR="0001769D" w:rsidRPr="002042C7">
        <w:rPr>
          <w:rFonts w:ascii="Verdana" w:eastAsiaTheme="minorEastAsia" w:hAnsi="Verdana" w:cs="Tahoma"/>
          <w:sz w:val="22"/>
          <w:szCs w:val="22"/>
          <w:lang w:val="en-GB"/>
        </w:rPr>
        <w:t>shared among the stakeholders engaged</w:t>
      </w:r>
      <w:r w:rsidR="005A085C" w:rsidRPr="002042C7">
        <w:rPr>
          <w:rFonts w:ascii="Verdana" w:eastAsiaTheme="minorEastAsia" w:hAnsi="Verdana" w:cs="Tahoma"/>
          <w:sz w:val="22"/>
          <w:szCs w:val="22"/>
          <w:lang w:val="en-GB"/>
        </w:rPr>
        <w:t xml:space="preserve">, </w:t>
      </w:r>
    </w:p>
    <w:p w14:paraId="1527AA45" w14:textId="77777777" w:rsidR="002042C7" w:rsidRPr="002042C7" w:rsidRDefault="0061297A" w:rsidP="0069300E">
      <w:pPr>
        <w:pStyle w:val="ListParagraph"/>
        <w:widowControl w:val="0"/>
        <w:numPr>
          <w:ilvl w:val="0"/>
          <w:numId w:val="34"/>
        </w:numPr>
        <w:autoSpaceDE w:val="0"/>
        <w:autoSpaceDN w:val="0"/>
        <w:adjustRightInd w:val="0"/>
        <w:spacing w:after="120" w:line="23" w:lineRule="atLeast"/>
        <w:jc w:val="both"/>
        <w:rPr>
          <w:rFonts w:ascii="Verdana" w:eastAsiaTheme="minorEastAsia" w:hAnsi="Verdana" w:cs="Tahoma"/>
          <w:b/>
          <w:sz w:val="22"/>
          <w:szCs w:val="22"/>
          <w:lang w:val="en-GB"/>
        </w:rPr>
      </w:pPr>
      <w:r w:rsidRPr="002042C7">
        <w:rPr>
          <w:rFonts w:ascii="Verdana" w:eastAsiaTheme="minorEastAsia" w:hAnsi="Verdana" w:cs="Tahoma"/>
          <w:sz w:val="22"/>
          <w:szCs w:val="22"/>
          <w:lang w:val="en-GB"/>
        </w:rPr>
        <w:t xml:space="preserve">It was noted that the title actually doesn’t correspond the aim of the chapter. </w:t>
      </w:r>
    </w:p>
    <w:p w14:paraId="40A8D484" w14:textId="46037C53" w:rsidR="002042C7" w:rsidRPr="002042C7" w:rsidRDefault="0061297A" w:rsidP="0069300E">
      <w:pPr>
        <w:pStyle w:val="ListParagraph"/>
        <w:widowControl w:val="0"/>
        <w:numPr>
          <w:ilvl w:val="0"/>
          <w:numId w:val="34"/>
        </w:numPr>
        <w:autoSpaceDE w:val="0"/>
        <w:autoSpaceDN w:val="0"/>
        <w:adjustRightInd w:val="0"/>
        <w:spacing w:after="120" w:line="23" w:lineRule="atLeast"/>
        <w:jc w:val="both"/>
        <w:rPr>
          <w:rFonts w:ascii="Verdana" w:eastAsiaTheme="minorEastAsia" w:hAnsi="Verdana" w:cs="Tahoma"/>
          <w:b/>
          <w:sz w:val="22"/>
          <w:szCs w:val="22"/>
          <w:lang w:val="en-GB"/>
        </w:rPr>
      </w:pPr>
      <w:r w:rsidRPr="002042C7">
        <w:rPr>
          <w:rFonts w:ascii="Verdana" w:eastAsiaTheme="minorEastAsia" w:hAnsi="Verdana" w:cs="Tahoma"/>
          <w:sz w:val="22"/>
          <w:szCs w:val="22"/>
          <w:lang w:val="en-GB"/>
        </w:rPr>
        <w:t>I</w:t>
      </w:r>
      <w:r w:rsidR="00B54890" w:rsidRPr="002042C7">
        <w:rPr>
          <w:rFonts w:ascii="Verdana" w:eastAsiaTheme="minorEastAsia" w:hAnsi="Verdana" w:cs="Tahoma"/>
          <w:sz w:val="22"/>
          <w:szCs w:val="22"/>
          <w:lang w:val="en-GB"/>
        </w:rPr>
        <w:t xml:space="preserve">t </w:t>
      </w:r>
      <w:r w:rsidRPr="002042C7">
        <w:rPr>
          <w:rFonts w:ascii="Verdana" w:eastAsiaTheme="minorEastAsia" w:hAnsi="Verdana" w:cs="Tahoma"/>
          <w:sz w:val="22"/>
          <w:szCs w:val="22"/>
          <w:lang w:val="en-GB"/>
        </w:rPr>
        <w:t xml:space="preserve">was suggested </w:t>
      </w:r>
      <w:r w:rsidR="00675CE4" w:rsidRPr="002042C7">
        <w:rPr>
          <w:rFonts w:ascii="Verdana" w:eastAsiaTheme="minorEastAsia" w:hAnsi="Verdana" w:cs="Tahoma"/>
          <w:sz w:val="22"/>
          <w:szCs w:val="22"/>
          <w:lang w:val="en-GB"/>
        </w:rPr>
        <w:t xml:space="preserve">to </w:t>
      </w:r>
      <w:r w:rsidR="003C3AF4" w:rsidRPr="002042C7">
        <w:rPr>
          <w:rFonts w:ascii="Verdana" w:eastAsiaTheme="minorEastAsia" w:hAnsi="Verdana" w:cs="Tahoma"/>
          <w:sz w:val="22"/>
          <w:szCs w:val="22"/>
          <w:lang w:val="en-GB"/>
        </w:rPr>
        <w:t>fo</w:t>
      </w:r>
      <w:r w:rsidR="00675CE4" w:rsidRPr="002042C7">
        <w:rPr>
          <w:rFonts w:ascii="Verdana" w:eastAsiaTheme="minorEastAsia" w:hAnsi="Verdana" w:cs="Tahoma"/>
          <w:sz w:val="22"/>
          <w:szCs w:val="22"/>
          <w:lang w:val="en-GB"/>
        </w:rPr>
        <w:t xml:space="preserve">cus </w:t>
      </w:r>
      <w:r w:rsidRPr="002042C7">
        <w:rPr>
          <w:rFonts w:ascii="Verdana" w:eastAsiaTheme="minorEastAsia" w:hAnsi="Verdana" w:cs="Tahoma"/>
          <w:sz w:val="22"/>
          <w:szCs w:val="22"/>
          <w:lang w:val="en-GB"/>
        </w:rPr>
        <w:t>more on</w:t>
      </w:r>
      <w:r w:rsidR="00675CE4" w:rsidRPr="002042C7">
        <w:rPr>
          <w:rFonts w:ascii="Verdana" w:eastAsiaTheme="minorEastAsia" w:hAnsi="Verdana" w:cs="Tahoma"/>
          <w:sz w:val="22"/>
          <w:szCs w:val="22"/>
          <w:lang w:val="en-GB"/>
        </w:rPr>
        <w:t xml:space="preserve"> the European tools and </w:t>
      </w:r>
      <w:r w:rsidR="001515E8">
        <w:rPr>
          <w:rFonts w:ascii="Verdana" w:eastAsiaTheme="minorEastAsia" w:hAnsi="Verdana" w:cs="Tahoma"/>
          <w:sz w:val="22"/>
          <w:szCs w:val="22"/>
          <w:lang w:val="en-GB"/>
        </w:rPr>
        <w:t xml:space="preserve">on </w:t>
      </w:r>
      <w:r w:rsidR="00B54890" w:rsidRPr="002042C7">
        <w:rPr>
          <w:rFonts w:ascii="Verdana" w:eastAsiaTheme="minorEastAsia" w:hAnsi="Verdana" w:cs="Tahoma"/>
          <w:sz w:val="22"/>
          <w:szCs w:val="22"/>
          <w:lang w:val="en-GB"/>
        </w:rPr>
        <w:t xml:space="preserve">a bigger </w:t>
      </w:r>
      <w:r w:rsidR="00675CE4" w:rsidRPr="002042C7">
        <w:rPr>
          <w:rFonts w:ascii="Verdana" w:eastAsiaTheme="minorEastAsia" w:hAnsi="Verdana" w:cs="Tahoma"/>
          <w:sz w:val="22"/>
          <w:szCs w:val="22"/>
          <w:lang w:val="en-GB"/>
        </w:rPr>
        <w:t>picture.</w:t>
      </w:r>
    </w:p>
    <w:p w14:paraId="0C72CBEE" w14:textId="77777777" w:rsidR="002042C7" w:rsidRPr="002042C7" w:rsidRDefault="00B54890" w:rsidP="0069300E">
      <w:pPr>
        <w:pStyle w:val="ListParagraph"/>
        <w:widowControl w:val="0"/>
        <w:numPr>
          <w:ilvl w:val="0"/>
          <w:numId w:val="34"/>
        </w:numPr>
        <w:autoSpaceDE w:val="0"/>
        <w:autoSpaceDN w:val="0"/>
        <w:adjustRightInd w:val="0"/>
        <w:spacing w:after="120" w:line="23" w:lineRule="atLeast"/>
        <w:jc w:val="both"/>
        <w:rPr>
          <w:rFonts w:ascii="Verdana" w:eastAsiaTheme="minorEastAsia" w:hAnsi="Verdana" w:cs="Tahoma"/>
          <w:b/>
          <w:sz w:val="22"/>
          <w:szCs w:val="22"/>
          <w:lang w:val="en-GB"/>
        </w:rPr>
      </w:pPr>
      <w:r w:rsidRPr="002042C7">
        <w:rPr>
          <w:rFonts w:ascii="Verdana" w:eastAsiaTheme="minorEastAsia" w:hAnsi="Verdana" w:cs="Tahoma"/>
          <w:sz w:val="22"/>
          <w:szCs w:val="22"/>
          <w:lang w:val="en-GB"/>
        </w:rPr>
        <w:t>There is a need to</w:t>
      </w:r>
      <w:r w:rsidR="003C3AF4" w:rsidRPr="002042C7">
        <w:rPr>
          <w:rFonts w:ascii="Verdana" w:eastAsiaTheme="minorEastAsia" w:hAnsi="Verdana" w:cs="Tahoma"/>
          <w:sz w:val="22"/>
          <w:szCs w:val="22"/>
          <w:lang w:val="en-GB"/>
        </w:rPr>
        <w:t xml:space="preserve"> identify central </w:t>
      </w:r>
      <w:r w:rsidR="00E15D45" w:rsidRPr="002042C7">
        <w:rPr>
          <w:rFonts w:ascii="Verdana" w:eastAsiaTheme="minorEastAsia" w:hAnsi="Verdana" w:cs="Tahoma"/>
          <w:sz w:val="22"/>
          <w:szCs w:val="22"/>
          <w:lang w:val="en-GB"/>
        </w:rPr>
        <w:t>and communication tool</w:t>
      </w:r>
      <w:r w:rsidR="003C3AF4" w:rsidRPr="002042C7">
        <w:rPr>
          <w:rFonts w:ascii="Verdana" w:eastAsiaTheme="minorEastAsia" w:hAnsi="Verdana" w:cs="Tahoma"/>
          <w:sz w:val="22"/>
          <w:szCs w:val="22"/>
          <w:lang w:val="en-GB"/>
        </w:rPr>
        <w:t xml:space="preserve"> and put other</w:t>
      </w:r>
      <w:r w:rsidRPr="002042C7">
        <w:rPr>
          <w:rFonts w:ascii="Verdana" w:eastAsiaTheme="minorEastAsia" w:hAnsi="Verdana" w:cs="Tahoma"/>
          <w:sz w:val="22"/>
          <w:szCs w:val="22"/>
          <w:lang w:val="en-GB"/>
        </w:rPr>
        <w:t>s</w:t>
      </w:r>
      <w:r w:rsidR="003C3AF4" w:rsidRPr="002042C7">
        <w:rPr>
          <w:rFonts w:ascii="Verdana" w:eastAsiaTheme="minorEastAsia" w:hAnsi="Verdana" w:cs="Tahoma"/>
          <w:sz w:val="22"/>
          <w:szCs w:val="22"/>
          <w:lang w:val="en-GB"/>
        </w:rPr>
        <w:t xml:space="preserve"> in relation to it.</w:t>
      </w:r>
      <w:r w:rsidR="00E15D45" w:rsidRPr="002042C7">
        <w:rPr>
          <w:rFonts w:ascii="Verdana" w:eastAsiaTheme="minorEastAsia" w:hAnsi="Verdana" w:cs="Tahoma"/>
          <w:sz w:val="22"/>
          <w:szCs w:val="22"/>
          <w:lang w:val="en-GB"/>
        </w:rPr>
        <w:t xml:space="preserve"> The exercise should seek the ways to</w:t>
      </w:r>
      <w:r w:rsidR="003C3AF4" w:rsidRPr="002042C7">
        <w:rPr>
          <w:rFonts w:ascii="Verdana" w:eastAsiaTheme="minorEastAsia" w:hAnsi="Verdana" w:cs="Tahoma"/>
          <w:sz w:val="22"/>
          <w:szCs w:val="22"/>
          <w:lang w:val="en-GB"/>
        </w:rPr>
        <w:t xml:space="preserve"> group the dif</w:t>
      </w:r>
      <w:r w:rsidR="00E15D45" w:rsidRPr="002042C7">
        <w:rPr>
          <w:rFonts w:ascii="Verdana" w:eastAsiaTheme="minorEastAsia" w:hAnsi="Verdana" w:cs="Tahoma"/>
          <w:sz w:val="22"/>
          <w:szCs w:val="22"/>
          <w:lang w:val="en-GB"/>
        </w:rPr>
        <w:t xml:space="preserve">ferent tools and find the </w:t>
      </w:r>
      <w:r w:rsidRPr="002042C7">
        <w:rPr>
          <w:rFonts w:ascii="Verdana" w:eastAsiaTheme="minorEastAsia" w:hAnsi="Verdana" w:cs="Tahoma"/>
          <w:sz w:val="22"/>
          <w:szCs w:val="22"/>
          <w:lang w:val="en-GB"/>
        </w:rPr>
        <w:t>one</w:t>
      </w:r>
      <w:r w:rsidR="00E15D45" w:rsidRPr="002042C7">
        <w:rPr>
          <w:rFonts w:ascii="Verdana" w:eastAsiaTheme="minorEastAsia" w:hAnsi="Verdana" w:cs="Tahoma"/>
          <w:sz w:val="22"/>
          <w:szCs w:val="22"/>
          <w:lang w:val="en-GB"/>
        </w:rPr>
        <w:t>, which has higher rank (e.g. QFs</w:t>
      </w:r>
      <w:r w:rsidRPr="002042C7">
        <w:rPr>
          <w:rFonts w:ascii="Verdana" w:eastAsiaTheme="minorEastAsia" w:hAnsi="Verdana" w:cs="Tahoma"/>
          <w:sz w:val="22"/>
          <w:szCs w:val="22"/>
          <w:lang w:val="en-GB"/>
        </w:rPr>
        <w:t xml:space="preserve">.): prioritised structure (key information) then to have secondary </w:t>
      </w:r>
      <w:r w:rsidRPr="002042C7">
        <w:rPr>
          <w:rFonts w:ascii="Verdana" w:eastAsiaTheme="minorEastAsia" w:hAnsi="Verdana" w:cs="Tahoma"/>
          <w:sz w:val="22"/>
          <w:szCs w:val="22"/>
          <w:lang w:val="en-GB"/>
        </w:rPr>
        <w:lastRenderedPageBreak/>
        <w:t>information and after additional.</w:t>
      </w:r>
    </w:p>
    <w:p w14:paraId="6CAA3511" w14:textId="57D3EFA2" w:rsidR="002042C7" w:rsidRPr="002042C7" w:rsidRDefault="00B54890" w:rsidP="0069300E">
      <w:pPr>
        <w:pStyle w:val="ListParagraph"/>
        <w:widowControl w:val="0"/>
        <w:numPr>
          <w:ilvl w:val="0"/>
          <w:numId w:val="34"/>
        </w:numPr>
        <w:autoSpaceDE w:val="0"/>
        <w:autoSpaceDN w:val="0"/>
        <w:adjustRightInd w:val="0"/>
        <w:spacing w:after="120" w:line="23" w:lineRule="atLeast"/>
        <w:jc w:val="both"/>
        <w:rPr>
          <w:rFonts w:ascii="Verdana" w:eastAsiaTheme="minorEastAsia" w:hAnsi="Verdana" w:cs="Tahoma"/>
          <w:b/>
          <w:sz w:val="22"/>
          <w:szCs w:val="22"/>
          <w:lang w:val="en-GB"/>
        </w:rPr>
      </w:pPr>
      <w:r w:rsidRPr="002042C7">
        <w:rPr>
          <w:rFonts w:ascii="Verdana" w:eastAsiaTheme="minorEastAsia" w:hAnsi="Verdana" w:cs="Tahoma"/>
          <w:sz w:val="22"/>
          <w:szCs w:val="22"/>
          <w:lang w:val="en-GB"/>
        </w:rPr>
        <w:t>The SWRG was mainly i</w:t>
      </w:r>
      <w:r w:rsidR="00732724" w:rsidRPr="002042C7">
        <w:rPr>
          <w:rFonts w:ascii="Verdana" w:eastAsiaTheme="minorEastAsia" w:hAnsi="Verdana" w:cs="Tahoma"/>
          <w:sz w:val="22"/>
          <w:szCs w:val="22"/>
          <w:lang w:val="en-GB"/>
        </w:rPr>
        <w:t>n f</w:t>
      </w:r>
      <w:r w:rsidR="00847876" w:rsidRPr="002042C7">
        <w:rPr>
          <w:rFonts w:ascii="Verdana" w:eastAsiaTheme="minorEastAsia" w:hAnsi="Verdana" w:cs="Tahoma"/>
          <w:sz w:val="22"/>
          <w:szCs w:val="22"/>
          <w:lang w:val="en-GB"/>
        </w:rPr>
        <w:t xml:space="preserve">avour of generic approach </w:t>
      </w:r>
      <w:r w:rsidR="003D6BAD">
        <w:rPr>
          <w:rFonts w:ascii="Verdana" w:eastAsiaTheme="minorEastAsia" w:hAnsi="Verdana" w:cs="Tahoma"/>
          <w:sz w:val="22"/>
          <w:szCs w:val="22"/>
          <w:lang w:val="en-GB"/>
        </w:rPr>
        <w:t xml:space="preserve">when reflecting </w:t>
      </w:r>
      <w:proofErr w:type="spellStart"/>
      <w:r w:rsidR="003D6BAD">
        <w:rPr>
          <w:rFonts w:ascii="Verdana" w:eastAsiaTheme="minorEastAsia" w:hAnsi="Verdana" w:cs="Tahoma"/>
          <w:sz w:val="22"/>
          <w:szCs w:val="22"/>
          <w:lang w:val="en-GB"/>
        </w:rPr>
        <w:t>interlinkages</w:t>
      </w:r>
      <w:proofErr w:type="spellEnd"/>
      <w:r w:rsidR="003D6BAD">
        <w:rPr>
          <w:rFonts w:ascii="Verdana" w:eastAsiaTheme="minorEastAsia" w:hAnsi="Verdana" w:cs="Tahoma"/>
          <w:sz w:val="22"/>
          <w:szCs w:val="22"/>
          <w:lang w:val="en-GB"/>
        </w:rPr>
        <w:t xml:space="preserve"> between these tools</w:t>
      </w:r>
      <w:r w:rsidR="00732724" w:rsidRPr="002042C7">
        <w:rPr>
          <w:rFonts w:ascii="Verdana" w:eastAsiaTheme="minorEastAsia" w:hAnsi="Verdana" w:cs="Tahoma"/>
          <w:sz w:val="22"/>
          <w:szCs w:val="22"/>
          <w:lang w:val="en-GB"/>
        </w:rPr>
        <w:t xml:space="preserve"> and also in favour of not to integrate so many details</w:t>
      </w:r>
      <w:r w:rsidRPr="002042C7">
        <w:rPr>
          <w:rFonts w:ascii="Verdana" w:eastAsiaTheme="minorEastAsia" w:hAnsi="Verdana" w:cs="Tahoma"/>
          <w:sz w:val="22"/>
          <w:szCs w:val="22"/>
          <w:lang w:val="en-GB"/>
        </w:rPr>
        <w:t>: specifying what kind of information all the programmes have to provide is very challenging and is not feasible (example of the ESG).</w:t>
      </w:r>
    </w:p>
    <w:p w14:paraId="79FED331" w14:textId="40EE6E32" w:rsidR="00D94989" w:rsidRPr="001515E8" w:rsidRDefault="00873F7E" w:rsidP="0069300E">
      <w:pPr>
        <w:pStyle w:val="ListParagraph"/>
        <w:widowControl w:val="0"/>
        <w:numPr>
          <w:ilvl w:val="0"/>
          <w:numId w:val="34"/>
        </w:numPr>
        <w:autoSpaceDE w:val="0"/>
        <w:autoSpaceDN w:val="0"/>
        <w:adjustRightInd w:val="0"/>
        <w:spacing w:after="120" w:line="23" w:lineRule="atLeast"/>
        <w:jc w:val="both"/>
        <w:rPr>
          <w:rFonts w:ascii="Verdana" w:eastAsiaTheme="minorEastAsia" w:hAnsi="Verdana" w:cs="Tahoma"/>
          <w:b/>
          <w:sz w:val="22"/>
          <w:szCs w:val="22"/>
          <w:lang w:val="en-GB"/>
        </w:rPr>
      </w:pPr>
      <w:r w:rsidRPr="001515E8">
        <w:rPr>
          <w:rFonts w:ascii="Verdana" w:eastAsiaTheme="minorEastAsia" w:hAnsi="Verdana" w:cs="Tahoma"/>
          <w:sz w:val="22"/>
          <w:szCs w:val="22"/>
          <w:lang w:val="en-GB"/>
        </w:rPr>
        <w:t>The conce</w:t>
      </w:r>
      <w:r w:rsidR="006F23BA" w:rsidRPr="001515E8">
        <w:rPr>
          <w:rFonts w:ascii="Verdana" w:eastAsiaTheme="minorEastAsia" w:hAnsi="Verdana" w:cs="Tahoma"/>
          <w:sz w:val="22"/>
          <w:szCs w:val="22"/>
          <w:lang w:val="en-GB"/>
        </w:rPr>
        <w:t xml:space="preserve">pt of the macro level is well understood but </w:t>
      </w:r>
      <w:r w:rsidRPr="001515E8">
        <w:rPr>
          <w:rFonts w:ascii="Verdana" w:eastAsiaTheme="minorEastAsia" w:hAnsi="Verdana" w:cs="Tahoma"/>
          <w:sz w:val="22"/>
          <w:szCs w:val="22"/>
          <w:lang w:val="en-GB"/>
        </w:rPr>
        <w:t xml:space="preserve">when it comes to implementation </w:t>
      </w:r>
      <w:r w:rsidR="00B54890" w:rsidRPr="001515E8">
        <w:rPr>
          <w:rFonts w:ascii="Verdana" w:eastAsiaTheme="minorEastAsia" w:hAnsi="Verdana" w:cs="Tahoma"/>
          <w:sz w:val="22"/>
          <w:szCs w:val="22"/>
          <w:lang w:val="en-GB"/>
        </w:rPr>
        <w:t>countries, HEIs</w:t>
      </w:r>
      <w:r w:rsidRPr="001515E8">
        <w:rPr>
          <w:rFonts w:ascii="Verdana" w:eastAsiaTheme="minorEastAsia" w:hAnsi="Verdana" w:cs="Tahoma"/>
          <w:sz w:val="22"/>
          <w:szCs w:val="22"/>
          <w:lang w:val="en-GB"/>
        </w:rPr>
        <w:t xml:space="preserve"> </w:t>
      </w:r>
      <w:r w:rsidR="00B54890" w:rsidRPr="001515E8">
        <w:rPr>
          <w:rFonts w:ascii="Verdana" w:eastAsiaTheme="minorEastAsia" w:hAnsi="Verdana" w:cs="Tahoma"/>
          <w:sz w:val="22"/>
          <w:szCs w:val="22"/>
          <w:lang w:val="en-GB"/>
        </w:rPr>
        <w:t>lack</w:t>
      </w:r>
      <w:r w:rsidR="00610CE2" w:rsidRPr="001515E8">
        <w:rPr>
          <w:rFonts w:ascii="Verdana" w:eastAsiaTheme="minorEastAsia" w:hAnsi="Verdana" w:cs="Tahoma"/>
          <w:sz w:val="22"/>
          <w:szCs w:val="22"/>
          <w:lang w:val="en-GB"/>
        </w:rPr>
        <w:t xml:space="preserve"> for </w:t>
      </w:r>
      <w:r w:rsidRPr="001515E8">
        <w:rPr>
          <w:rFonts w:ascii="Verdana" w:eastAsiaTheme="minorEastAsia" w:hAnsi="Verdana" w:cs="Tahoma"/>
          <w:sz w:val="22"/>
          <w:szCs w:val="22"/>
          <w:lang w:val="en-GB"/>
        </w:rPr>
        <w:t>common understanding</w:t>
      </w:r>
      <w:r w:rsidR="00610CE2" w:rsidRPr="001515E8">
        <w:rPr>
          <w:rFonts w:ascii="Verdana" w:eastAsiaTheme="minorEastAsia" w:hAnsi="Verdana" w:cs="Tahoma"/>
          <w:sz w:val="22"/>
          <w:szCs w:val="22"/>
          <w:lang w:val="en-GB"/>
        </w:rPr>
        <w:t xml:space="preserve"> </w:t>
      </w:r>
      <w:r w:rsidR="00242804">
        <w:rPr>
          <w:rFonts w:ascii="Verdana" w:eastAsiaTheme="minorEastAsia" w:hAnsi="Verdana" w:cs="Tahoma"/>
          <w:sz w:val="22"/>
          <w:szCs w:val="22"/>
          <w:lang w:val="en-GB"/>
        </w:rPr>
        <w:t xml:space="preserve">when dealing with </w:t>
      </w:r>
      <w:r w:rsidR="00610CE2" w:rsidRPr="001515E8">
        <w:rPr>
          <w:rFonts w:ascii="Verdana" w:eastAsiaTheme="minorEastAsia" w:hAnsi="Verdana" w:cs="Tahoma"/>
          <w:sz w:val="22"/>
          <w:szCs w:val="22"/>
          <w:lang w:val="en-GB"/>
        </w:rPr>
        <w:t>programme specifications, LOs</w:t>
      </w:r>
      <w:r w:rsidR="001515E8" w:rsidRPr="001515E8">
        <w:rPr>
          <w:rFonts w:ascii="Verdana" w:eastAsiaTheme="minorEastAsia" w:hAnsi="Verdana" w:cs="Tahoma"/>
          <w:sz w:val="22"/>
          <w:szCs w:val="22"/>
          <w:lang w:val="en-GB"/>
        </w:rPr>
        <w:t xml:space="preserve"> </w:t>
      </w:r>
      <w:r w:rsidR="001515E8">
        <w:rPr>
          <w:rFonts w:ascii="Verdana" w:eastAsiaTheme="minorEastAsia" w:hAnsi="Verdana" w:cs="Tahoma"/>
          <w:sz w:val="22"/>
          <w:szCs w:val="22"/>
          <w:lang w:val="en-GB"/>
        </w:rPr>
        <w:t xml:space="preserve">and </w:t>
      </w:r>
      <w:proofErr w:type="spellStart"/>
      <w:proofErr w:type="gramStart"/>
      <w:r w:rsidR="001515E8">
        <w:rPr>
          <w:rFonts w:ascii="Verdana" w:eastAsiaTheme="minorEastAsia" w:hAnsi="Verdana" w:cs="Tahoma"/>
          <w:sz w:val="22"/>
          <w:szCs w:val="22"/>
          <w:lang w:val="en-GB"/>
        </w:rPr>
        <w:t>ect</w:t>
      </w:r>
      <w:proofErr w:type="spellEnd"/>
      <w:proofErr w:type="gramEnd"/>
      <w:r w:rsidR="001515E8">
        <w:rPr>
          <w:rFonts w:ascii="Verdana" w:eastAsiaTheme="minorEastAsia" w:hAnsi="Verdana" w:cs="Tahoma"/>
          <w:sz w:val="22"/>
          <w:szCs w:val="22"/>
          <w:lang w:val="en-GB"/>
        </w:rPr>
        <w:t>.</w:t>
      </w:r>
    </w:p>
    <w:p w14:paraId="355E8AF7" w14:textId="075789B2" w:rsidR="00D94989" w:rsidRPr="00FE74D5" w:rsidRDefault="00D94989" w:rsidP="0069300E">
      <w:pPr>
        <w:widowControl w:val="0"/>
        <w:autoSpaceDE w:val="0"/>
        <w:autoSpaceDN w:val="0"/>
        <w:adjustRightInd w:val="0"/>
        <w:spacing w:after="120" w:line="23" w:lineRule="atLeast"/>
        <w:jc w:val="both"/>
        <w:rPr>
          <w:rFonts w:ascii="Verdana" w:hAnsi="Verdana"/>
          <w:b/>
          <w:sz w:val="22"/>
          <w:szCs w:val="22"/>
          <w:lang w:val="en-GB"/>
        </w:rPr>
      </w:pPr>
      <w:proofErr w:type="gramStart"/>
      <w:r w:rsidRPr="00FE74D5">
        <w:rPr>
          <w:rFonts w:ascii="Verdana" w:eastAsiaTheme="minorEastAsia" w:hAnsi="Verdana" w:cs="Tahoma"/>
          <w:b/>
          <w:sz w:val="22"/>
          <w:szCs w:val="22"/>
          <w:lang w:val="en-GB"/>
        </w:rPr>
        <w:t>Discussion on transparency</w:t>
      </w:r>
      <w:r w:rsidR="00F47645" w:rsidRPr="00FE74D5">
        <w:rPr>
          <w:rFonts w:ascii="Verdana" w:eastAsiaTheme="minorEastAsia" w:hAnsi="Verdana" w:cs="Tahoma"/>
          <w:b/>
          <w:sz w:val="22"/>
          <w:szCs w:val="22"/>
          <w:lang w:val="en-GB"/>
        </w:rPr>
        <w:t xml:space="preserve"> 3.5.</w:t>
      </w:r>
      <w:proofErr w:type="gramEnd"/>
      <w:r w:rsidRPr="00FE74D5">
        <w:rPr>
          <w:rFonts w:ascii="Verdana" w:eastAsiaTheme="minorEastAsia" w:hAnsi="Verdana" w:cs="Tahoma"/>
          <w:b/>
          <w:sz w:val="22"/>
          <w:szCs w:val="22"/>
          <w:lang w:val="en-GB"/>
        </w:rPr>
        <w:t xml:space="preserve"> (</w:t>
      </w:r>
      <w:proofErr w:type="gramStart"/>
      <w:r w:rsidRPr="00FE74D5">
        <w:rPr>
          <w:rFonts w:ascii="Verdana" w:eastAsiaTheme="minorEastAsia" w:hAnsi="Verdana" w:cs="Tahoma"/>
          <w:b/>
          <w:sz w:val="22"/>
          <w:szCs w:val="22"/>
          <w:lang w:val="en-GB"/>
        </w:rPr>
        <w:t>continued</w:t>
      </w:r>
      <w:proofErr w:type="gramEnd"/>
      <w:r w:rsidRPr="00FE74D5">
        <w:rPr>
          <w:rFonts w:ascii="Verdana" w:eastAsiaTheme="minorEastAsia" w:hAnsi="Verdana" w:cs="Tahoma"/>
          <w:b/>
          <w:sz w:val="22"/>
          <w:szCs w:val="22"/>
          <w:lang w:val="en-GB"/>
        </w:rPr>
        <w:t>…)</w:t>
      </w:r>
    </w:p>
    <w:p w14:paraId="2E6A108D" w14:textId="77777777" w:rsidR="00EE753F" w:rsidRDefault="00C71204" w:rsidP="0069300E">
      <w:pPr>
        <w:pStyle w:val="ListParagraph"/>
        <w:numPr>
          <w:ilvl w:val="0"/>
          <w:numId w:val="37"/>
        </w:numPr>
        <w:tabs>
          <w:tab w:val="left" w:pos="7046"/>
        </w:tabs>
        <w:spacing w:after="120" w:line="23" w:lineRule="atLeast"/>
        <w:jc w:val="both"/>
        <w:rPr>
          <w:rFonts w:ascii="Verdana" w:hAnsi="Verdana"/>
          <w:sz w:val="22"/>
          <w:szCs w:val="22"/>
          <w:lang w:val="en-GB"/>
        </w:rPr>
      </w:pPr>
      <w:r w:rsidRPr="00EE753F">
        <w:rPr>
          <w:rFonts w:ascii="Verdana" w:hAnsi="Verdana"/>
          <w:sz w:val="22"/>
          <w:szCs w:val="22"/>
          <w:lang w:val="en-GB"/>
        </w:rPr>
        <w:t xml:space="preserve">It was suggested to reconsider the attention that is paid on academic fraud as having the text </w:t>
      </w:r>
      <w:r w:rsidR="004349E5" w:rsidRPr="00EE753F">
        <w:rPr>
          <w:rFonts w:ascii="Verdana" w:hAnsi="Verdana"/>
          <w:sz w:val="22"/>
          <w:szCs w:val="22"/>
          <w:lang w:val="en-GB"/>
        </w:rPr>
        <w:t>like it stands in the report</w:t>
      </w:r>
      <w:r w:rsidR="009C207E" w:rsidRPr="00EE753F">
        <w:rPr>
          <w:rFonts w:ascii="Verdana" w:hAnsi="Verdana"/>
          <w:sz w:val="22"/>
          <w:szCs w:val="22"/>
          <w:lang w:val="en-GB"/>
        </w:rPr>
        <w:t xml:space="preserve"> </w:t>
      </w:r>
      <w:r w:rsidR="00EE753F" w:rsidRPr="00EE753F">
        <w:rPr>
          <w:rFonts w:ascii="Verdana" w:hAnsi="Verdana"/>
          <w:sz w:val="22"/>
          <w:szCs w:val="22"/>
          <w:lang w:val="en-GB"/>
        </w:rPr>
        <w:t>might</w:t>
      </w:r>
      <w:r w:rsidR="009C207E" w:rsidRPr="00EE753F">
        <w:rPr>
          <w:rFonts w:ascii="Verdana" w:hAnsi="Verdana"/>
          <w:sz w:val="22"/>
          <w:szCs w:val="22"/>
          <w:lang w:val="en-GB"/>
        </w:rPr>
        <w:t xml:space="preserve"> send a signal that it is major issue in EHEA.</w:t>
      </w:r>
      <w:r w:rsidRPr="00EE753F">
        <w:rPr>
          <w:rFonts w:ascii="Verdana" w:hAnsi="Verdana"/>
          <w:sz w:val="22"/>
          <w:szCs w:val="22"/>
          <w:lang w:val="en-GB"/>
        </w:rPr>
        <w:t xml:space="preserve"> </w:t>
      </w:r>
    </w:p>
    <w:p w14:paraId="07A115B8" w14:textId="77777777" w:rsidR="00EE753F" w:rsidRDefault="004349E5" w:rsidP="0069300E">
      <w:pPr>
        <w:pStyle w:val="ListParagraph"/>
        <w:numPr>
          <w:ilvl w:val="0"/>
          <w:numId w:val="37"/>
        </w:numPr>
        <w:tabs>
          <w:tab w:val="left" w:pos="7046"/>
        </w:tabs>
        <w:spacing w:after="120" w:line="23" w:lineRule="atLeast"/>
        <w:jc w:val="both"/>
        <w:rPr>
          <w:rFonts w:ascii="Verdana" w:hAnsi="Verdana"/>
          <w:sz w:val="22"/>
          <w:szCs w:val="22"/>
          <w:lang w:val="en-GB"/>
        </w:rPr>
      </w:pPr>
      <w:r w:rsidRPr="00EE753F">
        <w:rPr>
          <w:rFonts w:ascii="Verdana" w:hAnsi="Verdana"/>
          <w:sz w:val="22"/>
          <w:szCs w:val="22"/>
          <w:lang w:val="en-GB"/>
        </w:rPr>
        <w:t>I</w:t>
      </w:r>
      <w:r w:rsidR="002A2F0B" w:rsidRPr="00EE753F">
        <w:rPr>
          <w:rFonts w:ascii="Verdana" w:hAnsi="Verdana"/>
          <w:sz w:val="22"/>
          <w:szCs w:val="22"/>
          <w:lang w:val="en-GB"/>
        </w:rPr>
        <w:t>nst</w:t>
      </w:r>
      <w:r w:rsidRPr="00EE753F">
        <w:rPr>
          <w:rFonts w:ascii="Verdana" w:hAnsi="Verdana"/>
          <w:sz w:val="22"/>
          <w:szCs w:val="22"/>
          <w:lang w:val="en-GB"/>
        </w:rPr>
        <w:t>itutions need to be</w:t>
      </w:r>
      <w:r w:rsidR="00ED57C5" w:rsidRPr="00EE753F">
        <w:rPr>
          <w:rFonts w:ascii="Verdana" w:hAnsi="Verdana"/>
          <w:sz w:val="22"/>
          <w:szCs w:val="22"/>
          <w:lang w:val="en-GB"/>
        </w:rPr>
        <w:t xml:space="preserve"> responsible</w:t>
      </w:r>
      <w:r w:rsidR="00C71204" w:rsidRPr="00EE753F">
        <w:rPr>
          <w:rFonts w:ascii="Verdana" w:hAnsi="Verdana"/>
          <w:sz w:val="22"/>
          <w:szCs w:val="22"/>
          <w:lang w:val="en-GB"/>
        </w:rPr>
        <w:t xml:space="preserve"> for</w:t>
      </w:r>
      <w:r w:rsidR="002A2F0B" w:rsidRPr="00EE753F">
        <w:rPr>
          <w:rFonts w:ascii="Verdana" w:hAnsi="Verdana"/>
          <w:sz w:val="22"/>
          <w:szCs w:val="22"/>
          <w:lang w:val="en-GB"/>
        </w:rPr>
        <w:t xml:space="preserve"> storing info</w:t>
      </w:r>
      <w:r w:rsidR="00ED57C5" w:rsidRPr="00EE753F">
        <w:rPr>
          <w:rFonts w:ascii="Verdana" w:hAnsi="Verdana"/>
          <w:sz w:val="22"/>
          <w:szCs w:val="22"/>
          <w:lang w:val="en-GB"/>
        </w:rPr>
        <w:t>rmation</w:t>
      </w:r>
      <w:r w:rsidR="002A2F0B" w:rsidRPr="00EE753F">
        <w:rPr>
          <w:rFonts w:ascii="Verdana" w:hAnsi="Verdana"/>
          <w:sz w:val="22"/>
          <w:szCs w:val="22"/>
          <w:lang w:val="en-GB"/>
        </w:rPr>
        <w:t xml:space="preserve"> </w:t>
      </w:r>
      <w:r w:rsidR="00ED57C5" w:rsidRPr="00EE753F">
        <w:rPr>
          <w:rFonts w:ascii="Verdana" w:hAnsi="Verdana"/>
          <w:sz w:val="22"/>
          <w:szCs w:val="22"/>
          <w:lang w:val="en-GB"/>
        </w:rPr>
        <w:t xml:space="preserve">not only about their current awards and programmes </w:t>
      </w:r>
      <w:r w:rsidR="00C71204" w:rsidRPr="00EE753F">
        <w:rPr>
          <w:rFonts w:ascii="Verdana" w:hAnsi="Verdana"/>
          <w:sz w:val="22"/>
          <w:szCs w:val="22"/>
          <w:lang w:val="en-GB"/>
        </w:rPr>
        <w:t xml:space="preserve">but </w:t>
      </w:r>
      <w:r w:rsidR="00ED57C5" w:rsidRPr="00EE753F">
        <w:rPr>
          <w:rFonts w:ascii="Verdana" w:hAnsi="Verdana"/>
          <w:sz w:val="22"/>
          <w:szCs w:val="22"/>
          <w:lang w:val="en-GB"/>
        </w:rPr>
        <w:t xml:space="preserve">also about past performance. </w:t>
      </w:r>
    </w:p>
    <w:p w14:paraId="595B18D4" w14:textId="350C10C6" w:rsidR="00EE753F" w:rsidRDefault="004349E5" w:rsidP="0069300E">
      <w:pPr>
        <w:pStyle w:val="ListParagraph"/>
        <w:numPr>
          <w:ilvl w:val="0"/>
          <w:numId w:val="37"/>
        </w:numPr>
        <w:tabs>
          <w:tab w:val="left" w:pos="7046"/>
        </w:tabs>
        <w:spacing w:after="120" w:line="23" w:lineRule="atLeast"/>
        <w:jc w:val="both"/>
        <w:rPr>
          <w:rFonts w:ascii="Verdana" w:hAnsi="Verdana"/>
          <w:sz w:val="22"/>
          <w:szCs w:val="22"/>
          <w:lang w:val="en-GB"/>
        </w:rPr>
      </w:pPr>
      <w:r w:rsidRPr="00EE753F">
        <w:rPr>
          <w:rFonts w:ascii="Verdana" w:hAnsi="Verdana"/>
          <w:sz w:val="22"/>
          <w:szCs w:val="22"/>
          <w:lang w:val="en-GB"/>
        </w:rPr>
        <w:t>It is necessary that p</w:t>
      </w:r>
      <w:r w:rsidR="00BC495D" w:rsidRPr="00EE753F">
        <w:rPr>
          <w:rFonts w:ascii="Verdana" w:hAnsi="Verdana"/>
          <w:sz w:val="22"/>
          <w:szCs w:val="22"/>
          <w:lang w:val="en-GB"/>
        </w:rPr>
        <w:t>ublic auth</w:t>
      </w:r>
      <w:r w:rsidRPr="00EE753F">
        <w:rPr>
          <w:rFonts w:ascii="Verdana" w:hAnsi="Verdana"/>
          <w:sz w:val="22"/>
          <w:szCs w:val="22"/>
          <w:lang w:val="en-GB"/>
        </w:rPr>
        <w:t xml:space="preserve">orities </w:t>
      </w:r>
      <w:r w:rsidR="00BC495D" w:rsidRPr="00EE753F">
        <w:rPr>
          <w:rFonts w:ascii="Verdana" w:hAnsi="Verdana"/>
          <w:sz w:val="22"/>
          <w:szCs w:val="22"/>
          <w:lang w:val="en-GB"/>
        </w:rPr>
        <w:t>promote public awareness against fraudulent</w:t>
      </w:r>
      <w:r w:rsidR="00242804">
        <w:rPr>
          <w:rFonts w:ascii="Verdana" w:hAnsi="Verdana"/>
          <w:sz w:val="22"/>
          <w:szCs w:val="22"/>
          <w:lang w:val="en-GB"/>
        </w:rPr>
        <w:t xml:space="preserve"> information and not serious HE providers in order to</w:t>
      </w:r>
      <w:r w:rsidR="00BC495D" w:rsidRPr="00EE753F">
        <w:rPr>
          <w:rFonts w:ascii="Verdana" w:hAnsi="Verdana"/>
          <w:sz w:val="22"/>
          <w:szCs w:val="22"/>
          <w:lang w:val="en-GB"/>
        </w:rPr>
        <w:t xml:space="preserve"> </w:t>
      </w:r>
      <w:r w:rsidR="0078164A" w:rsidRPr="00EE753F">
        <w:rPr>
          <w:rFonts w:ascii="Verdana" w:hAnsi="Verdana"/>
          <w:sz w:val="22"/>
          <w:szCs w:val="22"/>
          <w:lang w:val="en-GB"/>
        </w:rPr>
        <w:t>safeguard the public interest</w:t>
      </w:r>
      <w:r w:rsidR="00BC495D" w:rsidRPr="00EE753F">
        <w:rPr>
          <w:rFonts w:ascii="Verdana" w:hAnsi="Verdana"/>
          <w:sz w:val="22"/>
          <w:szCs w:val="22"/>
          <w:lang w:val="en-GB"/>
        </w:rPr>
        <w:t>.</w:t>
      </w:r>
    </w:p>
    <w:p w14:paraId="4B593C2E" w14:textId="47473C60" w:rsidR="00EE753F" w:rsidRDefault="00EE753F" w:rsidP="0069300E">
      <w:pPr>
        <w:pStyle w:val="ListParagraph"/>
        <w:numPr>
          <w:ilvl w:val="0"/>
          <w:numId w:val="37"/>
        </w:numPr>
        <w:tabs>
          <w:tab w:val="left" w:pos="7046"/>
        </w:tabs>
        <w:spacing w:after="120" w:line="23" w:lineRule="atLeast"/>
        <w:jc w:val="both"/>
        <w:rPr>
          <w:rFonts w:ascii="Verdana" w:hAnsi="Verdana"/>
          <w:sz w:val="22"/>
          <w:szCs w:val="22"/>
          <w:lang w:val="en-GB"/>
        </w:rPr>
      </w:pPr>
      <w:r w:rsidRPr="00EE753F">
        <w:rPr>
          <w:rFonts w:ascii="Verdana" w:hAnsi="Verdana"/>
          <w:sz w:val="22"/>
          <w:szCs w:val="22"/>
          <w:lang w:val="en-GB"/>
        </w:rPr>
        <w:t xml:space="preserve">In case the WG develops </w:t>
      </w:r>
      <w:r w:rsidR="00EE56A9" w:rsidRPr="00EE753F">
        <w:rPr>
          <w:rFonts w:ascii="Verdana" w:hAnsi="Verdana"/>
          <w:sz w:val="22"/>
          <w:szCs w:val="22"/>
          <w:lang w:val="en-GB"/>
        </w:rPr>
        <w:t>recom</w:t>
      </w:r>
      <w:r w:rsidRPr="00EE753F">
        <w:rPr>
          <w:rFonts w:ascii="Verdana" w:hAnsi="Verdana"/>
          <w:sz w:val="22"/>
          <w:szCs w:val="22"/>
          <w:lang w:val="en-GB"/>
        </w:rPr>
        <w:t>mendation on the revision on DS it will be useful to</w:t>
      </w:r>
      <w:r w:rsidR="0078164A" w:rsidRPr="00EE753F">
        <w:rPr>
          <w:rFonts w:ascii="Verdana" w:hAnsi="Verdana"/>
          <w:sz w:val="22"/>
          <w:szCs w:val="22"/>
          <w:lang w:val="en-GB"/>
        </w:rPr>
        <w:t xml:space="preserve"> </w:t>
      </w:r>
      <w:r w:rsidRPr="00EE753F">
        <w:rPr>
          <w:rFonts w:ascii="Verdana" w:hAnsi="Verdana"/>
          <w:sz w:val="22"/>
          <w:szCs w:val="22"/>
          <w:lang w:val="en-GB"/>
        </w:rPr>
        <w:t>be explicit on the</w:t>
      </w:r>
      <w:r w:rsidR="00EE56A9" w:rsidRPr="00EE753F">
        <w:rPr>
          <w:rFonts w:ascii="Verdana" w:hAnsi="Verdana"/>
          <w:sz w:val="22"/>
          <w:szCs w:val="22"/>
          <w:lang w:val="en-GB"/>
        </w:rPr>
        <w:t xml:space="preserve"> expected</w:t>
      </w:r>
      <w:r w:rsidR="0078164A" w:rsidRPr="00EE753F">
        <w:rPr>
          <w:rFonts w:ascii="Verdana" w:hAnsi="Verdana"/>
          <w:sz w:val="22"/>
          <w:szCs w:val="22"/>
          <w:lang w:val="en-GB"/>
        </w:rPr>
        <w:t xml:space="preserve"> outcome</w:t>
      </w:r>
      <w:r w:rsidRPr="00EE753F">
        <w:rPr>
          <w:rFonts w:ascii="Verdana" w:hAnsi="Verdana"/>
          <w:sz w:val="22"/>
          <w:szCs w:val="22"/>
          <w:lang w:val="en-GB"/>
        </w:rPr>
        <w:t>s</w:t>
      </w:r>
      <w:r w:rsidR="0078164A" w:rsidRPr="00EE753F">
        <w:rPr>
          <w:rFonts w:ascii="Verdana" w:hAnsi="Verdana"/>
          <w:sz w:val="22"/>
          <w:szCs w:val="22"/>
          <w:lang w:val="en-GB"/>
        </w:rPr>
        <w:t xml:space="preserve"> afterwards</w:t>
      </w:r>
      <w:r w:rsidRPr="00EE753F">
        <w:rPr>
          <w:rFonts w:ascii="Verdana" w:hAnsi="Verdana"/>
          <w:sz w:val="22"/>
          <w:szCs w:val="22"/>
          <w:lang w:val="en-GB"/>
        </w:rPr>
        <w:t>:</w:t>
      </w:r>
      <w:r w:rsidR="00EE56A9" w:rsidRPr="00EE753F">
        <w:rPr>
          <w:rFonts w:ascii="Verdana" w:hAnsi="Verdana"/>
          <w:sz w:val="22"/>
          <w:szCs w:val="22"/>
          <w:lang w:val="en-GB"/>
        </w:rPr>
        <w:t xml:space="preserve"> </w:t>
      </w:r>
      <w:r w:rsidRPr="00EE753F">
        <w:rPr>
          <w:rFonts w:ascii="Verdana" w:hAnsi="Verdana"/>
          <w:sz w:val="22"/>
          <w:szCs w:val="22"/>
          <w:lang w:val="en-GB"/>
        </w:rPr>
        <w:t>e</w:t>
      </w:r>
      <w:r w:rsidR="00B66161" w:rsidRPr="00EE753F">
        <w:rPr>
          <w:rFonts w:ascii="Verdana" w:hAnsi="Verdana"/>
          <w:sz w:val="22"/>
          <w:szCs w:val="22"/>
          <w:lang w:val="en-GB"/>
        </w:rPr>
        <w:t>mployers do not properly use DS</w:t>
      </w:r>
      <w:r w:rsidR="0078164A" w:rsidRPr="00EE753F">
        <w:rPr>
          <w:rFonts w:ascii="Verdana" w:hAnsi="Verdana"/>
          <w:sz w:val="22"/>
          <w:szCs w:val="22"/>
          <w:lang w:val="en-GB"/>
        </w:rPr>
        <w:t xml:space="preserve"> and it is </w:t>
      </w:r>
      <w:r w:rsidRPr="00EE753F">
        <w:rPr>
          <w:rFonts w:ascii="Verdana" w:hAnsi="Verdana"/>
          <w:sz w:val="22"/>
          <w:szCs w:val="22"/>
          <w:lang w:val="en-GB"/>
        </w:rPr>
        <w:t xml:space="preserve">one of the </w:t>
      </w:r>
      <w:r w:rsidR="0078164A" w:rsidRPr="00EE753F">
        <w:rPr>
          <w:rFonts w:ascii="Verdana" w:hAnsi="Verdana"/>
          <w:sz w:val="22"/>
          <w:szCs w:val="22"/>
          <w:lang w:val="en-GB"/>
        </w:rPr>
        <w:t>purpose</w:t>
      </w:r>
      <w:r w:rsidRPr="00EE753F">
        <w:rPr>
          <w:rFonts w:ascii="Verdana" w:hAnsi="Verdana"/>
          <w:sz w:val="22"/>
          <w:szCs w:val="22"/>
          <w:lang w:val="en-GB"/>
        </w:rPr>
        <w:t>s</w:t>
      </w:r>
      <w:r w:rsidR="0078164A" w:rsidRPr="00EE753F">
        <w:rPr>
          <w:rFonts w:ascii="Verdana" w:hAnsi="Verdana"/>
          <w:sz w:val="22"/>
          <w:szCs w:val="22"/>
          <w:lang w:val="en-GB"/>
        </w:rPr>
        <w:t xml:space="preserve"> tha</w:t>
      </w:r>
      <w:r w:rsidR="00B66161" w:rsidRPr="00EE753F">
        <w:rPr>
          <w:rFonts w:ascii="Verdana" w:hAnsi="Verdana"/>
          <w:sz w:val="22"/>
          <w:szCs w:val="22"/>
          <w:lang w:val="en-GB"/>
        </w:rPr>
        <w:t>t might be indicated in</w:t>
      </w:r>
      <w:r w:rsidR="0078164A" w:rsidRPr="00EE753F">
        <w:rPr>
          <w:rFonts w:ascii="Verdana" w:hAnsi="Verdana"/>
          <w:sz w:val="22"/>
          <w:szCs w:val="22"/>
          <w:lang w:val="en-GB"/>
        </w:rPr>
        <w:t xml:space="preserve"> the final aim of the revision</w:t>
      </w:r>
      <w:r w:rsidRPr="00EE753F">
        <w:rPr>
          <w:rFonts w:ascii="Verdana" w:hAnsi="Verdana"/>
          <w:sz w:val="22"/>
          <w:szCs w:val="22"/>
          <w:lang w:val="en-GB"/>
        </w:rPr>
        <w:t>.</w:t>
      </w:r>
    </w:p>
    <w:p w14:paraId="1CC7E78E" w14:textId="0B58738C" w:rsidR="00A97078" w:rsidRDefault="009167F8" w:rsidP="00EE753F">
      <w:pPr>
        <w:pStyle w:val="ListParagraph"/>
        <w:numPr>
          <w:ilvl w:val="0"/>
          <w:numId w:val="37"/>
        </w:numPr>
        <w:tabs>
          <w:tab w:val="left" w:pos="7046"/>
        </w:tabs>
        <w:spacing w:after="120" w:line="23" w:lineRule="atLeast"/>
        <w:jc w:val="both"/>
        <w:rPr>
          <w:rFonts w:ascii="Verdana" w:hAnsi="Verdana"/>
          <w:sz w:val="22"/>
          <w:szCs w:val="22"/>
          <w:lang w:val="en-GB"/>
        </w:rPr>
      </w:pPr>
      <w:r w:rsidRPr="00EE753F">
        <w:rPr>
          <w:rFonts w:ascii="Verdana" w:hAnsi="Verdana"/>
          <w:sz w:val="22"/>
          <w:szCs w:val="22"/>
          <w:lang w:val="en-GB"/>
        </w:rPr>
        <w:t xml:space="preserve">Database of all </w:t>
      </w:r>
      <w:r w:rsidR="00EE753F" w:rsidRPr="00EE753F">
        <w:rPr>
          <w:rFonts w:ascii="Verdana" w:hAnsi="Verdana"/>
          <w:sz w:val="22"/>
          <w:szCs w:val="22"/>
          <w:lang w:val="en-GB"/>
        </w:rPr>
        <w:t xml:space="preserve">awarded </w:t>
      </w:r>
      <w:r w:rsidR="00DC4F0C" w:rsidRPr="00EE753F">
        <w:rPr>
          <w:rFonts w:ascii="Verdana" w:hAnsi="Verdana"/>
          <w:sz w:val="22"/>
          <w:szCs w:val="22"/>
          <w:lang w:val="en-GB"/>
        </w:rPr>
        <w:t xml:space="preserve">qualifications </w:t>
      </w:r>
      <w:r w:rsidR="00BA781E" w:rsidRPr="00EE753F">
        <w:rPr>
          <w:rFonts w:ascii="Verdana" w:hAnsi="Verdana"/>
          <w:sz w:val="22"/>
          <w:szCs w:val="22"/>
          <w:lang w:val="en-GB"/>
        </w:rPr>
        <w:t>and direct access of the public</w:t>
      </w:r>
      <w:r w:rsidRPr="00EE753F">
        <w:rPr>
          <w:rFonts w:ascii="Verdana" w:hAnsi="Verdana"/>
          <w:sz w:val="22"/>
          <w:szCs w:val="22"/>
          <w:lang w:val="en-GB"/>
        </w:rPr>
        <w:t xml:space="preserve"> to </w:t>
      </w:r>
      <w:r w:rsidR="00242804">
        <w:rPr>
          <w:rFonts w:ascii="Verdana" w:hAnsi="Verdana"/>
          <w:sz w:val="22"/>
          <w:szCs w:val="22"/>
          <w:lang w:val="en-GB"/>
        </w:rPr>
        <w:t>it might turn</w:t>
      </w:r>
      <w:r w:rsidRPr="00EE753F">
        <w:rPr>
          <w:rFonts w:ascii="Verdana" w:hAnsi="Verdana"/>
          <w:sz w:val="22"/>
          <w:szCs w:val="22"/>
          <w:lang w:val="en-GB"/>
        </w:rPr>
        <w:t xml:space="preserve"> u</w:t>
      </w:r>
      <w:r w:rsidR="00DC4F0C" w:rsidRPr="00EE753F">
        <w:rPr>
          <w:rFonts w:ascii="Verdana" w:hAnsi="Verdana"/>
          <w:sz w:val="22"/>
          <w:szCs w:val="22"/>
          <w:lang w:val="en-GB"/>
        </w:rPr>
        <w:t>seful for transparency purposes.</w:t>
      </w:r>
      <w:r w:rsidR="00EE753F">
        <w:rPr>
          <w:rFonts w:ascii="Verdana" w:hAnsi="Verdana"/>
          <w:sz w:val="22"/>
          <w:szCs w:val="22"/>
          <w:lang w:val="en-GB"/>
        </w:rPr>
        <w:t xml:space="preserve"> </w:t>
      </w:r>
    </w:p>
    <w:p w14:paraId="09376DF5" w14:textId="5B556FA4" w:rsidR="00A97078" w:rsidRPr="00A97078" w:rsidRDefault="00EE753F" w:rsidP="00A97078">
      <w:pPr>
        <w:pStyle w:val="ListParagraph"/>
        <w:numPr>
          <w:ilvl w:val="0"/>
          <w:numId w:val="37"/>
        </w:numPr>
        <w:tabs>
          <w:tab w:val="left" w:pos="7046"/>
        </w:tabs>
        <w:spacing w:after="120" w:line="23" w:lineRule="atLeast"/>
        <w:jc w:val="both"/>
        <w:rPr>
          <w:rFonts w:ascii="Verdana" w:hAnsi="Verdana"/>
          <w:sz w:val="22"/>
          <w:szCs w:val="22"/>
          <w:lang w:val="en-GB"/>
        </w:rPr>
      </w:pPr>
      <w:r w:rsidRPr="00A97078">
        <w:rPr>
          <w:rFonts w:ascii="Verdana" w:eastAsiaTheme="minorEastAsia" w:hAnsi="Verdana" w:cs="Tahoma"/>
          <w:b/>
          <w:sz w:val="22"/>
          <w:szCs w:val="22"/>
          <w:lang w:val="en-GB"/>
        </w:rPr>
        <w:t xml:space="preserve">Diploma Supplement: </w:t>
      </w:r>
      <w:r w:rsidRPr="00A97078">
        <w:rPr>
          <w:rFonts w:ascii="Verdana" w:eastAsiaTheme="minorEastAsia" w:hAnsi="Verdana" w:cs="Tahoma"/>
          <w:sz w:val="22"/>
          <w:szCs w:val="22"/>
          <w:lang w:val="en-GB"/>
        </w:rPr>
        <w:t>I</w:t>
      </w:r>
      <w:r w:rsidR="00CC35F7" w:rsidRPr="00A97078">
        <w:rPr>
          <w:rFonts w:ascii="Verdana" w:eastAsiaTheme="minorEastAsia" w:hAnsi="Verdana" w:cs="Tahoma"/>
          <w:sz w:val="22"/>
          <w:szCs w:val="22"/>
          <w:lang w:val="en-GB"/>
        </w:rPr>
        <w:t>t was suggested</w:t>
      </w:r>
      <w:r w:rsidR="004B282E" w:rsidRPr="00A97078">
        <w:rPr>
          <w:rFonts w:ascii="Verdana" w:eastAsiaTheme="minorEastAsia" w:hAnsi="Verdana" w:cs="Tahoma"/>
          <w:sz w:val="22"/>
          <w:szCs w:val="22"/>
          <w:lang w:val="en-GB"/>
        </w:rPr>
        <w:t xml:space="preserve"> to revise the DS and </w:t>
      </w:r>
      <w:r w:rsidR="00BF5603" w:rsidRPr="00A97078">
        <w:rPr>
          <w:rFonts w:ascii="Verdana" w:eastAsiaTheme="minorEastAsia" w:hAnsi="Verdana" w:cs="Tahoma"/>
          <w:sz w:val="22"/>
          <w:szCs w:val="22"/>
          <w:lang w:val="en-GB"/>
        </w:rPr>
        <w:t xml:space="preserve">to have </w:t>
      </w:r>
      <w:r w:rsidR="004B282E" w:rsidRPr="00A97078">
        <w:rPr>
          <w:rFonts w:ascii="Verdana" w:eastAsiaTheme="minorEastAsia" w:hAnsi="Verdana" w:cs="Tahoma"/>
          <w:sz w:val="22"/>
          <w:szCs w:val="22"/>
          <w:lang w:val="en-GB"/>
        </w:rPr>
        <w:t>extendable DS in order</w:t>
      </w:r>
      <w:r w:rsidR="00CC35F7" w:rsidRPr="00A97078">
        <w:rPr>
          <w:rFonts w:ascii="Verdana" w:eastAsiaTheme="minorEastAsia" w:hAnsi="Verdana" w:cs="Tahoma"/>
          <w:sz w:val="22"/>
          <w:szCs w:val="22"/>
          <w:lang w:val="en-GB"/>
        </w:rPr>
        <w:t xml:space="preserve"> to</w:t>
      </w:r>
      <w:r w:rsidR="00B66161" w:rsidRPr="00A97078">
        <w:rPr>
          <w:rFonts w:ascii="Verdana" w:eastAsiaTheme="minorEastAsia" w:hAnsi="Verdana" w:cs="Tahoma"/>
          <w:sz w:val="22"/>
          <w:szCs w:val="22"/>
          <w:lang w:val="en-GB"/>
        </w:rPr>
        <w:t xml:space="preserve"> </w:t>
      </w:r>
      <w:r w:rsidR="00BF5603" w:rsidRPr="00A97078">
        <w:rPr>
          <w:rFonts w:ascii="Verdana" w:eastAsiaTheme="minorEastAsia" w:hAnsi="Verdana" w:cs="Tahoma"/>
          <w:sz w:val="22"/>
          <w:szCs w:val="22"/>
          <w:lang w:val="en-GB"/>
        </w:rPr>
        <w:t>further enhance its usage</w:t>
      </w:r>
      <w:r w:rsidR="00242804">
        <w:rPr>
          <w:rFonts w:ascii="Verdana" w:eastAsiaTheme="minorEastAsia" w:hAnsi="Verdana" w:cs="Tahoma"/>
          <w:sz w:val="22"/>
          <w:szCs w:val="22"/>
          <w:lang w:val="en-GB"/>
        </w:rPr>
        <w:t>.</w:t>
      </w:r>
    </w:p>
    <w:p w14:paraId="0C761CB9" w14:textId="782AA02D" w:rsidR="00A97078" w:rsidRPr="00A97078" w:rsidRDefault="00CC35F7" w:rsidP="00A97078">
      <w:pPr>
        <w:pStyle w:val="ListParagraph"/>
        <w:numPr>
          <w:ilvl w:val="0"/>
          <w:numId w:val="37"/>
        </w:numPr>
        <w:tabs>
          <w:tab w:val="left" w:pos="7046"/>
        </w:tabs>
        <w:spacing w:after="120" w:line="23" w:lineRule="atLeast"/>
        <w:jc w:val="both"/>
        <w:rPr>
          <w:rFonts w:ascii="Verdana" w:hAnsi="Verdana"/>
          <w:sz w:val="22"/>
          <w:szCs w:val="22"/>
          <w:lang w:val="en-GB"/>
        </w:rPr>
      </w:pPr>
      <w:r w:rsidRPr="00A97078">
        <w:rPr>
          <w:rFonts w:ascii="Verdana" w:eastAsiaTheme="minorEastAsia" w:hAnsi="Verdana" w:cs="Tahoma"/>
          <w:sz w:val="22"/>
          <w:szCs w:val="22"/>
          <w:lang w:val="en-GB"/>
        </w:rPr>
        <w:t>It was noted that the</w:t>
      </w:r>
      <w:r w:rsidR="00FE74D5" w:rsidRPr="00A97078">
        <w:rPr>
          <w:rFonts w:ascii="Verdana" w:eastAsiaTheme="minorEastAsia" w:hAnsi="Verdana" w:cs="Tahoma"/>
          <w:sz w:val="22"/>
          <w:szCs w:val="22"/>
          <w:lang w:val="en-GB"/>
        </w:rPr>
        <w:t xml:space="preserve"> idea of revising the DS</w:t>
      </w:r>
      <w:r w:rsidR="0032589A" w:rsidRPr="00A97078">
        <w:rPr>
          <w:rFonts w:ascii="Verdana" w:eastAsiaTheme="minorEastAsia" w:hAnsi="Verdana" w:cs="Tahoma"/>
          <w:sz w:val="22"/>
          <w:szCs w:val="22"/>
          <w:lang w:val="en-GB"/>
        </w:rPr>
        <w:t xml:space="preserve"> for the purpose</w:t>
      </w:r>
      <w:r w:rsidR="00792A2B">
        <w:rPr>
          <w:rFonts w:ascii="Verdana" w:eastAsiaTheme="minorEastAsia" w:hAnsi="Verdana" w:cs="Tahoma"/>
          <w:sz w:val="22"/>
          <w:szCs w:val="22"/>
          <w:lang w:val="en-GB"/>
        </w:rPr>
        <w:t xml:space="preserve"> of improving the use</w:t>
      </w:r>
      <w:r w:rsidRPr="00A97078">
        <w:rPr>
          <w:rFonts w:ascii="Verdana" w:eastAsiaTheme="minorEastAsia" w:hAnsi="Verdana" w:cs="Tahoma"/>
          <w:sz w:val="22"/>
          <w:szCs w:val="22"/>
          <w:lang w:val="en-GB"/>
        </w:rPr>
        <w:t xml:space="preserve"> of the LOs</w:t>
      </w:r>
      <w:r w:rsidR="0032589A" w:rsidRPr="00A97078">
        <w:rPr>
          <w:rFonts w:ascii="Verdana" w:eastAsiaTheme="minorEastAsia" w:hAnsi="Verdana" w:cs="Tahoma"/>
          <w:sz w:val="22"/>
          <w:szCs w:val="22"/>
          <w:lang w:val="en-GB"/>
        </w:rPr>
        <w:t xml:space="preserve"> should be linked to the ECTS Users’ Guide.  </w:t>
      </w:r>
    </w:p>
    <w:p w14:paraId="2C676AEC" w14:textId="77777777" w:rsidR="00A97078" w:rsidRPr="00A97078" w:rsidRDefault="00CC35F7" w:rsidP="00A97078">
      <w:pPr>
        <w:pStyle w:val="ListParagraph"/>
        <w:numPr>
          <w:ilvl w:val="0"/>
          <w:numId w:val="37"/>
        </w:numPr>
        <w:tabs>
          <w:tab w:val="left" w:pos="7046"/>
        </w:tabs>
        <w:spacing w:after="120" w:line="23" w:lineRule="atLeast"/>
        <w:jc w:val="both"/>
        <w:rPr>
          <w:rFonts w:ascii="Verdana" w:hAnsi="Verdana"/>
          <w:sz w:val="22"/>
          <w:szCs w:val="22"/>
          <w:lang w:val="en-GB"/>
        </w:rPr>
      </w:pPr>
      <w:r w:rsidRPr="00A97078">
        <w:rPr>
          <w:rFonts w:ascii="Verdana" w:eastAsiaTheme="minorEastAsia" w:hAnsi="Verdana" w:cs="Tahoma"/>
          <w:sz w:val="22"/>
          <w:szCs w:val="22"/>
          <w:lang w:val="en-GB"/>
        </w:rPr>
        <w:t>It was proposed</w:t>
      </w:r>
      <w:r w:rsidR="0032589A" w:rsidRPr="00A97078">
        <w:rPr>
          <w:rFonts w:ascii="Verdana" w:eastAsiaTheme="minorEastAsia" w:hAnsi="Verdana" w:cs="Tahoma"/>
          <w:sz w:val="22"/>
          <w:szCs w:val="22"/>
          <w:lang w:val="en-GB"/>
        </w:rPr>
        <w:t xml:space="preserve"> </w:t>
      </w:r>
      <w:r w:rsidRPr="00A97078">
        <w:rPr>
          <w:rFonts w:ascii="Verdana" w:eastAsiaTheme="minorEastAsia" w:hAnsi="Verdana" w:cs="Tahoma"/>
          <w:sz w:val="22"/>
          <w:szCs w:val="22"/>
          <w:lang w:val="en-GB"/>
        </w:rPr>
        <w:t xml:space="preserve">to develop guidelines for HEIs the way they should fill in and issue the DS. </w:t>
      </w:r>
    </w:p>
    <w:p w14:paraId="530697A1" w14:textId="77777777" w:rsidR="002A2F0B" w:rsidRPr="006C77B3" w:rsidRDefault="002A2F0B" w:rsidP="0069300E">
      <w:pPr>
        <w:tabs>
          <w:tab w:val="left" w:pos="7046"/>
        </w:tabs>
        <w:spacing w:after="120" w:line="23" w:lineRule="atLeast"/>
        <w:jc w:val="both"/>
        <w:rPr>
          <w:rFonts w:ascii="Verdana" w:hAnsi="Verdana"/>
          <w:sz w:val="22"/>
          <w:szCs w:val="22"/>
          <w:lang w:val="en-GB"/>
        </w:rPr>
      </w:pPr>
    </w:p>
    <w:p w14:paraId="27B4D434" w14:textId="677C7D46" w:rsidR="00EC142A" w:rsidRPr="00EE753F" w:rsidRDefault="00D74CEE" w:rsidP="0069300E">
      <w:pPr>
        <w:spacing w:after="120" w:line="23" w:lineRule="atLeast"/>
        <w:jc w:val="both"/>
        <w:rPr>
          <w:rFonts w:ascii="Verdana" w:hAnsi="Verdana"/>
          <w:b/>
          <w:sz w:val="22"/>
          <w:szCs w:val="22"/>
          <w:lang w:val="en-GB"/>
        </w:rPr>
      </w:pPr>
      <w:r w:rsidRPr="00EE753F">
        <w:rPr>
          <w:rFonts w:ascii="Verdana" w:hAnsi="Verdana"/>
          <w:b/>
          <w:sz w:val="22"/>
          <w:szCs w:val="22"/>
          <w:lang w:val="en-GB"/>
        </w:rPr>
        <w:t xml:space="preserve">Next meeting of the EHEA </w:t>
      </w:r>
      <w:r w:rsidR="00CA68D0" w:rsidRPr="00EE753F">
        <w:rPr>
          <w:rFonts w:ascii="Verdana" w:hAnsi="Verdana"/>
          <w:b/>
          <w:sz w:val="22"/>
          <w:szCs w:val="22"/>
          <w:lang w:val="en-GB"/>
        </w:rPr>
        <w:t>SR</w:t>
      </w:r>
      <w:r w:rsidRPr="00EE753F">
        <w:rPr>
          <w:rFonts w:ascii="Verdana" w:hAnsi="Verdana"/>
          <w:b/>
          <w:sz w:val="22"/>
          <w:szCs w:val="22"/>
          <w:lang w:val="en-GB"/>
        </w:rPr>
        <w:t xml:space="preserve">WG, </w:t>
      </w:r>
      <w:r w:rsidR="00D94989" w:rsidRPr="00EE753F">
        <w:rPr>
          <w:rFonts w:ascii="Verdana" w:hAnsi="Verdana"/>
          <w:b/>
          <w:sz w:val="22"/>
          <w:szCs w:val="22"/>
          <w:lang w:val="en-GB"/>
        </w:rPr>
        <w:t xml:space="preserve">September </w:t>
      </w:r>
      <w:r w:rsidR="00693074" w:rsidRPr="00EE753F">
        <w:rPr>
          <w:rFonts w:ascii="Verdana" w:hAnsi="Verdana"/>
          <w:b/>
          <w:sz w:val="22"/>
          <w:szCs w:val="22"/>
          <w:lang w:val="en-GB"/>
        </w:rPr>
        <w:t>16-17</w:t>
      </w:r>
    </w:p>
    <w:p w14:paraId="164B2E52" w14:textId="03DAE2B4" w:rsidR="00406AE8" w:rsidRPr="00EE753F" w:rsidRDefault="00EE753F" w:rsidP="0069300E">
      <w:pPr>
        <w:spacing w:after="120" w:line="23" w:lineRule="atLeast"/>
        <w:jc w:val="both"/>
        <w:rPr>
          <w:rFonts w:ascii="Verdana" w:hAnsi="Verdana"/>
          <w:b/>
          <w:i/>
          <w:sz w:val="22"/>
          <w:szCs w:val="22"/>
          <w:lang w:val="en-GB"/>
        </w:rPr>
      </w:pPr>
      <w:r w:rsidRPr="00EE753F">
        <w:rPr>
          <w:rFonts w:ascii="Verdana" w:hAnsi="Verdana"/>
          <w:i/>
          <w:sz w:val="22"/>
          <w:szCs w:val="22"/>
          <w:lang w:val="en-GB"/>
        </w:rPr>
        <w:t>The seventh meeting of the SRWG will be held in Vatican</w:t>
      </w:r>
      <w:r w:rsidR="0024721D">
        <w:rPr>
          <w:rFonts w:ascii="Verdana" w:hAnsi="Verdana"/>
          <w:i/>
          <w:sz w:val="22"/>
          <w:szCs w:val="22"/>
          <w:lang w:val="en-GB"/>
        </w:rPr>
        <w:t xml:space="preserve"> City</w:t>
      </w:r>
      <w:r w:rsidRPr="00EE753F">
        <w:rPr>
          <w:rFonts w:ascii="Verdana" w:hAnsi="Verdana"/>
          <w:i/>
          <w:sz w:val="22"/>
          <w:szCs w:val="22"/>
          <w:lang w:val="en-GB"/>
        </w:rPr>
        <w:t xml:space="preserve"> on September 16-17,2014.</w:t>
      </w:r>
    </w:p>
    <w:sectPr w:rsidR="00406AE8" w:rsidRPr="00EE753F" w:rsidSect="002552AF">
      <w:headerReference w:type="default" r:id="rId21"/>
      <w:pgSz w:w="11900" w:h="16840"/>
      <w:pgMar w:top="1440" w:right="701" w:bottom="1440" w:left="709"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2364E90" w14:textId="77777777" w:rsidR="00C627E3" w:rsidRDefault="00C627E3" w:rsidP="00F025B0">
      <w:pPr>
        <w:spacing w:after="0"/>
      </w:pPr>
      <w:r>
        <w:separator/>
      </w:r>
    </w:p>
  </w:endnote>
  <w:endnote w:type="continuationSeparator" w:id="0">
    <w:p w14:paraId="0B0A87EF" w14:textId="77777777" w:rsidR="00C627E3" w:rsidRDefault="00C627E3" w:rsidP="00F025B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1574080" w14:textId="77777777" w:rsidR="00C627E3" w:rsidRDefault="00C627E3" w:rsidP="00F025B0">
      <w:pPr>
        <w:spacing w:after="0"/>
      </w:pPr>
      <w:r>
        <w:separator/>
      </w:r>
    </w:p>
  </w:footnote>
  <w:footnote w:type="continuationSeparator" w:id="0">
    <w:p w14:paraId="62A1D5D4" w14:textId="77777777" w:rsidR="00C627E3" w:rsidRDefault="00C627E3" w:rsidP="00F025B0">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171361B" w14:textId="069565A8" w:rsidR="00784DB6" w:rsidRPr="00876ABD" w:rsidRDefault="00784DB6" w:rsidP="00F025B0">
    <w:pPr>
      <w:spacing w:after="120"/>
      <w:rPr>
        <w:ins w:id="5" w:author="Bologna 2" w:date="2013-11-26T16:40:00Z"/>
        <w:rFonts w:cs="Calibri"/>
        <w:b/>
        <w:sz w:val="28"/>
      </w:rPr>
    </w:pPr>
    <w:ins w:id="6" w:author="Bologna 2" w:date="2013-11-26T16:40:00Z">
      <w:r>
        <w:rPr>
          <w:noProof/>
          <w:lang w:val="ru-RU" w:eastAsia="ru-RU"/>
        </w:rPr>
        <w:drawing>
          <wp:anchor distT="0" distB="0" distL="114300" distR="114300" simplePos="0" relativeHeight="251660288" behindDoc="0" locked="0" layoutInCell="1" allowOverlap="1" wp14:anchorId="40FF7A5C" wp14:editId="4C33A026">
            <wp:simplePos x="0" y="0"/>
            <wp:positionH relativeFrom="column">
              <wp:posOffset>-80645</wp:posOffset>
            </wp:positionH>
            <wp:positionV relativeFrom="paragraph">
              <wp:posOffset>-335280</wp:posOffset>
            </wp:positionV>
            <wp:extent cx="671195" cy="914400"/>
            <wp:effectExtent l="0" t="0" r="0" b="0"/>
            <wp:wrapNone/>
            <wp:docPr id="2" name="Picture 0" descr="BP_mi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BP_mic.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71195" cy="914400"/>
                    </a:xfrm>
                    <a:prstGeom prst="rect">
                      <a:avLst/>
                    </a:prstGeom>
                    <a:noFill/>
                  </pic:spPr>
                </pic:pic>
              </a:graphicData>
            </a:graphic>
            <wp14:sizeRelH relativeFrom="page">
              <wp14:pctWidth>0</wp14:pctWidth>
            </wp14:sizeRelH>
            <wp14:sizeRelV relativeFrom="page">
              <wp14:pctHeight>0</wp14:pctHeight>
            </wp14:sizeRelV>
          </wp:anchor>
        </w:drawing>
      </w:r>
      <w:r>
        <w:rPr>
          <w:noProof/>
          <w:lang w:val="ru-RU" w:eastAsia="ru-RU"/>
        </w:rPr>
        <w:drawing>
          <wp:anchor distT="0" distB="0" distL="114300" distR="114300" simplePos="0" relativeHeight="251659264" behindDoc="0" locked="0" layoutInCell="1" allowOverlap="1" wp14:anchorId="2405E6BA" wp14:editId="11C6ADC6">
            <wp:simplePos x="0" y="0"/>
            <wp:positionH relativeFrom="column">
              <wp:posOffset>4457700</wp:posOffset>
            </wp:positionH>
            <wp:positionV relativeFrom="paragraph">
              <wp:posOffset>-335280</wp:posOffset>
            </wp:positionV>
            <wp:extent cx="914400" cy="909320"/>
            <wp:effectExtent l="0" t="0" r="0" b="5080"/>
            <wp:wrapNone/>
            <wp:docPr id="1" name="Picture 1" descr="EHEA_mi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HEA_mic.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14400" cy="909320"/>
                    </a:xfrm>
                    <a:prstGeom prst="rect">
                      <a:avLst/>
                    </a:prstGeom>
                    <a:noFill/>
                  </pic:spPr>
                </pic:pic>
              </a:graphicData>
            </a:graphic>
            <wp14:sizeRelH relativeFrom="page">
              <wp14:pctWidth>0</wp14:pctWidth>
            </wp14:sizeRelH>
            <wp14:sizeRelV relativeFrom="page">
              <wp14:pctHeight>0</wp14:pctHeight>
            </wp14:sizeRelV>
          </wp:anchor>
        </w:drawing>
      </w:r>
      <w:r>
        <w:tab/>
      </w:r>
      <w:r>
        <w:rPr>
          <w:sz w:val="28"/>
        </w:rPr>
        <w:t xml:space="preserve">                    </w:t>
      </w:r>
    </w:ins>
  </w:p>
  <w:p w14:paraId="3F3556B1" w14:textId="77777777" w:rsidR="00784DB6" w:rsidRDefault="00784DB6" w:rsidP="00F025B0">
    <w:pPr>
      <w:pStyle w:val="Header"/>
      <w:rPr>
        <w:ins w:id="7" w:author="Bologna 2" w:date="2013-11-26T16:40:00Z"/>
      </w:rPr>
    </w:pPr>
  </w:p>
  <w:p w14:paraId="19231EED" w14:textId="77777777" w:rsidR="00784DB6" w:rsidRDefault="00784DB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BD13DE"/>
    <w:multiLevelType w:val="hybridMultilevel"/>
    <w:tmpl w:val="C71E3CC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033000C1"/>
    <w:multiLevelType w:val="hybridMultilevel"/>
    <w:tmpl w:val="F132A054"/>
    <w:lvl w:ilvl="0" w:tplc="0409000F">
      <w:start w:val="1"/>
      <w:numFmt w:val="decimal"/>
      <w:lvlText w:val="%1."/>
      <w:lvlJc w:val="left"/>
      <w:pPr>
        <w:ind w:left="360" w:hanging="360"/>
      </w:pPr>
      <w:rPr>
        <w:b/>
      </w:rPr>
    </w:lvl>
    <w:lvl w:ilvl="1" w:tplc="CA0EFAF8">
      <w:start w:val="1"/>
      <w:numFmt w:val="lowerLetter"/>
      <w:lvlText w:val="%2)"/>
      <w:lvlJc w:val="left"/>
      <w:pPr>
        <w:tabs>
          <w:tab w:val="num" w:pos="360"/>
        </w:tabs>
        <w:ind w:left="360" w:hanging="360"/>
      </w:pPr>
      <w:rPr>
        <w:rFonts w:cs="Times New Roman" w:hint="default"/>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
    <w:nsid w:val="04E03AE4"/>
    <w:multiLevelType w:val="hybridMultilevel"/>
    <w:tmpl w:val="EE5E0B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C94D76"/>
    <w:multiLevelType w:val="hybridMultilevel"/>
    <w:tmpl w:val="F822D7E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10693D"/>
    <w:multiLevelType w:val="hybridMultilevel"/>
    <w:tmpl w:val="0E30C22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0EEB6D18"/>
    <w:multiLevelType w:val="hybridMultilevel"/>
    <w:tmpl w:val="F0ACBB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EA6FDC"/>
    <w:multiLevelType w:val="hybridMultilevel"/>
    <w:tmpl w:val="156C451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19307F8B"/>
    <w:multiLevelType w:val="hybridMultilevel"/>
    <w:tmpl w:val="85C69CE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A5A2E48"/>
    <w:multiLevelType w:val="hybridMultilevel"/>
    <w:tmpl w:val="5DCA7D78"/>
    <w:lvl w:ilvl="0" w:tplc="04090001">
      <w:start w:val="1"/>
      <w:numFmt w:val="bullet"/>
      <w:lvlText w:val=""/>
      <w:lvlJc w:val="left"/>
      <w:pPr>
        <w:ind w:left="928" w:hanging="360"/>
      </w:pPr>
      <w:rPr>
        <w:rFonts w:ascii="Symbol" w:hAnsi="Symbol" w:hint="default"/>
      </w:rPr>
    </w:lvl>
    <w:lvl w:ilvl="1" w:tplc="04090003" w:tentative="1">
      <w:start w:val="1"/>
      <w:numFmt w:val="bullet"/>
      <w:lvlText w:val="o"/>
      <w:lvlJc w:val="left"/>
      <w:pPr>
        <w:ind w:left="1648" w:hanging="360"/>
      </w:pPr>
      <w:rPr>
        <w:rFonts w:ascii="Courier New" w:hAnsi="Courier New" w:hint="default"/>
      </w:rPr>
    </w:lvl>
    <w:lvl w:ilvl="2" w:tplc="04090005" w:tentative="1">
      <w:start w:val="1"/>
      <w:numFmt w:val="bullet"/>
      <w:lvlText w:val=""/>
      <w:lvlJc w:val="left"/>
      <w:pPr>
        <w:ind w:left="2368" w:hanging="360"/>
      </w:pPr>
      <w:rPr>
        <w:rFonts w:ascii="Wingdings" w:hAnsi="Wingdings" w:hint="default"/>
      </w:rPr>
    </w:lvl>
    <w:lvl w:ilvl="3" w:tplc="04090001" w:tentative="1">
      <w:start w:val="1"/>
      <w:numFmt w:val="bullet"/>
      <w:lvlText w:val=""/>
      <w:lvlJc w:val="left"/>
      <w:pPr>
        <w:ind w:left="3088" w:hanging="360"/>
      </w:pPr>
      <w:rPr>
        <w:rFonts w:ascii="Symbol" w:hAnsi="Symbol" w:hint="default"/>
      </w:rPr>
    </w:lvl>
    <w:lvl w:ilvl="4" w:tplc="04090003" w:tentative="1">
      <w:start w:val="1"/>
      <w:numFmt w:val="bullet"/>
      <w:lvlText w:val="o"/>
      <w:lvlJc w:val="left"/>
      <w:pPr>
        <w:ind w:left="3808" w:hanging="360"/>
      </w:pPr>
      <w:rPr>
        <w:rFonts w:ascii="Courier New" w:hAnsi="Courier New" w:hint="default"/>
      </w:rPr>
    </w:lvl>
    <w:lvl w:ilvl="5" w:tplc="04090005" w:tentative="1">
      <w:start w:val="1"/>
      <w:numFmt w:val="bullet"/>
      <w:lvlText w:val=""/>
      <w:lvlJc w:val="left"/>
      <w:pPr>
        <w:ind w:left="4528" w:hanging="360"/>
      </w:pPr>
      <w:rPr>
        <w:rFonts w:ascii="Wingdings" w:hAnsi="Wingdings" w:hint="default"/>
      </w:rPr>
    </w:lvl>
    <w:lvl w:ilvl="6" w:tplc="04090001" w:tentative="1">
      <w:start w:val="1"/>
      <w:numFmt w:val="bullet"/>
      <w:lvlText w:val=""/>
      <w:lvlJc w:val="left"/>
      <w:pPr>
        <w:ind w:left="5248" w:hanging="360"/>
      </w:pPr>
      <w:rPr>
        <w:rFonts w:ascii="Symbol" w:hAnsi="Symbol" w:hint="default"/>
      </w:rPr>
    </w:lvl>
    <w:lvl w:ilvl="7" w:tplc="04090003" w:tentative="1">
      <w:start w:val="1"/>
      <w:numFmt w:val="bullet"/>
      <w:lvlText w:val="o"/>
      <w:lvlJc w:val="left"/>
      <w:pPr>
        <w:ind w:left="5968" w:hanging="360"/>
      </w:pPr>
      <w:rPr>
        <w:rFonts w:ascii="Courier New" w:hAnsi="Courier New" w:hint="default"/>
      </w:rPr>
    </w:lvl>
    <w:lvl w:ilvl="8" w:tplc="04090005" w:tentative="1">
      <w:start w:val="1"/>
      <w:numFmt w:val="bullet"/>
      <w:lvlText w:val=""/>
      <w:lvlJc w:val="left"/>
      <w:pPr>
        <w:ind w:left="6688" w:hanging="360"/>
      </w:pPr>
      <w:rPr>
        <w:rFonts w:ascii="Wingdings" w:hAnsi="Wingdings" w:hint="default"/>
      </w:rPr>
    </w:lvl>
  </w:abstractNum>
  <w:abstractNum w:abstractNumId="9">
    <w:nsid w:val="1D322B30"/>
    <w:multiLevelType w:val="multilevel"/>
    <w:tmpl w:val="D40455EE"/>
    <w:lvl w:ilvl="0">
      <w:start w:val="1"/>
      <w:numFmt w:val="decimal"/>
      <w:lvlText w:val="%1."/>
      <w:lvlJc w:val="left"/>
      <w:pPr>
        <w:ind w:left="360" w:hanging="360"/>
      </w:pPr>
      <w:rPr>
        <w:rFonts w:cs="Times New Roman"/>
        <w:b/>
      </w:rPr>
    </w:lvl>
    <w:lvl w:ilvl="1">
      <w:start w:val="1"/>
      <w:numFmt w:val="lowerLetter"/>
      <w:lvlText w:val="%2)"/>
      <w:lvlJc w:val="left"/>
      <w:pPr>
        <w:tabs>
          <w:tab w:val="num" w:pos="1080"/>
        </w:tabs>
        <w:ind w:left="1080" w:hanging="360"/>
      </w:pPr>
      <w:rPr>
        <w:rFonts w:cs="Times New Roman" w:hint="default"/>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rPr>
        <w:rFonts w:cs="Times New Roman"/>
      </w:r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10">
    <w:nsid w:val="1FB81FE7"/>
    <w:multiLevelType w:val="multilevel"/>
    <w:tmpl w:val="7EB45EC4"/>
    <w:lvl w:ilvl="0">
      <w:start w:val="1"/>
      <w:numFmt w:val="decimal"/>
      <w:lvlText w:val="%1."/>
      <w:lvlJc w:val="left"/>
      <w:pPr>
        <w:ind w:left="360" w:hanging="360"/>
      </w:pPr>
      <w:rPr>
        <w:rFonts w:cs="Times New Roman"/>
        <w:b/>
      </w:rPr>
    </w:lvl>
    <w:lvl w:ilvl="1">
      <w:start w:val="1"/>
      <w:numFmt w:val="lowerLetter"/>
      <w:lvlText w:val="%2)"/>
      <w:lvlJc w:val="left"/>
      <w:pPr>
        <w:tabs>
          <w:tab w:val="num" w:pos="1080"/>
        </w:tabs>
        <w:ind w:left="1080" w:hanging="360"/>
      </w:pPr>
      <w:rPr>
        <w:rFonts w:cs="Times New Roman" w:hint="default"/>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rPr>
        <w:rFonts w:cs="Times New Roman"/>
      </w:r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11">
    <w:nsid w:val="1FDE3A60"/>
    <w:multiLevelType w:val="hybridMultilevel"/>
    <w:tmpl w:val="780E2A0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nsid w:val="22106984"/>
    <w:multiLevelType w:val="hybridMultilevel"/>
    <w:tmpl w:val="7B6C8574"/>
    <w:lvl w:ilvl="0" w:tplc="4A1EF6B0">
      <w:start w:val="1"/>
      <w:numFmt w:val="decimal"/>
      <w:lvlText w:val="%1."/>
      <w:lvlJc w:val="left"/>
      <w:pPr>
        <w:ind w:left="360" w:hanging="360"/>
      </w:pPr>
      <w:rPr>
        <w:rFonts w:ascii="Verdana" w:hAnsi="Verdana" w:hint="default"/>
        <w:b w:val="0"/>
        <w:sz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nsid w:val="2E4D743D"/>
    <w:multiLevelType w:val="multilevel"/>
    <w:tmpl w:val="5DCA7D7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4">
    <w:nsid w:val="2ED26924"/>
    <w:multiLevelType w:val="multilevel"/>
    <w:tmpl w:val="4148B6FA"/>
    <w:lvl w:ilvl="0">
      <w:start w:val="1"/>
      <w:numFmt w:val="decimal"/>
      <w:lvlText w:val="%1."/>
      <w:lvlJc w:val="left"/>
      <w:pPr>
        <w:ind w:left="360" w:hanging="360"/>
      </w:pPr>
      <w:rPr>
        <w:rFonts w:cs="Times New Roman"/>
        <w:b/>
      </w:rPr>
    </w:lvl>
    <w:lvl w:ilvl="1">
      <w:start w:val="1"/>
      <w:numFmt w:val="lowerLetter"/>
      <w:lvlText w:val="%2)"/>
      <w:lvlJc w:val="left"/>
      <w:pPr>
        <w:tabs>
          <w:tab w:val="num" w:pos="1080"/>
        </w:tabs>
        <w:ind w:left="1080" w:hanging="360"/>
      </w:pPr>
      <w:rPr>
        <w:rFonts w:cs="Times New Roman" w:hint="default"/>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rPr>
        <w:rFonts w:cs="Times New Roman"/>
      </w:r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15">
    <w:nsid w:val="391D5D61"/>
    <w:multiLevelType w:val="hybridMultilevel"/>
    <w:tmpl w:val="29A026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C682036"/>
    <w:multiLevelType w:val="hybridMultilevel"/>
    <w:tmpl w:val="E6528F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E9172AF"/>
    <w:multiLevelType w:val="hybridMultilevel"/>
    <w:tmpl w:val="EE246E0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3F240203"/>
    <w:multiLevelType w:val="hybridMultilevel"/>
    <w:tmpl w:val="CBB80F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F5304B5"/>
    <w:multiLevelType w:val="multilevel"/>
    <w:tmpl w:val="220EFEFC"/>
    <w:lvl w:ilvl="0">
      <w:start w:val="1"/>
      <w:numFmt w:val="decimal"/>
      <w:lvlText w:val="%1."/>
      <w:lvlJc w:val="left"/>
      <w:pPr>
        <w:ind w:left="360" w:hanging="360"/>
      </w:pPr>
      <w:rPr>
        <w:b/>
      </w:rPr>
    </w:lvl>
    <w:lvl w:ilvl="1">
      <w:start w:val="1"/>
      <w:numFmt w:val="lowerLetter"/>
      <w:lvlText w:val="%2)"/>
      <w:lvlJc w:val="left"/>
      <w:pPr>
        <w:tabs>
          <w:tab w:val="num" w:pos="1080"/>
        </w:tabs>
        <w:ind w:left="1080" w:hanging="360"/>
      </w:pPr>
      <w:rPr>
        <w:rFonts w:cs="Times New Roman" w:hint="default"/>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rPr>
        <w:rFonts w:cs="Times New Roman"/>
      </w:r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20">
    <w:nsid w:val="48466B74"/>
    <w:multiLevelType w:val="hybridMultilevel"/>
    <w:tmpl w:val="0D7A42D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A584FAD"/>
    <w:multiLevelType w:val="hybridMultilevel"/>
    <w:tmpl w:val="F9B40B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AD51A73"/>
    <w:multiLevelType w:val="hybridMultilevel"/>
    <w:tmpl w:val="D39C8B3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nsid w:val="4C19325C"/>
    <w:multiLevelType w:val="hybridMultilevel"/>
    <w:tmpl w:val="50C29F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1600B5E"/>
    <w:multiLevelType w:val="hybridMultilevel"/>
    <w:tmpl w:val="A246E3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54CF5600"/>
    <w:multiLevelType w:val="hybridMultilevel"/>
    <w:tmpl w:val="F8FA4A9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nsid w:val="58E04FB9"/>
    <w:multiLevelType w:val="hybridMultilevel"/>
    <w:tmpl w:val="DC9AA29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AAC4553"/>
    <w:multiLevelType w:val="hybridMultilevel"/>
    <w:tmpl w:val="8FF4E85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5B0229D7"/>
    <w:multiLevelType w:val="hybridMultilevel"/>
    <w:tmpl w:val="B5AC115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5C8D4D2D"/>
    <w:multiLevelType w:val="hybridMultilevel"/>
    <w:tmpl w:val="07F224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5F3E0A2B"/>
    <w:multiLevelType w:val="hybridMultilevel"/>
    <w:tmpl w:val="F67C76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601C67FF"/>
    <w:multiLevelType w:val="hybridMultilevel"/>
    <w:tmpl w:val="F22E70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62C14954"/>
    <w:multiLevelType w:val="multilevel"/>
    <w:tmpl w:val="8C9A9B42"/>
    <w:lvl w:ilvl="0">
      <w:start w:val="1"/>
      <w:numFmt w:val="decimal"/>
      <w:lvlText w:val="%1."/>
      <w:lvlJc w:val="left"/>
      <w:pPr>
        <w:ind w:left="360" w:hanging="360"/>
      </w:pPr>
      <w:rPr>
        <w:b/>
      </w:rPr>
    </w:lvl>
    <w:lvl w:ilvl="1">
      <w:start w:val="1"/>
      <w:numFmt w:val="lowerLetter"/>
      <w:lvlText w:val="%2)"/>
      <w:lvlJc w:val="left"/>
      <w:pPr>
        <w:tabs>
          <w:tab w:val="num" w:pos="1080"/>
        </w:tabs>
        <w:ind w:left="1080" w:hanging="360"/>
      </w:pPr>
      <w:rPr>
        <w:rFonts w:cs="Times New Roman" w:hint="default"/>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rPr>
        <w:rFonts w:cs="Times New Roman"/>
      </w:r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33">
    <w:nsid w:val="663420FA"/>
    <w:multiLevelType w:val="hybridMultilevel"/>
    <w:tmpl w:val="F22AFC1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4">
    <w:nsid w:val="711E59E0"/>
    <w:multiLevelType w:val="multilevel"/>
    <w:tmpl w:val="9A10E644"/>
    <w:lvl w:ilvl="0">
      <w:start w:val="1"/>
      <w:numFmt w:val="decimal"/>
      <w:lvlText w:val="%1."/>
      <w:lvlJc w:val="left"/>
      <w:pPr>
        <w:ind w:left="360" w:hanging="360"/>
      </w:pPr>
      <w:rPr>
        <w:b/>
      </w:rPr>
    </w:lvl>
    <w:lvl w:ilvl="1">
      <w:start w:val="1"/>
      <w:numFmt w:val="lowerLetter"/>
      <w:lvlText w:val="%2)"/>
      <w:lvlJc w:val="left"/>
      <w:pPr>
        <w:tabs>
          <w:tab w:val="num" w:pos="1080"/>
        </w:tabs>
        <w:ind w:left="1080" w:hanging="360"/>
      </w:pPr>
      <w:rPr>
        <w:rFonts w:cs="Times New Roman" w:hint="default"/>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rPr>
        <w:rFonts w:cs="Times New Roman"/>
      </w:r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35">
    <w:nsid w:val="76FD2A64"/>
    <w:multiLevelType w:val="hybridMultilevel"/>
    <w:tmpl w:val="3E42C65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6">
    <w:nsid w:val="7C435A4A"/>
    <w:multiLevelType w:val="hybridMultilevel"/>
    <w:tmpl w:val="30F0DCD8"/>
    <w:lvl w:ilvl="0" w:tplc="04090001">
      <w:start w:val="1"/>
      <w:numFmt w:val="bullet"/>
      <w:lvlText w:val=""/>
      <w:lvlJc w:val="left"/>
      <w:pPr>
        <w:ind w:left="928" w:hanging="360"/>
      </w:pPr>
      <w:rPr>
        <w:rFonts w:ascii="Symbol" w:hAnsi="Symbol" w:hint="default"/>
      </w:rPr>
    </w:lvl>
    <w:lvl w:ilvl="1" w:tplc="04090003" w:tentative="1">
      <w:start w:val="1"/>
      <w:numFmt w:val="bullet"/>
      <w:lvlText w:val="o"/>
      <w:lvlJc w:val="left"/>
      <w:pPr>
        <w:ind w:left="1648" w:hanging="360"/>
      </w:pPr>
      <w:rPr>
        <w:rFonts w:ascii="Courier New" w:hAnsi="Courier New" w:hint="default"/>
      </w:rPr>
    </w:lvl>
    <w:lvl w:ilvl="2" w:tplc="04090005" w:tentative="1">
      <w:start w:val="1"/>
      <w:numFmt w:val="bullet"/>
      <w:lvlText w:val=""/>
      <w:lvlJc w:val="left"/>
      <w:pPr>
        <w:ind w:left="2368" w:hanging="360"/>
      </w:pPr>
      <w:rPr>
        <w:rFonts w:ascii="Wingdings" w:hAnsi="Wingdings" w:hint="default"/>
      </w:rPr>
    </w:lvl>
    <w:lvl w:ilvl="3" w:tplc="04090001" w:tentative="1">
      <w:start w:val="1"/>
      <w:numFmt w:val="bullet"/>
      <w:lvlText w:val=""/>
      <w:lvlJc w:val="left"/>
      <w:pPr>
        <w:ind w:left="3088" w:hanging="360"/>
      </w:pPr>
      <w:rPr>
        <w:rFonts w:ascii="Symbol" w:hAnsi="Symbol" w:hint="default"/>
      </w:rPr>
    </w:lvl>
    <w:lvl w:ilvl="4" w:tplc="04090003" w:tentative="1">
      <w:start w:val="1"/>
      <w:numFmt w:val="bullet"/>
      <w:lvlText w:val="o"/>
      <w:lvlJc w:val="left"/>
      <w:pPr>
        <w:ind w:left="3808" w:hanging="360"/>
      </w:pPr>
      <w:rPr>
        <w:rFonts w:ascii="Courier New" w:hAnsi="Courier New" w:hint="default"/>
      </w:rPr>
    </w:lvl>
    <w:lvl w:ilvl="5" w:tplc="04090005" w:tentative="1">
      <w:start w:val="1"/>
      <w:numFmt w:val="bullet"/>
      <w:lvlText w:val=""/>
      <w:lvlJc w:val="left"/>
      <w:pPr>
        <w:ind w:left="4528" w:hanging="360"/>
      </w:pPr>
      <w:rPr>
        <w:rFonts w:ascii="Wingdings" w:hAnsi="Wingdings" w:hint="default"/>
      </w:rPr>
    </w:lvl>
    <w:lvl w:ilvl="6" w:tplc="04090001" w:tentative="1">
      <w:start w:val="1"/>
      <w:numFmt w:val="bullet"/>
      <w:lvlText w:val=""/>
      <w:lvlJc w:val="left"/>
      <w:pPr>
        <w:ind w:left="5248" w:hanging="360"/>
      </w:pPr>
      <w:rPr>
        <w:rFonts w:ascii="Symbol" w:hAnsi="Symbol" w:hint="default"/>
      </w:rPr>
    </w:lvl>
    <w:lvl w:ilvl="7" w:tplc="04090003" w:tentative="1">
      <w:start w:val="1"/>
      <w:numFmt w:val="bullet"/>
      <w:lvlText w:val="o"/>
      <w:lvlJc w:val="left"/>
      <w:pPr>
        <w:ind w:left="5968" w:hanging="360"/>
      </w:pPr>
      <w:rPr>
        <w:rFonts w:ascii="Courier New" w:hAnsi="Courier New" w:hint="default"/>
      </w:rPr>
    </w:lvl>
    <w:lvl w:ilvl="8" w:tplc="04090005" w:tentative="1">
      <w:start w:val="1"/>
      <w:numFmt w:val="bullet"/>
      <w:lvlText w:val=""/>
      <w:lvlJc w:val="left"/>
      <w:pPr>
        <w:ind w:left="6688" w:hanging="360"/>
      </w:pPr>
      <w:rPr>
        <w:rFonts w:ascii="Wingdings" w:hAnsi="Wingdings" w:hint="default"/>
      </w:rPr>
    </w:lvl>
  </w:abstractNum>
  <w:num w:numId="1">
    <w:abstractNumId w:val="1"/>
  </w:num>
  <w:num w:numId="2">
    <w:abstractNumId w:val="9"/>
  </w:num>
  <w:num w:numId="3">
    <w:abstractNumId w:val="7"/>
  </w:num>
  <w:num w:numId="4">
    <w:abstractNumId w:val="10"/>
  </w:num>
  <w:num w:numId="5">
    <w:abstractNumId w:val="5"/>
  </w:num>
  <w:num w:numId="6">
    <w:abstractNumId w:val="14"/>
  </w:num>
  <w:num w:numId="7">
    <w:abstractNumId w:val="30"/>
  </w:num>
  <w:num w:numId="8">
    <w:abstractNumId w:val="15"/>
  </w:num>
  <w:num w:numId="9">
    <w:abstractNumId w:val="34"/>
  </w:num>
  <w:num w:numId="10">
    <w:abstractNumId w:val="17"/>
  </w:num>
  <w:num w:numId="11">
    <w:abstractNumId w:val="26"/>
  </w:num>
  <w:num w:numId="12">
    <w:abstractNumId w:val="16"/>
  </w:num>
  <w:num w:numId="13">
    <w:abstractNumId w:val="20"/>
  </w:num>
  <w:num w:numId="14">
    <w:abstractNumId w:val="3"/>
  </w:num>
  <w:num w:numId="15">
    <w:abstractNumId w:val="19"/>
  </w:num>
  <w:num w:numId="16">
    <w:abstractNumId w:val="23"/>
  </w:num>
  <w:num w:numId="17">
    <w:abstractNumId w:val="32"/>
  </w:num>
  <w:num w:numId="18">
    <w:abstractNumId w:val="31"/>
  </w:num>
  <w:num w:numId="19">
    <w:abstractNumId w:val="28"/>
  </w:num>
  <w:num w:numId="20">
    <w:abstractNumId w:val="27"/>
  </w:num>
  <w:num w:numId="21">
    <w:abstractNumId w:val="12"/>
  </w:num>
  <w:num w:numId="22">
    <w:abstractNumId w:val="8"/>
  </w:num>
  <w:num w:numId="23">
    <w:abstractNumId w:val="36"/>
  </w:num>
  <w:num w:numId="24">
    <w:abstractNumId w:val="24"/>
  </w:num>
  <w:num w:numId="25">
    <w:abstractNumId w:val="21"/>
  </w:num>
  <w:num w:numId="26">
    <w:abstractNumId w:val="35"/>
  </w:num>
  <w:num w:numId="27">
    <w:abstractNumId w:val="2"/>
  </w:num>
  <w:num w:numId="28">
    <w:abstractNumId w:val="18"/>
  </w:num>
  <w:num w:numId="29">
    <w:abstractNumId w:val="13"/>
  </w:num>
  <w:num w:numId="30">
    <w:abstractNumId w:val="4"/>
  </w:num>
  <w:num w:numId="31">
    <w:abstractNumId w:val="11"/>
  </w:num>
  <w:num w:numId="32">
    <w:abstractNumId w:val="6"/>
  </w:num>
  <w:num w:numId="33">
    <w:abstractNumId w:val="25"/>
  </w:num>
  <w:num w:numId="34">
    <w:abstractNumId w:val="33"/>
  </w:num>
  <w:num w:numId="35">
    <w:abstractNumId w:val="29"/>
  </w:num>
  <w:num w:numId="36">
    <w:abstractNumId w:val="0"/>
  </w:num>
  <w:num w:numId="37">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36D3"/>
    <w:rsid w:val="00001E08"/>
    <w:rsid w:val="000108BD"/>
    <w:rsid w:val="000171CE"/>
    <w:rsid w:val="0001769D"/>
    <w:rsid w:val="00021129"/>
    <w:rsid w:val="00021675"/>
    <w:rsid w:val="00021F5F"/>
    <w:rsid w:val="00022DCA"/>
    <w:rsid w:val="00027F62"/>
    <w:rsid w:val="00031679"/>
    <w:rsid w:val="00031FC2"/>
    <w:rsid w:val="0003786B"/>
    <w:rsid w:val="00041221"/>
    <w:rsid w:val="000438C2"/>
    <w:rsid w:val="00043E55"/>
    <w:rsid w:val="00044E03"/>
    <w:rsid w:val="000576CD"/>
    <w:rsid w:val="0006172D"/>
    <w:rsid w:val="00061DB7"/>
    <w:rsid w:val="00071E68"/>
    <w:rsid w:val="00076F33"/>
    <w:rsid w:val="00080A5E"/>
    <w:rsid w:val="000852ED"/>
    <w:rsid w:val="00085A61"/>
    <w:rsid w:val="000A15EA"/>
    <w:rsid w:val="000A4C28"/>
    <w:rsid w:val="000A4F91"/>
    <w:rsid w:val="000B0CF8"/>
    <w:rsid w:val="000C204A"/>
    <w:rsid w:val="000C5CA7"/>
    <w:rsid w:val="000C7DA8"/>
    <w:rsid w:val="000D12C3"/>
    <w:rsid w:val="000D27D4"/>
    <w:rsid w:val="000D52FE"/>
    <w:rsid w:val="000D5B3C"/>
    <w:rsid w:val="000E087E"/>
    <w:rsid w:val="000E5BA6"/>
    <w:rsid w:val="000E6240"/>
    <w:rsid w:val="000F5221"/>
    <w:rsid w:val="00103302"/>
    <w:rsid w:val="0011609A"/>
    <w:rsid w:val="00125660"/>
    <w:rsid w:val="00125A17"/>
    <w:rsid w:val="0012651A"/>
    <w:rsid w:val="001301A7"/>
    <w:rsid w:val="00133C24"/>
    <w:rsid w:val="00144F44"/>
    <w:rsid w:val="001469D0"/>
    <w:rsid w:val="001515E8"/>
    <w:rsid w:val="00151655"/>
    <w:rsid w:val="001521A7"/>
    <w:rsid w:val="00152D71"/>
    <w:rsid w:val="001542B6"/>
    <w:rsid w:val="001621A0"/>
    <w:rsid w:val="00165731"/>
    <w:rsid w:val="00170B37"/>
    <w:rsid w:val="0017290F"/>
    <w:rsid w:val="00186921"/>
    <w:rsid w:val="00186C55"/>
    <w:rsid w:val="00192274"/>
    <w:rsid w:val="00194216"/>
    <w:rsid w:val="0019597C"/>
    <w:rsid w:val="00195F9D"/>
    <w:rsid w:val="001A13D9"/>
    <w:rsid w:val="001A162C"/>
    <w:rsid w:val="001A3319"/>
    <w:rsid w:val="001A4B5C"/>
    <w:rsid w:val="001A64FF"/>
    <w:rsid w:val="001A6A72"/>
    <w:rsid w:val="001B4900"/>
    <w:rsid w:val="001B5315"/>
    <w:rsid w:val="001B696C"/>
    <w:rsid w:val="001B7638"/>
    <w:rsid w:val="001C31B1"/>
    <w:rsid w:val="001C4573"/>
    <w:rsid w:val="001D020C"/>
    <w:rsid w:val="001D1557"/>
    <w:rsid w:val="001D3B09"/>
    <w:rsid w:val="001D77D0"/>
    <w:rsid w:val="001E1576"/>
    <w:rsid w:val="001E4F53"/>
    <w:rsid w:val="001F01E4"/>
    <w:rsid w:val="001F0949"/>
    <w:rsid w:val="001F10D7"/>
    <w:rsid w:val="001F3BA8"/>
    <w:rsid w:val="001F59E9"/>
    <w:rsid w:val="002016A4"/>
    <w:rsid w:val="0020374E"/>
    <w:rsid w:val="00203BA9"/>
    <w:rsid w:val="002042C7"/>
    <w:rsid w:val="00210C72"/>
    <w:rsid w:val="0021264C"/>
    <w:rsid w:val="00212D9F"/>
    <w:rsid w:val="00223205"/>
    <w:rsid w:val="00223ADC"/>
    <w:rsid w:val="00223B06"/>
    <w:rsid w:val="002251F5"/>
    <w:rsid w:val="0023179D"/>
    <w:rsid w:val="002333BE"/>
    <w:rsid w:val="0023436D"/>
    <w:rsid w:val="00237221"/>
    <w:rsid w:val="00242804"/>
    <w:rsid w:val="0024721D"/>
    <w:rsid w:val="00251F3D"/>
    <w:rsid w:val="00254B02"/>
    <w:rsid w:val="0025503E"/>
    <w:rsid w:val="002552AF"/>
    <w:rsid w:val="0025557C"/>
    <w:rsid w:val="002711EE"/>
    <w:rsid w:val="002832B0"/>
    <w:rsid w:val="00295474"/>
    <w:rsid w:val="002A01D9"/>
    <w:rsid w:val="002A04C6"/>
    <w:rsid w:val="002A0E6D"/>
    <w:rsid w:val="002A2F0B"/>
    <w:rsid w:val="002B1F7A"/>
    <w:rsid w:val="002B67D4"/>
    <w:rsid w:val="002C1F1B"/>
    <w:rsid w:val="002D302D"/>
    <w:rsid w:val="002D37D1"/>
    <w:rsid w:val="002D51D4"/>
    <w:rsid w:val="002D7AC8"/>
    <w:rsid w:val="002D7ACF"/>
    <w:rsid w:val="002D7CD2"/>
    <w:rsid w:val="002F0443"/>
    <w:rsid w:val="002F1265"/>
    <w:rsid w:val="002F59D5"/>
    <w:rsid w:val="002F63AA"/>
    <w:rsid w:val="002F6947"/>
    <w:rsid w:val="00320D31"/>
    <w:rsid w:val="00321030"/>
    <w:rsid w:val="00321C9D"/>
    <w:rsid w:val="0032589A"/>
    <w:rsid w:val="00326B1D"/>
    <w:rsid w:val="003275F2"/>
    <w:rsid w:val="00331EE6"/>
    <w:rsid w:val="00333C2C"/>
    <w:rsid w:val="003376F4"/>
    <w:rsid w:val="003408F0"/>
    <w:rsid w:val="0034579E"/>
    <w:rsid w:val="0035131A"/>
    <w:rsid w:val="00351765"/>
    <w:rsid w:val="0035313F"/>
    <w:rsid w:val="00356E84"/>
    <w:rsid w:val="00363AD5"/>
    <w:rsid w:val="00372624"/>
    <w:rsid w:val="00373990"/>
    <w:rsid w:val="00380A7E"/>
    <w:rsid w:val="00380B12"/>
    <w:rsid w:val="003862A9"/>
    <w:rsid w:val="0038717D"/>
    <w:rsid w:val="00394A34"/>
    <w:rsid w:val="00396427"/>
    <w:rsid w:val="00397802"/>
    <w:rsid w:val="003A09BB"/>
    <w:rsid w:val="003A20CF"/>
    <w:rsid w:val="003A4F9F"/>
    <w:rsid w:val="003A53A8"/>
    <w:rsid w:val="003A5D41"/>
    <w:rsid w:val="003A7DDE"/>
    <w:rsid w:val="003B227B"/>
    <w:rsid w:val="003B7C40"/>
    <w:rsid w:val="003C09CB"/>
    <w:rsid w:val="003C3AF4"/>
    <w:rsid w:val="003C4D9A"/>
    <w:rsid w:val="003C5B27"/>
    <w:rsid w:val="003D02F5"/>
    <w:rsid w:val="003D6BAD"/>
    <w:rsid w:val="003E334C"/>
    <w:rsid w:val="003F3AC0"/>
    <w:rsid w:val="003F439D"/>
    <w:rsid w:val="00403CCD"/>
    <w:rsid w:val="004056F3"/>
    <w:rsid w:val="00405D55"/>
    <w:rsid w:val="00406AE8"/>
    <w:rsid w:val="0041573F"/>
    <w:rsid w:val="0042390C"/>
    <w:rsid w:val="00426BF9"/>
    <w:rsid w:val="0042756D"/>
    <w:rsid w:val="0043279B"/>
    <w:rsid w:val="00433045"/>
    <w:rsid w:val="004349E5"/>
    <w:rsid w:val="00440F02"/>
    <w:rsid w:val="0044505E"/>
    <w:rsid w:val="00445D84"/>
    <w:rsid w:val="00453A68"/>
    <w:rsid w:val="00461A25"/>
    <w:rsid w:val="0046733E"/>
    <w:rsid w:val="004709E1"/>
    <w:rsid w:val="004726EC"/>
    <w:rsid w:val="00472758"/>
    <w:rsid w:val="0047619C"/>
    <w:rsid w:val="00481212"/>
    <w:rsid w:val="004832D4"/>
    <w:rsid w:val="004834F7"/>
    <w:rsid w:val="00487707"/>
    <w:rsid w:val="004954BB"/>
    <w:rsid w:val="004A4DE7"/>
    <w:rsid w:val="004B282E"/>
    <w:rsid w:val="004C1DC9"/>
    <w:rsid w:val="004C7737"/>
    <w:rsid w:val="004D22FE"/>
    <w:rsid w:val="004D344E"/>
    <w:rsid w:val="004E30BE"/>
    <w:rsid w:val="004F6209"/>
    <w:rsid w:val="004F67EB"/>
    <w:rsid w:val="005002BC"/>
    <w:rsid w:val="005106D0"/>
    <w:rsid w:val="00510EBB"/>
    <w:rsid w:val="00514DE3"/>
    <w:rsid w:val="00523453"/>
    <w:rsid w:val="00527444"/>
    <w:rsid w:val="00535B31"/>
    <w:rsid w:val="00541844"/>
    <w:rsid w:val="00542795"/>
    <w:rsid w:val="00542FC6"/>
    <w:rsid w:val="00545DCE"/>
    <w:rsid w:val="0055647D"/>
    <w:rsid w:val="00557A96"/>
    <w:rsid w:val="00575BE5"/>
    <w:rsid w:val="00580AA8"/>
    <w:rsid w:val="005822C0"/>
    <w:rsid w:val="00585F44"/>
    <w:rsid w:val="00586EA5"/>
    <w:rsid w:val="00587A7A"/>
    <w:rsid w:val="005918B4"/>
    <w:rsid w:val="005977B0"/>
    <w:rsid w:val="005A085C"/>
    <w:rsid w:val="005A2106"/>
    <w:rsid w:val="005A30FB"/>
    <w:rsid w:val="005A67EC"/>
    <w:rsid w:val="005B3DF9"/>
    <w:rsid w:val="005C789F"/>
    <w:rsid w:val="005D0722"/>
    <w:rsid w:val="005D177F"/>
    <w:rsid w:val="005D6D66"/>
    <w:rsid w:val="005E2F68"/>
    <w:rsid w:val="005E3C7D"/>
    <w:rsid w:val="005E7D7B"/>
    <w:rsid w:val="005F426F"/>
    <w:rsid w:val="005F7849"/>
    <w:rsid w:val="00602312"/>
    <w:rsid w:val="006030FC"/>
    <w:rsid w:val="00606E0B"/>
    <w:rsid w:val="00610CE2"/>
    <w:rsid w:val="0061297A"/>
    <w:rsid w:val="00615824"/>
    <w:rsid w:val="00615D82"/>
    <w:rsid w:val="006234EB"/>
    <w:rsid w:val="00623880"/>
    <w:rsid w:val="00630FA1"/>
    <w:rsid w:val="00642CCB"/>
    <w:rsid w:val="006465B5"/>
    <w:rsid w:val="00646834"/>
    <w:rsid w:val="006665CB"/>
    <w:rsid w:val="00670EE5"/>
    <w:rsid w:val="0067566B"/>
    <w:rsid w:val="006758B6"/>
    <w:rsid w:val="00675CE4"/>
    <w:rsid w:val="00676004"/>
    <w:rsid w:val="00676B1F"/>
    <w:rsid w:val="0069300E"/>
    <w:rsid w:val="00693074"/>
    <w:rsid w:val="006963D0"/>
    <w:rsid w:val="00697811"/>
    <w:rsid w:val="006A2520"/>
    <w:rsid w:val="006A2AE9"/>
    <w:rsid w:val="006A6AA1"/>
    <w:rsid w:val="006B785A"/>
    <w:rsid w:val="006C0BFD"/>
    <w:rsid w:val="006C1AF8"/>
    <w:rsid w:val="006C3A2A"/>
    <w:rsid w:val="006C72A9"/>
    <w:rsid w:val="006C77B3"/>
    <w:rsid w:val="006D1598"/>
    <w:rsid w:val="006D56D3"/>
    <w:rsid w:val="006E187C"/>
    <w:rsid w:val="006E570F"/>
    <w:rsid w:val="006F14C2"/>
    <w:rsid w:val="006F23BA"/>
    <w:rsid w:val="006F432E"/>
    <w:rsid w:val="007043BC"/>
    <w:rsid w:val="00704EB8"/>
    <w:rsid w:val="00711106"/>
    <w:rsid w:val="007154F0"/>
    <w:rsid w:val="0072239D"/>
    <w:rsid w:val="00732724"/>
    <w:rsid w:val="00736923"/>
    <w:rsid w:val="007407A2"/>
    <w:rsid w:val="007436D3"/>
    <w:rsid w:val="0074400A"/>
    <w:rsid w:val="00746FAB"/>
    <w:rsid w:val="00751883"/>
    <w:rsid w:val="0075327E"/>
    <w:rsid w:val="00754DCA"/>
    <w:rsid w:val="00757EF4"/>
    <w:rsid w:val="00762701"/>
    <w:rsid w:val="00764903"/>
    <w:rsid w:val="00767BC8"/>
    <w:rsid w:val="00771072"/>
    <w:rsid w:val="007763C1"/>
    <w:rsid w:val="0078164A"/>
    <w:rsid w:val="00781E6C"/>
    <w:rsid w:val="00784DB6"/>
    <w:rsid w:val="00792A2B"/>
    <w:rsid w:val="00793B05"/>
    <w:rsid w:val="007960CC"/>
    <w:rsid w:val="007A2182"/>
    <w:rsid w:val="007A28A4"/>
    <w:rsid w:val="007A2B91"/>
    <w:rsid w:val="007A2E4A"/>
    <w:rsid w:val="007A35AE"/>
    <w:rsid w:val="007A7EDE"/>
    <w:rsid w:val="007B148F"/>
    <w:rsid w:val="007B5428"/>
    <w:rsid w:val="007C011F"/>
    <w:rsid w:val="007C2913"/>
    <w:rsid w:val="007C4EE5"/>
    <w:rsid w:val="007C7764"/>
    <w:rsid w:val="007D3564"/>
    <w:rsid w:val="007D4B52"/>
    <w:rsid w:val="007D5171"/>
    <w:rsid w:val="007D51F1"/>
    <w:rsid w:val="007E386E"/>
    <w:rsid w:val="007E4AE7"/>
    <w:rsid w:val="007E4B69"/>
    <w:rsid w:val="007E4CFD"/>
    <w:rsid w:val="007E6655"/>
    <w:rsid w:val="007E7AC7"/>
    <w:rsid w:val="007F4487"/>
    <w:rsid w:val="00803E4D"/>
    <w:rsid w:val="00805908"/>
    <w:rsid w:val="00815638"/>
    <w:rsid w:val="00815685"/>
    <w:rsid w:val="00817BFC"/>
    <w:rsid w:val="00822953"/>
    <w:rsid w:val="00824E67"/>
    <w:rsid w:val="00826927"/>
    <w:rsid w:val="00826A1A"/>
    <w:rsid w:val="00827E41"/>
    <w:rsid w:val="0083110F"/>
    <w:rsid w:val="00831EFC"/>
    <w:rsid w:val="008326F3"/>
    <w:rsid w:val="00833593"/>
    <w:rsid w:val="0083480B"/>
    <w:rsid w:val="00843D7D"/>
    <w:rsid w:val="00847876"/>
    <w:rsid w:val="00853E32"/>
    <w:rsid w:val="0085522E"/>
    <w:rsid w:val="00855A86"/>
    <w:rsid w:val="0085636A"/>
    <w:rsid w:val="00864416"/>
    <w:rsid w:val="00864EA1"/>
    <w:rsid w:val="00871CDC"/>
    <w:rsid w:val="0087216C"/>
    <w:rsid w:val="00873F7E"/>
    <w:rsid w:val="0088028E"/>
    <w:rsid w:val="0088647B"/>
    <w:rsid w:val="00890052"/>
    <w:rsid w:val="00890A08"/>
    <w:rsid w:val="00893246"/>
    <w:rsid w:val="0089510D"/>
    <w:rsid w:val="00895C49"/>
    <w:rsid w:val="008A567D"/>
    <w:rsid w:val="008B44A1"/>
    <w:rsid w:val="008B67F9"/>
    <w:rsid w:val="008B75CB"/>
    <w:rsid w:val="008C043E"/>
    <w:rsid w:val="008C3021"/>
    <w:rsid w:val="008E27CB"/>
    <w:rsid w:val="008F6BF4"/>
    <w:rsid w:val="00904BAA"/>
    <w:rsid w:val="00905FA6"/>
    <w:rsid w:val="00907738"/>
    <w:rsid w:val="00911A36"/>
    <w:rsid w:val="00914CCF"/>
    <w:rsid w:val="009167F8"/>
    <w:rsid w:val="00916938"/>
    <w:rsid w:val="00921B47"/>
    <w:rsid w:val="009229DA"/>
    <w:rsid w:val="00924731"/>
    <w:rsid w:val="00927C82"/>
    <w:rsid w:val="00932019"/>
    <w:rsid w:val="009330B8"/>
    <w:rsid w:val="009361EB"/>
    <w:rsid w:val="00940B3E"/>
    <w:rsid w:val="009507FF"/>
    <w:rsid w:val="0095638A"/>
    <w:rsid w:val="00960409"/>
    <w:rsid w:val="00966BF9"/>
    <w:rsid w:val="0096758E"/>
    <w:rsid w:val="00967B87"/>
    <w:rsid w:val="00980806"/>
    <w:rsid w:val="009856AA"/>
    <w:rsid w:val="00995DB8"/>
    <w:rsid w:val="009A15DE"/>
    <w:rsid w:val="009A20DB"/>
    <w:rsid w:val="009A5DCB"/>
    <w:rsid w:val="009B262C"/>
    <w:rsid w:val="009B4074"/>
    <w:rsid w:val="009C207E"/>
    <w:rsid w:val="009C39FD"/>
    <w:rsid w:val="009C664F"/>
    <w:rsid w:val="009D0A07"/>
    <w:rsid w:val="009D6D73"/>
    <w:rsid w:val="009E08E4"/>
    <w:rsid w:val="009E15CF"/>
    <w:rsid w:val="009F35F8"/>
    <w:rsid w:val="009F4D57"/>
    <w:rsid w:val="009F5AEE"/>
    <w:rsid w:val="00A06B31"/>
    <w:rsid w:val="00A151E3"/>
    <w:rsid w:val="00A16E21"/>
    <w:rsid w:val="00A17CF1"/>
    <w:rsid w:val="00A22A9C"/>
    <w:rsid w:val="00A244C3"/>
    <w:rsid w:val="00A25CE0"/>
    <w:rsid w:val="00A31670"/>
    <w:rsid w:val="00A32476"/>
    <w:rsid w:val="00A3526A"/>
    <w:rsid w:val="00A35C38"/>
    <w:rsid w:val="00A43FD5"/>
    <w:rsid w:val="00A6105D"/>
    <w:rsid w:val="00A63F5A"/>
    <w:rsid w:val="00A707DC"/>
    <w:rsid w:val="00A76E68"/>
    <w:rsid w:val="00A821AE"/>
    <w:rsid w:val="00A85E75"/>
    <w:rsid w:val="00A93D2F"/>
    <w:rsid w:val="00A97078"/>
    <w:rsid w:val="00AA389D"/>
    <w:rsid w:val="00AA65FF"/>
    <w:rsid w:val="00AA7821"/>
    <w:rsid w:val="00AB049F"/>
    <w:rsid w:val="00AB1FC2"/>
    <w:rsid w:val="00AC1590"/>
    <w:rsid w:val="00AC71E4"/>
    <w:rsid w:val="00AD5704"/>
    <w:rsid w:val="00AD63CC"/>
    <w:rsid w:val="00AE0733"/>
    <w:rsid w:val="00AF367A"/>
    <w:rsid w:val="00AF5F47"/>
    <w:rsid w:val="00B01857"/>
    <w:rsid w:val="00B032E8"/>
    <w:rsid w:val="00B051B6"/>
    <w:rsid w:val="00B11C31"/>
    <w:rsid w:val="00B168C5"/>
    <w:rsid w:val="00B30F89"/>
    <w:rsid w:val="00B42080"/>
    <w:rsid w:val="00B54890"/>
    <w:rsid w:val="00B66161"/>
    <w:rsid w:val="00B74B1F"/>
    <w:rsid w:val="00B80850"/>
    <w:rsid w:val="00B83DFD"/>
    <w:rsid w:val="00B87526"/>
    <w:rsid w:val="00BA781E"/>
    <w:rsid w:val="00BB1C14"/>
    <w:rsid w:val="00BB799C"/>
    <w:rsid w:val="00BC3BC4"/>
    <w:rsid w:val="00BC495D"/>
    <w:rsid w:val="00BD611C"/>
    <w:rsid w:val="00BE35B9"/>
    <w:rsid w:val="00BE600B"/>
    <w:rsid w:val="00BF5603"/>
    <w:rsid w:val="00BF5F3B"/>
    <w:rsid w:val="00BF7CED"/>
    <w:rsid w:val="00C02E0B"/>
    <w:rsid w:val="00C040B0"/>
    <w:rsid w:val="00C06502"/>
    <w:rsid w:val="00C07739"/>
    <w:rsid w:val="00C10C39"/>
    <w:rsid w:val="00C16C80"/>
    <w:rsid w:val="00C3004F"/>
    <w:rsid w:val="00C30E5B"/>
    <w:rsid w:val="00C32589"/>
    <w:rsid w:val="00C41280"/>
    <w:rsid w:val="00C43294"/>
    <w:rsid w:val="00C43A10"/>
    <w:rsid w:val="00C451C5"/>
    <w:rsid w:val="00C47507"/>
    <w:rsid w:val="00C50E36"/>
    <w:rsid w:val="00C5504B"/>
    <w:rsid w:val="00C56C1E"/>
    <w:rsid w:val="00C611E6"/>
    <w:rsid w:val="00C627E3"/>
    <w:rsid w:val="00C63C71"/>
    <w:rsid w:val="00C662A1"/>
    <w:rsid w:val="00C67DDD"/>
    <w:rsid w:val="00C71204"/>
    <w:rsid w:val="00C81D21"/>
    <w:rsid w:val="00C86537"/>
    <w:rsid w:val="00C86EFA"/>
    <w:rsid w:val="00C9017A"/>
    <w:rsid w:val="00C91B5A"/>
    <w:rsid w:val="00C93B7B"/>
    <w:rsid w:val="00C94DFE"/>
    <w:rsid w:val="00CA2361"/>
    <w:rsid w:val="00CA68D0"/>
    <w:rsid w:val="00CA77E8"/>
    <w:rsid w:val="00CB3B32"/>
    <w:rsid w:val="00CB407E"/>
    <w:rsid w:val="00CB66D0"/>
    <w:rsid w:val="00CC35F7"/>
    <w:rsid w:val="00CD1A84"/>
    <w:rsid w:val="00CD6642"/>
    <w:rsid w:val="00CE6DD5"/>
    <w:rsid w:val="00CE7D70"/>
    <w:rsid w:val="00CF118C"/>
    <w:rsid w:val="00CF31E6"/>
    <w:rsid w:val="00CF3CB7"/>
    <w:rsid w:val="00CF47D6"/>
    <w:rsid w:val="00CF73B1"/>
    <w:rsid w:val="00D05866"/>
    <w:rsid w:val="00D06024"/>
    <w:rsid w:val="00D1131C"/>
    <w:rsid w:val="00D140C9"/>
    <w:rsid w:val="00D168B8"/>
    <w:rsid w:val="00D31B52"/>
    <w:rsid w:val="00D327B6"/>
    <w:rsid w:val="00D41751"/>
    <w:rsid w:val="00D432A6"/>
    <w:rsid w:val="00D443EE"/>
    <w:rsid w:val="00D44DBB"/>
    <w:rsid w:val="00D44EA9"/>
    <w:rsid w:val="00D52C9D"/>
    <w:rsid w:val="00D52F13"/>
    <w:rsid w:val="00D55246"/>
    <w:rsid w:val="00D5745C"/>
    <w:rsid w:val="00D6580B"/>
    <w:rsid w:val="00D74CEE"/>
    <w:rsid w:val="00D754F2"/>
    <w:rsid w:val="00D80CAC"/>
    <w:rsid w:val="00D827DD"/>
    <w:rsid w:val="00D83832"/>
    <w:rsid w:val="00D911F1"/>
    <w:rsid w:val="00D912F3"/>
    <w:rsid w:val="00D94989"/>
    <w:rsid w:val="00DA0662"/>
    <w:rsid w:val="00DA27D7"/>
    <w:rsid w:val="00DA719F"/>
    <w:rsid w:val="00DB0810"/>
    <w:rsid w:val="00DB1082"/>
    <w:rsid w:val="00DC4F0C"/>
    <w:rsid w:val="00DC6E34"/>
    <w:rsid w:val="00DD25A5"/>
    <w:rsid w:val="00DD2EAD"/>
    <w:rsid w:val="00DE6113"/>
    <w:rsid w:val="00DF1EA8"/>
    <w:rsid w:val="00DF5182"/>
    <w:rsid w:val="00E012E0"/>
    <w:rsid w:val="00E112E0"/>
    <w:rsid w:val="00E147E9"/>
    <w:rsid w:val="00E15D45"/>
    <w:rsid w:val="00E20A26"/>
    <w:rsid w:val="00E21637"/>
    <w:rsid w:val="00E22E51"/>
    <w:rsid w:val="00E22E84"/>
    <w:rsid w:val="00E31B4D"/>
    <w:rsid w:val="00E33037"/>
    <w:rsid w:val="00E43024"/>
    <w:rsid w:val="00E431A8"/>
    <w:rsid w:val="00E50D2B"/>
    <w:rsid w:val="00E65899"/>
    <w:rsid w:val="00E67447"/>
    <w:rsid w:val="00E67F09"/>
    <w:rsid w:val="00E70162"/>
    <w:rsid w:val="00E764A5"/>
    <w:rsid w:val="00E766EB"/>
    <w:rsid w:val="00E90A13"/>
    <w:rsid w:val="00E90DBE"/>
    <w:rsid w:val="00EA007F"/>
    <w:rsid w:val="00EA1A39"/>
    <w:rsid w:val="00EA6364"/>
    <w:rsid w:val="00EA69E7"/>
    <w:rsid w:val="00EB4178"/>
    <w:rsid w:val="00EC142A"/>
    <w:rsid w:val="00EC1C87"/>
    <w:rsid w:val="00EC4D86"/>
    <w:rsid w:val="00EC5AA2"/>
    <w:rsid w:val="00EC5F36"/>
    <w:rsid w:val="00EC6AF9"/>
    <w:rsid w:val="00ED57C5"/>
    <w:rsid w:val="00EE33A4"/>
    <w:rsid w:val="00EE56A9"/>
    <w:rsid w:val="00EE753F"/>
    <w:rsid w:val="00EF4067"/>
    <w:rsid w:val="00EF5B0F"/>
    <w:rsid w:val="00EF5BAE"/>
    <w:rsid w:val="00EF6C7C"/>
    <w:rsid w:val="00EF792D"/>
    <w:rsid w:val="00F025B0"/>
    <w:rsid w:val="00F03CC6"/>
    <w:rsid w:val="00F15639"/>
    <w:rsid w:val="00F16021"/>
    <w:rsid w:val="00F1798C"/>
    <w:rsid w:val="00F27F7B"/>
    <w:rsid w:val="00F41A1C"/>
    <w:rsid w:val="00F424F4"/>
    <w:rsid w:val="00F43F2B"/>
    <w:rsid w:val="00F47645"/>
    <w:rsid w:val="00F53DE6"/>
    <w:rsid w:val="00F53FD9"/>
    <w:rsid w:val="00F540FF"/>
    <w:rsid w:val="00F55ABD"/>
    <w:rsid w:val="00F63001"/>
    <w:rsid w:val="00F71AAA"/>
    <w:rsid w:val="00F72732"/>
    <w:rsid w:val="00F73308"/>
    <w:rsid w:val="00F74A25"/>
    <w:rsid w:val="00F75EBA"/>
    <w:rsid w:val="00F813ED"/>
    <w:rsid w:val="00F8468E"/>
    <w:rsid w:val="00F926F7"/>
    <w:rsid w:val="00F9335C"/>
    <w:rsid w:val="00F93680"/>
    <w:rsid w:val="00FA2465"/>
    <w:rsid w:val="00FA3BA7"/>
    <w:rsid w:val="00FA495C"/>
    <w:rsid w:val="00FA69BD"/>
    <w:rsid w:val="00FA7517"/>
    <w:rsid w:val="00FB683D"/>
    <w:rsid w:val="00FB69C4"/>
    <w:rsid w:val="00FC5C8B"/>
    <w:rsid w:val="00FD08D7"/>
    <w:rsid w:val="00FD33DD"/>
    <w:rsid w:val="00FD45B6"/>
    <w:rsid w:val="00FE49C4"/>
    <w:rsid w:val="00FE74D5"/>
    <w:rsid w:val="00FF3DE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C5D3DBC"/>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36D3"/>
    <w:pPr>
      <w:spacing w:after="200"/>
    </w:pPr>
    <w:rPr>
      <w:rFonts w:ascii="Times New Roman" w:eastAsia="Calibri" w:hAnsi="Times New Roman" w:cs="Times New Roman"/>
    </w:rPr>
  </w:style>
  <w:style w:type="paragraph" w:styleId="Heading1">
    <w:name w:val="heading 1"/>
    <w:basedOn w:val="Normal"/>
    <w:next w:val="Normal"/>
    <w:link w:val="Heading1Char"/>
    <w:qFormat/>
    <w:rsid w:val="005C789F"/>
    <w:pPr>
      <w:tabs>
        <w:tab w:val="left" w:pos="5280"/>
      </w:tabs>
      <w:spacing w:after="120"/>
      <w:jc w:val="both"/>
      <w:outlineLvl w:val="0"/>
    </w:pPr>
    <w:rPr>
      <w:rFonts w:ascii="Verdana" w:eastAsia="Times New Roman" w:hAnsi="Verdana"/>
      <w:b/>
      <w:bCs/>
      <w:caps/>
      <w:szCs w:val="20"/>
      <w:lang w:val="en-GB" w:eastAsia="nl-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5C789F"/>
    <w:pPr>
      <w:ind w:left="720"/>
      <w:contextualSpacing/>
    </w:pPr>
  </w:style>
  <w:style w:type="character" w:customStyle="1" w:styleId="Heading1Char">
    <w:name w:val="Heading 1 Char"/>
    <w:basedOn w:val="DefaultParagraphFont"/>
    <w:link w:val="Heading1"/>
    <w:rsid w:val="005C789F"/>
    <w:rPr>
      <w:rFonts w:ascii="Verdana" w:eastAsia="Times New Roman" w:hAnsi="Verdana" w:cs="Times New Roman"/>
      <w:b/>
      <w:bCs/>
      <w:caps/>
      <w:szCs w:val="20"/>
      <w:lang w:val="en-GB" w:eastAsia="nl-NL"/>
    </w:rPr>
  </w:style>
  <w:style w:type="paragraph" w:styleId="BalloonText">
    <w:name w:val="Balloon Text"/>
    <w:basedOn w:val="Normal"/>
    <w:link w:val="BalloonTextChar"/>
    <w:uiPriority w:val="99"/>
    <w:semiHidden/>
    <w:unhideWhenUsed/>
    <w:rsid w:val="00F8468E"/>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F8468E"/>
    <w:rPr>
      <w:rFonts w:ascii="Tahoma" w:eastAsia="Calibri" w:hAnsi="Tahoma" w:cs="Tahoma"/>
      <w:sz w:val="16"/>
      <w:szCs w:val="16"/>
    </w:rPr>
  </w:style>
  <w:style w:type="character" w:styleId="CommentReference">
    <w:name w:val="annotation reference"/>
    <w:basedOn w:val="DefaultParagraphFont"/>
    <w:uiPriority w:val="99"/>
    <w:semiHidden/>
    <w:unhideWhenUsed/>
    <w:rsid w:val="00F8468E"/>
    <w:rPr>
      <w:sz w:val="16"/>
      <w:szCs w:val="16"/>
    </w:rPr>
  </w:style>
  <w:style w:type="paragraph" w:styleId="CommentText">
    <w:name w:val="annotation text"/>
    <w:basedOn w:val="Normal"/>
    <w:link w:val="CommentTextChar"/>
    <w:uiPriority w:val="99"/>
    <w:semiHidden/>
    <w:unhideWhenUsed/>
    <w:rsid w:val="00F8468E"/>
    <w:rPr>
      <w:sz w:val="20"/>
      <w:szCs w:val="20"/>
    </w:rPr>
  </w:style>
  <w:style w:type="character" w:customStyle="1" w:styleId="CommentTextChar">
    <w:name w:val="Comment Text Char"/>
    <w:basedOn w:val="DefaultParagraphFont"/>
    <w:link w:val="CommentText"/>
    <w:uiPriority w:val="99"/>
    <w:semiHidden/>
    <w:rsid w:val="00F8468E"/>
    <w:rPr>
      <w:rFonts w:ascii="Times New Roman" w:eastAsia="Calibri"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F8468E"/>
    <w:rPr>
      <w:b/>
      <w:bCs/>
    </w:rPr>
  </w:style>
  <w:style w:type="character" w:customStyle="1" w:styleId="CommentSubjectChar">
    <w:name w:val="Comment Subject Char"/>
    <w:basedOn w:val="CommentTextChar"/>
    <w:link w:val="CommentSubject"/>
    <w:uiPriority w:val="99"/>
    <w:semiHidden/>
    <w:rsid w:val="00F8468E"/>
    <w:rPr>
      <w:rFonts w:ascii="Times New Roman" w:eastAsia="Calibri" w:hAnsi="Times New Roman" w:cs="Times New Roman"/>
      <w:b/>
      <w:bCs/>
      <w:sz w:val="20"/>
      <w:szCs w:val="20"/>
    </w:rPr>
  </w:style>
  <w:style w:type="paragraph" w:styleId="Header">
    <w:name w:val="header"/>
    <w:basedOn w:val="Normal"/>
    <w:link w:val="HeaderChar"/>
    <w:uiPriority w:val="99"/>
    <w:unhideWhenUsed/>
    <w:rsid w:val="00F025B0"/>
    <w:pPr>
      <w:tabs>
        <w:tab w:val="center" w:pos="4320"/>
        <w:tab w:val="right" w:pos="8640"/>
      </w:tabs>
      <w:spacing w:after="0"/>
    </w:pPr>
  </w:style>
  <w:style w:type="character" w:customStyle="1" w:styleId="HeaderChar">
    <w:name w:val="Header Char"/>
    <w:basedOn w:val="DefaultParagraphFont"/>
    <w:link w:val="Header"/>
    <w:uiPriority w:val="99"/>
    <w:rsid w:val="00F025B0"/>
    <w:rPr>
      <w:rFonts w:ascii="Times New Roman" w:eastAsia="Calibri" w:hAnsi="Times New Roman" w:cs="Times New Roman"/>
    </w:rPr>
  </w:style>
  <w:style w:type="paragraph" w:styleId="Footer">
    <w:name w:val="footer"/>
    <w:basedOn w:val="Normal"/>
    <w:link w:val="FooterChar"/>
    <w:uiPriority w:val="99"/>
    <w:unhideWhenUsed/>
    <w:rsid w:val="00F025B0"/>
    <w:pPr>
      <w:tabs>
        <w:tab w:val="center" w:pos="4320"/>
        <w:tab w:val="right" w:pos="8640"/>
      </w:tabs>
      <w:spacing w:after="0"/>
    </w:pPr>
  </w:style>
  <w:style w:type="character" w:customStyle="1" w:styleId="FooterChar">
    <w:name w:val="Footer Char"/>
    <w:basedOn w:val="DefaultParagraphFont"/>
    <w:link w:val="Footer"/>
    <w:uiPriority w:val="99"/>
    <w:rsid w:val="00F025B0"/>
    <w:rPr>
      <w:rFonts w:ascii="Times New Roman" w:eastAsia="Calibri" w:hAnsi="Times New Roman" w:cs="Times New Roman"/>
    </w:rPr>
  </w:style>
  <w:style w:type="character" w:styleId="Hyperlink">
    <w:name w:val="Hyperlink"/>
    <w:basedOn w:val="DefaultParagraphFont"/>
    <w:uiPriority w:val="99"/>
    <w:unhideWhenUsed/>
    <w:rsid w:val="001B5315"/>
    <w:rPr>
      <w:color w:val="0000FF" w:themeColor="hyperlink"/>
      <w:u w:val="single"/>
    </w:rPr>
  </w:style>
  <w:style w:type="paragraph" w:customStyle="1" w:styleId="Body">
    <w:name w:val="Body"/>
    <w:rsid w:val="006C72A9"/>
    <w:pPr>
      <w:pBdr>
        <w:top w:val="nil"/>
        <w:left w:val="nil"/>
        <w:bottom w:val="nil"/>
        <w:right w:val="nil"/>
        <w:between w:val="nil"/>
        <w:bar w:val="nil"/>
      </w:pBdr>
      <w:spacing w:after="200"/>
    </w:pPr>
    <w:rPr>
      <w:rFonts w:ascii="Times New Roman" w:eastAsia="Arial Unicode MS" w:hAnsi="Arial Unicode MS" w:cs="Arial Unicode MS"/>
      <w:color w:val="000000"/>
      <w:u w:color="000000"/>
      <w:bdr w:val="ni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36D3"/>
    <w:pPr>
      <w:spacing w:after="200"/>
    </w:pPr>
    <w:rPr>
      <w:rFonts w:ascii="Times New Roman" w:eastAsia="Calibri" w:hAnsi="Times New Roman" w:cs="Times New Roman"/>
    </w:rPr>
  </w:style>
  <w:style w:type="paragraph" w:styleId="Heading1">
    <w:name w:val="heading 1"/>
    <w:basedOn w:val="Normal"/>
    <w:next w:val="Normal"/>
    <w:link w:val="Heading1Char"/>
    <w:qFormat/>
    <w:rsid w:val="005C789F"/>
    <w:pPr>
      <w:tabs>
        <w:tab w:val="left" w:pos="5280"/>
      </w:tabs>
      <w:spacing w:after="120"/>
      <w:jc w:val="both"/>
      <w:outlineLvl w:val="0"/>
    </w:pPr>
    <w:rPr>
      <w:rFonts w:ascii="Verdana" w:eastAsia="Times New Roman" w:hAnsi="Verdana"/>
      <w:b/>
      <w:bCs/>
      <w:caps/>
      <w:szCs w:val="20"/>
      <w:lang w:val="en-GB" w:eastAsia="nl-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5C789F"/>
    <w:pPr>
      <w:ind w:left="720"/>
      <w:contextualSpacing/>
    </w:pPr>
  </w:style>
  <w:style w:type="character" w:customStyle="1" w:styleId="Heading1Char">
    <w:name w:val="Heading 1 Char"/>
    <w:basedOn w:val="DefaultParagraphFont"/>
    <w:link w:val="Heading1"/>
    <w:rsid w:val="005C789F"/>
    <w:rPr>
      <w:rFonts w:ascii="Verdana" w:eastAsia="Times New Roman" w:hAnsi="Verdana" w:cs="Times New Roman"/>
      <w:b/>
      <w:bCs/>
      <w:caps/>
      <w:szCs w:val="20"/>
      <w:lang w:val="en-GB" w:eastAsia="nl-NL"/>
    </w:rPr>
  </w:style>
  <w:style w:type="paragraph" w:styleId="BalloonText">
    <w:name w:val="Balloon Text"/>
    <w:basedOn w:val="Normal"/>
    <w:link w:val="BalloonTextChar"/>
    <w:uiPriority w:val="99"/>
    <w:semiHidden/>
    <w:unhideWhenUsed/>
    <w:rsid w:val="00F8468E"/>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F8468E"/>
    <w:rPr>
      <w:rFonts w:ascii="Tahoma" w:eastAsia="Calibri" w:hAnsi="Tahoma" w:cs="Tahoma"/>
      <w:sz w:val="16"/>
      <w:szCs w:val="16"/>
    </w:rPr>
  </w:style>
  <w:style w:type="character" w:styleId="CommentReference">
    <w:name w:val="annotation reference"/>
    <w:basedOn w:val="DefaultParagraphFont"/>
    <w:uiPriority w:val="99"/>
    <w:semiHidden/>
    <w:unhideWhenUsed/>
    <w:rsid w:val="00F8468E"/>
    <w:rPr>
      <w:sz w:val="16"/>
      <w:szCs w:val="16"/>
    </w:rPr>
  </w:style>
  <w:style w:type="paragraph" w:styleId="CommentText">
    <w:name w:val="annotation text"/>
    <w:basedOn w:val="Normal"/>
    <w:link w:val="CommentTextChar"/>
    <w:uiPriority w:val="99"/>
    <w:semiHidden/>
    <w:unhideWhenUsed/>
    <w:rsid w:val="00F8468E"/>
    <w:rPr>
      <w:sz w:val="20"/>
      <w:szCs w:val="20"/>
    </w:rPr>
  </w:style>
  <w:style w:type="character" w:customStyle="1" w:styleId="CommentTextChar">
    <w:name w:val="Comment Text Char"/>
    <w:basedOn w:val="DefaultParagraphFont"/>
    <w:link w:val="CommentText"/>
    <w:uiPriority w:val="99"/>
    <w:semiHidden/>
    <w:rsid w:val="00F8468E"/>
    <w:rPr>
      <w:rFonts w:ascii="Times New Roman" w:eastAsia="Calibri"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F8468E"/>
    <w:rPr>
      <w:b/>
      <w:bCs/>
    </w:rPr>
  </w:style>
  <w:style w:type="character" w:customStyle="1" w:styleId="CommentSubjectChar">
    <w:name w:val="Comment Subject Char"/>
    <w:basedOn w:val="CommentTextChar"/>
    <w:link w:val="CommentSubject"/>
    <w:uiPriority w:val="99"/>
    <w:semiHidden/>
    <w:rsid w:val="00F8468E"/>
    <w:rPr>
      <w:rFonts w:ascii="Times New Roman" w:eastAsia="Calibri" w:hAnsi="Times New Roman" w:cs="Times New Roman"/>
      <w:b/>
      <w:bCs/>
      <w:sz w:val="20"/>
      <w:szCs w:val="20"/>
    </w:rPr>
  </w:style>
  <w:style w:type="paragraph" w:styleId="Header">
    <w:name w:val="header"/>
    <w:basedOn w:val="Normal"/>
    <w:link w:val="HeaderChar"/>
    <w:uiPriority w:val="99"/>
    <w:unhideWhenUsed/>
    <w:rsid w:val="00F025B0"/>
    <w:pPr>
      <w:tabs>
        <w:tab w:val="center" w:pos="4320"/>
        <w:tab w:val="right" w:pos="8640"/>
      </w:tabs>
      <w:spacing w:after="0"/>
    </w:pPr>
  </w:style>
  <w:style w:type="character" w:customStyle="1" w:styleId="HeaderChar">
    <w:name w:val="Header Char"/>
    <w:basedOn w:val="DefaultParagraphFont"/>
    <w:link w:val="Header"/>
    <w:uiPriority w:val="99"/>
    <w:rsid w:val="00F025B0"/>
    <w:rPr>
      <w:rFonts w:ascii="Times New Roman" w:eastAsia="Calibri" w:hAnsi="Times New Roman" w:cs="Times New Roman"/>
    </w:rPr>
  </w:style>
  <w:style w:type="paragraph" w:styleId="Footer">
    <w:name w:val="footer"/>
    <w:basedOn w:val="Normal"/>
    <w:link w:val="FooterChar"/>
    <w:uiPriority w:val="99"/>
    <w:unhideWhenUsed/>
    <w:rsid w:val="00F025B0"/>
    <w:pPr>
      <w:tabs>
        <w:tab w:val="center" w:pos="4320"/>
        <w:tab w:val="right" w:pos="8640"/>
      </w:tabs>
      <w:spacing w:after="0"/>
    </w:pPr>
  </w:style>
  <w:style w:type="character" w:customStyle="1" w:styleId="FooterChar">
    <w:name w:val="Footer Char"/>
    <w:basedOn w:val="DefaultParagraphFont"/>
    <w:link w:val="Footer"/>
    <w:uiPriority w:val="99"/>
    <w:rsid w:val="00F025B0"/>
    <w:rPr>
      <w:rFonts w:ascii="Times New Roman" w:eastAsia="Calibri" w:hAnsi="Times New Roman" w:cs="Times New Roman"/>
    </w:rPr>
  </w:style>
  <w:style w:type="character" w:styleId="Hyperlink">
    <w:name w:val="Hyperlink"/>
    <w:basedOn w:val="DefaultParagraphFont"/>
    <w:uiPriority w:val="99"/>
    <w:unhideWhenUsed/>
    <w:rsid w:val="001B5315"/>
    <w:rPr>
      <w:color w:val="0000FF" w:themeColor="hyperlink"/>
      <w:u w:val="single"/>
    </w:rPr>
  </w:style>
  <w:style w:type="paragraph" w:customStyle="1" w:styleId="Body">
    <w:name w:val="Body"/>
    <w:rsid w:val="006C72A9"/>
    <w:pPr>
      <w:pBdr>
        <w:top w:val="nil"/>
        <w:left w:val="nil"/>
        <w:bottom w:val="nil"/>
        <w:right w:val="nil"/>
        <w:between w:val="nil"/>
        <w:bar w:val="nil"/>
      </w:pBdr>
      <w:spacing w:after="200"/>
    </w:pPr>
    <w:rPr>
      <w:rFonts w:ascii="Times New Roman" w:eastAsia="Arial Unicode MS" w:hAnsi="Arial Unicode MS" w:cs="Arial Unicode MS"/>
      <w:color w:val="000000"/>
      <w:u w:color="000000"/>
      <w:bdr w:val="n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emf"/><Relationship Id="rId18" Type="http://schemas.openxmlformats.org/officeDocument/2006/relationships/oleObject" Target="embeddings/Microsoft_Word_97_-_2003_Document2.doc"/><Relationship Id="rId26" Type="http://schemas.openxmlformats.org/officeDocument/2006/relationships/customXml" Target="../customXml/item4.xm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footnotes" Target="footnotes.xml"/><Relationship Id="rId12" Type="http://schemas.openxmlformats.org/officeDocument/2006/relationships/package" Target="embeddings/Microsoft_Word_Document1.docx"/><Relationship Id="rId17" Type="http://schemas.openxmlformats.org/officeDocument/2006/relationships/image" Target="media/image5.emf"/><Relationship Id="rId25"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package" Target="embeddings/Microsoft_Word_Document3.docx"/><Relationship Id="rId20" Type="http://schemas.openxmlformats.org/officeDocument/2006/relationships/package" Target="embeddings/Microsoft_PowerPoint_Presentation4.pptx"/><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emf"/><Relationship Id="rId24" Type="http://schemas.openxmlformats.org/officeDocument/2006/relationships/customXml" Target="../customXml/item2.xml"/><Relationship Id="rId5" Type="http://schemas.openxmlformats.org/officeDocument/2006/relationships/settings" Target="settings.xml"/><Relationship Id="rId15" Type="http://schemas.openxmlformats.org/officeDocument/2006/relationships/image" Target="media/image4.emf"/><Relationship Id="rId23" Type="http://schemas.openxmlformats.org/officeDocument/2006/relationships/theme" Target="theme/theme1.xml"/><Relationship Id="rId10" Type="http://schemas.openxmlformats.org/officeDocument/2006/relationships/oleObject" Target="embeddings/Microsoft_Word_97_-_2003_Document1.doc"/><Relationship Id="rId19" Type="http://schemas.openxmlformats.org/officeDocument/2006/relationships/image" Target="media/image6.emf"/><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package" Target="embeddings/Microsoft_PowerPoint_Presentation2.pptx"/><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8.jpeg"/><Relationship Id="rId1" Type="http://schemas.openxmlformats.org/officeDocument/2006/relationships/image" Target="media/image7.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5C1AB35119EB7448BBF81412505067A0" ma:contentTypeVersion="0" ma:contentTypeDescription="Create a new document." ma:contentTypeScope="" ma:versionID="363c7c079387f93f10003d2756c9529a">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43B665CA-826D-4DE1-9DA2-FEA5D6C2222F}"/>
</file>

<file path=customXml/itemProps2.xml><?xml version="1.0" encoding="utf-8"?>
<ds:datastoreItem xmlns:ds="http://schemas.openxmlformats.org/officeDocument/2006/customXml" ds:itemID="{6722B2A9-F268-46A2-B597-8B8A83EAA071}"/>
</file>

<file path=customXml/itemProps3.xml><?xml version="1.0" encoding="utf-8"?>
<ds:datastoreItem xmlns:ds="http://schemas.openxmlformats.org/officeDocument/2006/customXml" ds:itemID="{ABB63AF8-C568-428A-8D40-B70ACE8DFB6E}"/>
</file>

<file path=customXml/itemProps4.xml><?xml version="1.0" encoding="utf-8"?>
<ds:datastoreItem xmlns:ds="http://schemas.openxmlformats.org/officeDocument/2006/customXml" ds:itemID="{B392B3F9-7D0A-4CAD-BA15-771448079FC0}"/>
</file>

<file path=docProps/app.xml><?xml version="1.0" encoding="utf-8"?>
<Properties xmlns="http://schemas.openxmlformats.org/officeDocument/2006/extended-properties" xmlns:vt="http://schemas.openxmlformats.org/officeDocument/2006/docPropsVTypes">
  <Template>Normal</Template>
  <TotalTime>0</TotalTime>
  <Pages>10</Pages>
  <Words>4318</Words>
  <Characters>24619</Characters>
  <Application>Microsoft Office Word</Application>
  <DocSecurity>0</DocSecurity>
  <Lines>205</Lines>
  <Paragraphs>57</Paragraphs>
  <ScaleCrop>false</ScaleCrop>
  <HeadingPairs>
    <vt:vector size="2" baseType="variant">
      <vt:variant>
        <vt:lpstr>Title</vt:lpstr>
      </vt:variant>
      <vt:variant>
        <vt:i4>1</vt:i4>
      </vt:variant>
    </vt:vector>
  </HeadingPairs>
  <TitlesOfParts>
    <vt:vector size="1" baseType="lpstr">
      <vt:lpstr/>
    </vt:vector>
  </TitlesOfParts>
  <Company>Council of Europe</Company>
  <LinksUpToDate>false</LinksUpToDate>
  <CharactersWithSpaces>28880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Bologna 2</dc:creator>
  <cp:lastModifiedBy>USER</cp:lastModifiedBy>
  <cp:revision>2</cp:revision>
  <cp:lastPrinted>2014-06-23T07:47:00Z</cp:lastPrinted>
  <dcterms:created xsi:type="dcterms:W3CDTF">2014-09-10T12:16:00Z</dcterms:created>
  <dcterms:modified xsi:type="dcterms:W3CDTF">2014-09-10T12:16:00Z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0x0101005C1AB35119EB7448BBF81412505067A0</vt:lpwstr>
  </property>
</Properties>
</file>