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jpeg" ContentType="image/jpeg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E456F51" w14:textId="77777777" w:rsidR="0006172D" w:rsidRDefault="0006172D" w:rsidP="005C789F">
      <w:pPr>
        <w:spacing w:after="120" w:line="276" w:lineRule="auto"/>
        <w:jc w:val="center"/>
        <w:rPr>
          <w:rFonts w:ascii="Verdana" w:hAnsi="Verdana"/>
          <w:b/>
          <w:sz w:val="22"/>
          <w:szCs w:val="22"/>
          <w:lang w:eastAsia="pl-PL"/>
        </w:rPr>
      </w:pPr>
    </w:p>
    <w:p w14:paraId="08CC45B4" w14:textId="77777777" w:rsidR="0006172D" w:rsidRDefault="0006172D" w:rsidP="005C789F">
      <w:pPr>
        <w:spacing w:after="120" w:line="276" w:lineRule="auto"/>
        <w:jc w:val="center"/>
        <w:rPr>
          <w:rFonts w:ascii="Verdana" w:hAnsi="Verdana"/>
          <w:b/>
          <w:sz w:val="22"/>
          <w:szCs w:val="22"/>
          <w:lang w:eastAsia="pl-PL"/>
        </w:rPr>
      </w:pPr>
    </w:p>
    <w:p w14:paraId="5FB7DCEE" w14:textId="33EE382D" w:rsidR="005C789F" w:rsidRPr="008B44A1" w:rsidRDefault="00DA0662" w:rsidP="005C789F">
      <w:pPr>
        <w:spacing w:after="120" w:line="276" w:lineRule="auto"/>
        <w:jc w:val="center"/>
        <w:rPr>
          <w:rFonts w:ascii="Verdana" w:hAnsi="Verdana"/>
          <w:b/>
          <w:sz w:val="22"/>
          <w:szCs w:val="22"/>
          <w:lang w:val="en-GB"/>
        </w:rPr>
      </w:pPr>
      <w:r>
        <w:rPr>
          <w:rFonts w:ascii="Verdana" w:hAnsi="Verdana"/>
          <w:b/>
          <w:sz w:val="22"/>
          <w:szCs w:val="22"/>
          <w:lang w:eastAsia="pl-PL"/>
        </w:rPr>
        <w:t>4</w:t>
      </w:r>
      <w:r w:rsidRPr="00DA0662">
        <w:rPr>
          <w:rFonts w:ascii="Verdana" w:hAnsi="Verdana"/>
          <w:b/>
          <w:sz w:val="22"/>
          <w:szCs w:val="22"/>
          <w:vertAlign w:val="superscript"/>
          <w:lang w:eastAsia="pl-PL"/>
        </w:rPr>
        <w:t>th</w:t>
      </w:r>
      <w:r>
        <w:rPr>
          <w:rFonts w:ascii="Verdana" w:hAnsi="Verdana"/>
          <w:b/>
          <w:sz w:val="22"/>
          <w:szCs w:val="22"/>
          <w:lang w:eastAsia="pl-PL"/>
        </w:rPr>
        <w:t xml:space="preserve"> </w:t>
      </w:r>
      <w:r w:rsidR="005C789F" w:rsidRPr="008B44A1">
        <w:rPr>
          <w:rFonts w:ascii="Verdana" w:hAnsi="Verdana"/>
          <w:b/>
          <w:sz w:val="22"/>
          <w:szCs w:val="22"/>
          <w:lang w:val="en-GB"/>
        </w:rPr>
        <w:t>Meeting of the EHEA Working Group on Structural Reform</w:t>
      </w:r>
    </w:p>
    <w:p w14:paraId="2BA3776B" w14:textId="04727F69" w:rsidR="005C789F" w:rsidRPr="008B44A1" w:rsidRDefault="00DA0662" w:rsidP="005C789F">
      <w:pPr>
        <w:spacing w:after="120" w:line="276" w:lineRule="auto"/>
        <w:jc w:val="center"/>
        <w:rPr>
          <w:rFonts w:ascii="Verdana" w:hAnsi="Verdana"/>
          <w:b/>
          <w:sz w:val="22"/>
          <w:szCs w:val="22"/>
          <w:lang w:val="en-GB"/>
        </w:rPr>
      </w:pPr>
      <w:r>
        <w:rPr>
          <w:rFonts w:ascii="Verdana" w:hAnsi="Verdana"/>
          <w:b/>
          <w:sz w:val="22"/>
          <w:szCs w:val="22"/>
          <w:lang w:val="en-GB"/>
        </w:rPr>
        <w:t>(Ghent</w:t>
      </w:r>
      <w:r w:rsidR="005C789F" w:rsidRPr="008B44A1">
        <w:rPr>
          <w:rFonts w:ascii="Verdana" w:hAnsi="Verdana"/>
          <w:b/>
          <w:sz w:val="22"/>
          <w:szCs w:val="22"/>
          <w:lang w:val="en-GB"/>
        </w:rPr>
        <w:t>,</w:t>
      </w:r>
      <w:r>
        <w:rPr>
          <w:rFonts w:ascii="Verdana" w:hAnsi="Verdana"/>
          <w:b/>
          <w:sz w:val="22"/>
          <w:szCs w:val="22"/>
          <w:lang w:val="en-GB"/>
        </w:rPr>
        <w:t xml:space="preserve"> December 9-10</w:t>
      </w:r>
      <w:r w:rsidR="005C789F" w:rsidRPr="008B44A1">
        <w:rPr>
          <w:rFonts w:ascii="Verdana" w:hAnsi="Verdana"/>
          <w:b/>
          <w:sz w:val="22"/>
          <w:szCs w:val="22"/>
          <w:lang w:val="en-GB"/>
        </w:rPr>
        <w:t>, 2013)</w:t>
      </w:r>
    </w:p>
    <w:p w14:paraId="39291F5C" w14:textId="08FABC3F" w:rsidR="005C789F" w:rsidRPr="008B44A1" w:rsidRDefault="005C789F" w:rsidP="005C789F">
      <w:pPr>
        <w:spacing w:after="120" w:line="276" w:lineRule="auto"/>
        <w:jc w:val="center"/>
        <w:rPr>
          <w:rFonts w:ascii="Verdana" w:hAnsi="Verdana"/>
          <w:b/>
          <w:i/>
          <w:sz w:val="22"/>
          <w:szCs w:val="22"/>
          <w:lang w:val="pl-PL"/>
        </w:rPr>
      </w:pPr>
      <w:r w:rsidRPr="008B44A1">
        <w:rPr>
          <w:rFonts w:ascii="Verdana" w:hAnsi="Verdana"/>
          <w:b/>
          <w:i/>
          <w:sz w:val="22"/>
          <w:szCs w:val="22"/>
          <w:lang w:val="pl-PL"/>
        </w:rPr>
        <w:t xml:space="preserve">Venue: </w:t>
      </w:r>
      <w:proofErr w:type="spellStart"/>
      <w:r w:rsidR="00DA0662">
        <w:rPr>
          <w:rFonts w:ascii="Verdana" w:hAnsi="Verdana" w:cs="Tahoma"/>
          <w:b/>
          <w:bCs/>
          <w:i/>
          <w:sz w:val="22"/>
          <w:szCs w:val="22"/>
        </w:rPr>
        <w:t>Monastarium</w:t>
      </w:r>
      <w:proofErr w:type="spellEnd"/>
      <w:r w:rsidR="00DA0662">
        <w:rPr>
          <w:rFonts w:ascii="Verdana" w:hAnsi="Verdana" w:cs="Tahoma"/>
          <w:b/>
          <w:bCs/>
          <w:i/>
          <w:sz w:val="22"/>
          <w:szCs w:val="22"/>
        </w:rPr>
        <w:t xml:space="preserve"> in Ghent, Belgium</w:t>
      </w:r>
    </w:p>
    <w:p w14:paraId="60C1E4B0" w14:textId="77777777" w:rsidR="005C789F" w:rsidRPr="008B44A1" w:rsidRDefault="005C789F" w:rsidP="005C789F">
      <w:pPr>
        <w:spacing w:after="120" w:line="276" w:lineRule="auto"/>
        <w:jc w:val="both"/>
        <w:rPr>
          <w:rFonts w:ascii="Verdana" w:hAnsi="Verdana"/>
          <w:b/>
          <w:sz w:val="22"/>
          <w:szCs w:val="22"/>
        </w:rPr>
      </w:pPr>
    </w:p>
    <w:p w14:paraId="096F2C47" w14:textId="2E377004" w:rsidR="005C789F" w:rsidRPr="008B44A1" w:rsidRDefault="00DA0662" w:rsidP="005C789F">
      <w:pPr>
        <w:spacing w:after="120" w:line="276" w:lineRule="auto"/>
        <w:jc w:val="both"/>
        <w:rPr>
          <w:rFonts w:ascii="Verdana" w:hAnsi="Verdana"/>
          <w:b/>
          <w:sz w:val="22"/>
          <w:szCs w:val="22"/>
          <w:lang w:val="en-GB"/>
        </w:rPr>
      </w:pPr>
      <w:r>
        <w:rPr>
          <w:rFonts w:ascii="Verdana" w:hAnsi="Verdana"/>
          <w:b/>
          <w:sz w:val="22"/>
          <w:szCs w:val="22"/>
          <w:lang w:val="en-GB"/>
        </w:rPr>
        <w:t>09:00-18:00</w:t>
      </w:r>
      <w:r w:rsidR="007B5428" w:rsidRPr="008B44A1">
        <w:rPr>
          <w:rFonts w:ascii="Verdana" w:hAnsi="Verdana"/>
          <w:b/>
          <w:sz w:val="22"/>
          <w:szCs w:val="22"/>
          <w:lang w:val="en-GB"/>
        </w:rPr>
        <w:t xml:space="preserve"> p.m., </w:t>
      </w:r>
      <w:r w:rsidR="00426BF9">
        <w:rPr>
          <w:rFonts w:ascii="Verdana" w:hAnsi="Verdana"/>
          <w:b/>
          <w:sz w:val="22"/>
          <w:szCs w:val="22"/>
          <w:lang w:val="en-GB"/>
        </w:rPr>
        <w:t>December 9</w:t>
      </w:r>
    </w:p>
    <w:p w14:paraId="5C2BF4F7" w14:textId="77777777" w:rsidR="004F67EB" w:rsidRDefault="004F67EB" w:rsidP="005C789F">
      <w:pPr>
        <w:spacing w:after="120" w:line="276" w:lineRule="auto"/>
        <w:jc w:val="both"/>
        <w:rPr>
          <w:rFonts w:ascii="Verdana" w:hAnsi="Verdana"/>
          <w:b/>
          <w:sz w:val="22"/>
          <w:szCs w:val="22"/>
          <w:lang w:val="en-GB"/>
        </w:rPr>
      </w:pPr>
    </w:p>
    <w:p w14:paraId="38B07A3D" w14:textId="1F75630A" w:rsidR="000B0CF8" w:rsidRPr="008B44A1" w:rsidRDefault="00DA0662" w:rsidP="005C789F">
      <w:pPr>
        <w:spacing w:after="120" w:line="276" w:lineRule="auto"/>
        <w:jc w:val="both"/>
        <w:rPr>
          <w:rFonts w:ascii="Verdana" w:hAnsi="Verdana"/>
          <w:b/>
          <w:sz w:val="22"/>
          <w:szCs w:val="22"/>
          <w:lang w:val="en-GB"/>
        </w:rPr>
      </w:pPr>
      <w:r>
        <w:rPr>
          <w:rFonts w:ascii="Verdana" w:hAnsi="Verdana"/>
          <w:b/>
          <w:sz w:val="22"/>
          <w:szCs w:val="22"/>
          <w:lang w:val="en-GB"/>
        </w:rPr>
        <w:t>09:30-9:40</w:t>
      </w:r>
    </w:p>
    <w:p w14:paraId="09024855" w14:textId="161483D9" w:rsidR="005C789F" w:rsidRPr="008B44A1" w:rsidRDefault="005C789F" w:rsidP="005C789F">
      <w:pPr>
        <w:pStyle w:val="ListParagraph"/>
        <w:numPr>
          <w:ilvl w:val="0"/>
          <w:numId w:val="1"/>
        </w:numPr>
        <w:spacing w:after="120" w:line="276" w:lineRule="auto"/>
        <w:jc w:val="both"/>
        <w:rPr>
          <w:rFonts w:ascii="Verdana" w:hAnsi="Verdana"/>
          <w:b/>
          <w:sz w:val="22"/>
          <w:szCs w:val="22"/>
          <w:lang w:val="en-GB"/>
        </w:rPr>
      </w:pPr>
      <w:r w:rsidRPr="008B44A1">
        <w:rPr>
          <w:rFonts w:ascii="Verdana" w:hAnsi="Verdana"/>
          <w:b/>
          <w:sz w:val="22"/>
          <w:szCs w:val="22"/>
          <w:lang w:val="en-GB"/>
        </w:rPr>
        <w:t>Welcome and introduction to the meeting</w:t>
      </w:r>
      <w:r w:rsidR="00DA0662">
        <w:rPr>
          <w:rFonts w:ascii="Verdana" w:hAnsi="Verdana"/>
          <w:b/>
          <w:sz w:val="22"/>
          <w:szCs w:val="22"/>
          <w:lang w:val="en-GB"/>
        </w:rPr>
        <w:t xml:space="preserve"> </w:t>
      </w:r>
    </w:p>
    <w:p w14:paraId="379DA29F" w14:textId="77777777" w:rsidR="005C789F" w:rsidRDefault="005C789F" w:rsidP="005C789F">
      <w:pPr>
        <w:spacing w:after="120" w:line="276" w:lineRule="auto"/>
        <w:jc w:val="both"/>
        <w:rPr>
          <w:rFonts w:ascii="Verdana" w:hAnsi="Verdana"/>
          <w:b/>
          <w:sz w:val="22"/>
          <w:szCs w:val="22"/>
          <w:lang w:val="en-GB"/>
        </w:rPr>
      </w:pPr>
    </w:p>
    <w:p w14:paraId="1D619368" w14:textId="031BEA9C" w:rsidR="004F67EB" w:rsidRPr="008B44A1" w:rsidRDefault="00DA0662" w:rsidP="005C789F">
      <w:pPr>
        <w:spacing w:after="120" w:line="276" w:lineRule="auto"/>
        <w:jc w:val="both"/>
        <w:rPr>
          <w:rFonts w:ascii="Verdana" w:hAnsi="Verdana"/>
          <w:b/>
          <w:sz w:val="22"/>
          <w:szCs w:val="22"/>
          <w:lang w:val="en-GB"/>
        </w:rPr>
      </w:pPr>
      <w:r>
        <w:rPr>
          <w:rFonts w:ascii="Verdana" w:hAnsi="Verdana"/>
          <w:b/>
          <w:sz w:val="22"/>
          <w:szCs w:val="22"/>
          <w:lang w:val="en-GB"/>
        </w:rPr>
        <w:t>09:40-09:45</w:t>
      </w:r>
    </w:p>
    <w:p w14:paraId="35747B04" w14:textId="77777777" w:rsidR="005C789F" w:rsidRDefault="005C789F" w:rsidP="005C789F">
      <w:pPr>
        <w:pStyle w:val="ListParagraph"/>
        <w:numPr>
          <w:ilvl w:val="0"/>
          <w:numId w:val="1"/>
        </w:numPr>
        <w:spacing w:after="120" w:line="276" w:lineRule="auto"/>
        <w:jc w:val="both"/>
        <w:rPr>
          <w:rFonts w:ascii="Verdana" w:hAnsi="Verdana"/>
          <w:b/>
          <w:sz w:val="22"/>
          <w:szCs w:val="22"/>
          <w:lang w:val="en-GB"/>
        </w:rPr>
      </w:pPr>
      <w:r w:rsidRPr="008B44A1">
        <w:rPr>
          <w:rFonts w:ascii="Verdana" w:hAnsi="Verdana"/>
          <w:b/>
          <w:sz w:val="22"/>
          <w:szCs w:val="22"/>
          <w:lang w:val="en-GB"/>
        </w:rPr>
        <w:t>Adoption of the Agenda</w:t>
      </w:r>
    </w:p>
    <w:p w14:paraId="453B9B01" w14:textId="77FF1BB6" w:rsidR="006F14C2" w:rsidRPr="006F14C2" w:rsidRDefault="006F14C2" w:rsidP="006F14C2">
      <w:pPr>
        <w:spacing w:after="120" w:line="276" w:lineRule="auto"/>
        <w:jc w:val="both"/>
        <w:rPr>
          <w:rFonts w:ascii="Verdana" w:hAnsi="Verdana"/>
          <w:sz w:val="22"/>
          <w:szCs w:val="22"/>
          <w:lang w:val="en-GB"/>
        </w:rPr>
      </w:pPr>
      <w:r>
        <w:rPr>
          <w:rFonts w:ascii="Verdana" w:hAnsi="Verdana"/>
          <w:b/>
          <w:sz w:val="22"/>
          <w:szCs w:val="22"/>
          <w:lang w:val="en-GB"/>
        </w:rPr>
        <w:t xml:space="preserve">     </w:t>
      </w:r>
      <w:r w:rsidRPr="008B44A1">
        <w:rPr>
          <w:rFonts w:ascii="Verdana" w:hAnsi="Verdana"/>
          <w:i/>
          <w:sz w:val="22"/>
          <w:szCs w:val="22"/>
          <w:lang w:val="en-GB"/>
        </w:rPr>
        <w:t>Document</w:t>
      </w:r>
      <w:r w:rsidRPr="008B44A1">
        <w:rPr>
          <w:rFonts w:ascii="Verdana" w:hAnsi="Verdana"/>
          <w:sz w:val="22"/>
          <w:szCs w:val="22"/>
          <w:lang w:val="en-GB"/>
        </w:rPr>
        <w:t xml:space="preserve">:  draft annotated agenda </w:t>
      </w:r>
    </w:p>
    <w:p w14:paraId="375BD5C1" w14:textId="77777777" w:rsidR="00DA0662" w:rsidRDefault="00DA0662" w:rsidP="006F14C2">
      <w:pPr>
        <w:spacing w:after="120" w:line="276" w:lineRule="auto"/>
        <w:jc w:val="both"/>
        <w:rPr>
          <w:rFonts w:ascii="Verdana" w:hAnsi="Verdana"/>
          <w:b/>
          <w:sz w:val="22"/>
          <w:szCs w:val="22"/>
          <w:lang w:val="en-GB"/>
        </w:rPr>
      </w:pPr>
    </w:p>
    <w:p w14:paraId="2CD90EDE" w14:textId="72F836D1" w:rsidR="004F67EB" w:rsidRPr="006F14C2" w:rsidRDefault="00DA0662" w:rsidP="006F14C2">
      <w:pPr>
        <w:spacing w:after="120" w:line="276" w:lineRule="auto"/>
        <w:jc w:val="both"/>
        <w:rPr>
          <w:rFonts w:ascii="Verdana" w:hAnsi="Verdana"/>
          <w:b/>
          <w:sz w:val="22"/>
          <w:szCs w:val="22"/>
          <w:lang w:val="en-GB"/>
        </w:rPr>
      </w:pPr>
      <w:r>
        <w:rPr>
          <w:rFonts w:ascii="Verdana" w:hAnsi="Verdana"/>
          <w:b/>
          <w:sz w:val="22"/>
          <w:szCs w:val="22"/>
          <w:lang w:val="en-GB"/>
        </w:rPr>
        <w:t>09:45-09:50</w:t>
      </w:r>
    </w:p>
    <w:p w14:paraId="0C67A25D" w14:textId="4CEA4309" w:rsidR="006F14C2" w:rsidRPr="008B44A1" w:rsidRDefault="006F14C2" w:rsidP="005C789F">
      <w:pPr>
        <w:pStyle w:val="ListParagraph"/>
        <w:numPr>
          <w:ilvl w:val="0"/>
          <w:numId w:val="1"/>
        </w:numPr>
        <w:spacing w:after="120" w:line="276" w:lineRule="auto"/>
        <w:jc w:val="both"/>
        <w:rPr>
          <w:rFonts w:ascii="Verdana" w:hAnsi="Verdana"/>
          <w:b/>
          <w:sz w:val="22"/>
          <w:szCs w:val="22"/>
          <w:lang w:val="en-GB"/>
        </w:rPr>
      </w:pPr>
      <w:r>
        <w:rPr>
          <w:rFonts w:ascii="Verdana" w:hAnsi="Verdana"/>
          <w:b/>
          <w:sz w:val="22"/>
          <w:szCs w:val="22"/>
          <w:lang w:val="en-GB"/>
        </w:rPr>
        <w:t>Adoption of the d</w:t>
      </w:r>
      <w:r w:rsidR="00E766EB">
        <w:rPr>
          <w:rFonts w:ascii="Verdana" w:hAnsi="Verdana"/>
          <w:b/>
          <w:sz w:val="22"/>
          <w:szCs w:val="22"/>
          <w:lang w:val="en-GB"/>
        </w:rPr>
        <w:t>r</w:t>
      </w:r>
      <w:r>
        <w:rPr>
          <w:rFonts w:ascii="Verdana" w:hAnsi="Verdana"/>
          <w:b/>
          <w:sz w:val="22"/>
          <w:szCs w:val="22"/>
          <w:lang w:val="en-GB"/>
        </w:rPr>
        <w:t>aft minutes</w:t>
      </w:r>
      <w:r w:rsidR="00E766EB">
        <w:rPr>
          <w:rFonts w:ascii="Verdana" w:hAnsi="Verdana"/>
          <w:b/>
          <w:sz w:val="22"/>
          <w:szCs w:val="22"/>
          <w:lang w:val="en-GB"/>
        </w:rPr>
        <w:t xml:space="preserve"> of the third meeting of the EHEA WG on SRs</w:t>
      </w:r>
    </w:p>
    <w:p w14:paraId="73A23F7C" w14:textId="5068DC29" w:rsidR="006F14C2" w:rsidRPr="006F14C2" w:rsidRDefault="005C789F" w:rsidP="006F14C2">
      <w:pPr>
        <w:spacing w:after="120" w:line="276" w:lineRule="auto"/>
        <w:ind w:left="360"/>
        <w:jc w:val="both"/>
        <w:rPr>
          <w:rFonts w:ascii="Verdana" w:hAnsi="Verdana"/>
          <w:sz w:val="22"/>
          <w:szCs w:val="22"/>
          <w:lang w:val="en-GB"/>
        </w:rPr>
      </w:pPr>
      <w:r w:rsidRPr="008B44A1">
        <w:rPr>
          <w:rFonts w:ascii="Verdana" w:hAnsi="Verdana"/>
          <w:i/>
          <w:sz w:val="22"/>
          <w:szCs w:val="22"/>
          <w:lang w:val="en-GB"/>
        </w:rPr>
        <w:t>Document</w:t>
      </w:r>
      <w:r w:rsidRPr="008B44A1">
        <w:rPr>
          <w:rFonts w:ascii="Verdana" w:hAnsi="Verdana"/>
          <w:sz w:val="22"/>
          <w:szCs w:val="22"/>
          <w:lang w:val="en-GB"/>
        </w:rPr>
        <w:t xml:space="preserve">:  draft </w:t>
      </w:r>
      <w:r w:rsidR="006F14C2">
        <w:rPr>
          <w:rFonts w:ascii="Verdana" w:hAnsi="Verdana"/>
          <w:sz w:val="22"/>
          <w:szCs w:val="22"/>
          <w:lang w:val="en-GB"/>
        </w:rPr>
        <w:t>minutes</w:t>
      </w:r>
      <w:r w:rsidRPr="008B44A1">
        <w:rPr>
          <w:rFonts w:ascii="Verdana" w:hAnsi="Verdana"/>
          <w:sz w:val="22"/>
          <w:szCs w:val="22"/>
          <w:lang w:val="en-GB"/>
        </w:rPr>
        <w:t xml:space="preserve"> </w:t>
      </w:r>
    </w:p>
    <w:p w14:paraId="2A891DE3" w14:textId="77777777" w:rsidR="004F67EB" w:rsidRDefault="004F67EB" w:rsidP="005C789F">
      <w:pPr>
        <w:spacing w:after="120" w:line="276" w:lineRule="auto"/>
        <w:jc w:val="both"/>
        <w:rPr>
          <w:rFonts w:ascii="Verdana" w:hAnsi="Verdana"/>
          <w:b/>
          <w:sz w:val="22"/>
          <w:szCs w:val="22"/>
          <w:lang w:val="en-GB"/>
        </w:rPr>
      </w:pPr>
    </w:p>
    <w:p w14:paraId="26203929" w14:textId="7DA0B53C" w:rsidR="005C789F" w:rsidRPr="008B44A1" w:rsidRDefault="00DA0662" w:rsidP="005C789F">
      <w:pPr>
        <w:spacing w:after="120" w:line="276" w:lineRule="auto"/>
        <w:jc w:val="both"/>
        <w:rPr>
          <w:rFonts w:ascii="Verdana" w:hAnsi="Verdana"/>
          <w:b/>
          <w:sz w:val="22"/>
          <w:szCs w:val="22"/>
          <w:lang w:val="en-GB"/>
        </w:rPr>
      </w:pPr>
      <w:r>
        <w:rPr>
          <w:rFonts w:ascii="Verdana" w:hAnsi="Verdana"/>
          <w:b/>
          <w:sz w:val="22"/>
          <w:szCs w:val="22"/>
          <w:lang w:val="en-GB"/>
        </w:rPr>
        <w:t>09:50-10:</w:t>
      </w:r>
      <w:r w:rsidR="00F540FF">
        <w:rPr>
          <w:rFonts w:ascii="Verdana" w:hAnsi="Verdana"/>
          <w:b/>
          <w:sz w:val="22"/>
          <w:szCs w:val="22"/>
          <w:lang w:val="en-GB"/>
        </w:rPr>
        <w:t>3</w:t>
      </w:r>
      <w:r>
        <w:rPr>
          <w:rFonts w:ascii="Verdana" w:hAnsi="Verdana"/>
          <w:b/>
          <w:sz w:val="22"/>
          <w:szCs w:val="22"/>
          <w:lang w:val="en-GB"/>
        </w:rPr>
        <w:t>0</w:t>
      </w:r>
    </w:p>
    <w:p w14:paraId="3D3D8F8B" w14:textId="521A9CC4" w:rsidR="005C789F" w:rsidRPr="008B44A1" w:rsidRDefault="005C789F" w:rsidP="005C789F">
      <w:pPr>
        <w:pStyle w:val="ListParagraph"/>
        <w:numPr>
          <w:ilvl w:val="0"/>
          <w:numId w:val="1"/>
        </w:numPr>
        <w:spacing w:after="120" w:line="276" w:lineRule="auto"/>
        <w:jc w:val="both"/>
        <w:rPr>
          <w:rFonts w:ascii="Verdana" w:hAnsi="Verdana"/>
          <w:b/>
          <w:sz w:val="22"/>
          <w:szCs w:val="22"/>
          <w:lang w:val="en-GB"/>
        </w:rPr>
      </w:pPr>
      <w:r w:rsidRPr="008B44A1">
        <w:rPr>
          <w:rFonts w:ascii="Verdana" w:hAnsi="Verdana"/>
          <w:b/>
          <w:sz w:val="22"/>
          <w:szCs w:val="22"/>
          <w:lang w:val="en-GB"/>
        </w:rPr>
        <w:t>Information and updates</w:t>
      </w:r>
    </w:p>
    <w:p w14:paraId="7DB8A36E" w14:textId="3E02A7A2" w:rsidR="005C789F" w:rsidRPr="008B44A1" w:rsidRDefault="005C789F" w:rsidP="005C789F">
      <w:pPr>
        <w:spacing w:after="120" w:line="276" w:lineRule="auto"/>
        <w:jc w:val="both"/>
        <w:rPr>
          <w:rFonts w:ascii="Verdana" w:hAnsi="Verdana"/>
          <w:sz w:val="22"/>
          <w:szCs w:val="22"/>
        </w:rPr>
      </w:pPr>
      <w:r w:rsidRPr="008B44A1">
        <w:rPr>
          <w:rFonts w:ascii="Verdana" w:hAnsi="Verdana"/>
          <w:sz w:val="22"/>
          <w:szCs w:val="22"/>
          <w:lang w:val="en-GB"/>
        </w:rPr>
        <w:t xml:space="preserve">Information on developments of relevance to the Working Group will be </w:t>
      </w:r>
      <w:r w:rsidRPr="008B44A1">
        <w:rPr>
          <w:rFonts w:ascii="Verdana" w:hAnsi="Verdana"/>
          <w:sz w:val="22"/>
          <w:szCs w:val="22"/>
        </w:rPr>
        <w:t>provided by the Co-Chairs and BFUG Secretariat. This is likely to include feedback from the BFUG meeting and conferences in relation to the structural reforms</w:t>
      </w:r>
    </w:p>
    <w:p w14:paraId="5CA3001C" w14:textId="62C4CEF4" w:rsidR="001F10D7" w:rsidRPr="00DA0662" w:rsidRDefault="006F14C2" w:rsidP="00DA0662">
      <w:pPr>
        <w:spacing w:after="120" w:line="276" w:lineRule="auto"/>
        <w:jc w:val="both"/>
        <w:rPr>
          <w:rFonts w:ascii="Verdana" w:hAnsi="Verdana"/>
          <w:sz w:val="22"/>
          <w:szCs w:val="22"/>
          <w:lang w:val="en-GB"/>
        </w:rPr>
      </w:pPr>
      <w:r w:rsidRPr="00DA0662">
        <w:rPr>
          <w:rFonts w:ascii="Verdana" w:hAnsi="Verdana"/>
          <w:sz w:val="22"/>
          <w:szCs w:val="22"/>
          <w:lang w:val="en-GB"/>
        </w:rPr>
        <w:t xml:space="preserve"> </w:t>
      </w:r>
    </w:p>
    <w:p w14:paraId="2F62AE4B" w14:textId="2972F834" w:rsidR="005C789F" w:rsidRPr="00F540FF" w:rsidRDefault="00DA0662" w:rsidP="005C789F">
      <w:pPr>
        <w:pStyle w:val="ListParagraph"/>
        <w:numPr>
          <w:ilvl w:val="1"/>
          <w:numId w:val="1"/>
        </w:numPr>
        <w:spacing w:after="120" w:line="276" w:lineRule="auto"/>
        <w:jc w:val="both"/>
        <w:rPr>
          <w:rFonts w:ascii="Verdana" w:hAnsi="Verdana"/>
          <w:sz w:val="22"/>
          <w:szCs w:val="22"/>
          <w:lang w:val="en-GB"/>
        </w:rPr>
      </w:pPr>
      <w:r w:rsidRPr="00F540FF">
        <w:rPr>
          <w:rFonts w:ascii="Verdana" w:hAnsi="Verdana"/>
          <w:sz w:val="22"/>
          <w:szCs w:val="22"/>
          <w:lang w:val="en-GB"/>
        </w:rPr>
        <w:t xml:space="preserve">Vilnius </w:t>
      </w:r>
      <w:r w:rsidR="006F14C2" w:rsidRPr="00F540FF">
        <w:rPr>
          <w:rFonts w:ascii="Verdana" w:hAnsi="Verdana"/>
          <w:sz w:val="22"/>
          <w:szCs w:val="22"/>
          <w:lang w:val="en-GB"/>
        </w:rPr>
        <w:t>Bologna Follow Up Group meeting,</w:t>
      </w:r>
      <w:r w:rsidRPr="00F540FF">
        <w:rPr>
          <w:rFonts w:ascii="Verdana" w:hAnsi="Verdana"/>
          <w:sz w:val="22"/>
          <w:szCs w:val="22"/>
          <w:lang w:val="en-GB"/>
        </w:rPr>
        <w:t xml:space="preserve"> 7-8 November, 2013</w:t>
      </w:r>
    </w:p>
    <w:p w14:paraId="77C54C7C" w14:textId="75D6B681" w:rsidR="007B5428" w:rsidRPr="00F540FF" w:rsidRDefault="00DA0662" w:rsidP="007B5428">
      <w:pPr>
        <w:pStyle w:val="ListParagraph"/>
        <w:numPr>
          <w:ilvl w:val="1"/>
          <w:numId w:val="1"/>
        </w:numPr>
        <w:spacing w:after="120" w:line="276" w:lineRule="auto"/>
        <w:jc w:val="both"/>
        <w:rPr>
          <w:rFonts w:ascii="Verdana" w:hAnsi="Verdana"/>
          <w:sz w:val="22"/>
          <w:szCs w:val="22"/>
          <w:lang w:val="en-GB"/>
        </w:rPr>
      </w:pPr>
      <w:r w:rsidRPr="00F540FF">
        <w:rPr>
          <w:rFonts w:ascii="Verdana" w:hAnsi="Verdana"/>
          <w:sz w:val="22"/>
          <w:szCs w:val="22"/>
          <w:lang w:val="en-GB"/>
        </w:rPr>
        <w:t>Feedback on activities of the main overarch</w:t>
      </w:r>
      <w:r w:rsidR="00864416" w:rsidRPr="00F540FF">
        <w:rPr>
          <w:rFonts w:ascii="Verdana" w:hAnsi="Verdana"/>
          <w:sz w:val="22"/>
          <w:szCs w:val="22"/>
          <w:lang w:val="en-GB"/>
        </w:rPr>
        <w:t>ing BFUG WGs and sub-structures</w:t>
      </w:r>
      <w:r w:rsidR="004F67EB" w:rsidRPr="00F540FF">
        <w:rPr>
          <w:rFonts w:ascii="Verdana" w:hAnsi="Verdana"/>
          <w:sz w:val="22"/>
          <w:szCs w:val="22"/>
          <w:lang w:val="en-GB"/>
        </w:rPr>
        <w:t>,</w:t>
      </w:r>
    </w:p>
    <w:p w14:paraId="49F7D8B5" w14:textId="35ED3861" w:rsidR="00321030" w:rsidRPr="00F540FF" w:rsidRDefault="00F540FF" w:rsidP="00F540FF">
      <w:pPr>
        <w:pStyle w:val="ListParagraph"/>
        <w:numPr>
          <w:ilvl w:val="1"/>
          <w:numId w:val="1"/>
        </w:numPr>
        <w:spacing w:after="120" w:line="276" w:lineRule="auto"/>
        <w:jc w:val="both"/>
      </w:pPr>
      <w:r w:rsidRPr="00F540FF">
        <w:rPr>
          <w:rFonts w:ascii="Verdana" w:hAnsi="Verdana"/>
          <w:sz w:val="22"/>
          <w:szCs w:val="22"/>
          <w:lang w:val="en-GB"/>
        </w:rPr>
        <w:t xml:space="preserve">Feedback on the PLA on the </w:t>
      </w:r>
      <w:r w:rsidRPr="00F540FF">
        <w:rPr>
          <w:rFonts w:ascii="Verdana" w:eastAsiaTheme="minorEastAsia" w:hAnsi="Verdana" w:cs="Calibri"/>
          <w:sz w:val="22"/>
          <w:szCs w:val="22"/>
        </w:rPr>
        <w:t>increasing synergies between the implementation of the learning outcomes approach and quality assurance, 28-29 November 213,Leuven.</w:t>
      </w:r>
    </w:p>
    <w:p w14:paraId="72681334" w14:textId="165CF829" w:rsidR="00321030" w:rsidRPr="001F10D7" w:rsidRDefault="006D1598" w:rsidP="001F10D7">
      <w:pPr>
        <w:widowControl w:val="0"/>
        <w:autoSpaceDE w:val="0"/>
        <w:autoSpaceDN w:val="0"/>
        <w:adjustRightInd w:val="0"/>
        <w:spacing w:after="240"/>
        <w:rPr>
          <w:rFonts w:ascii="Verdana" w:eastAsiaTheme="minorEastAsia" w:hAnsi="Verdana" w:cs="Times"/>
          <w:sz w:val="22"/>
          <w:szCs w:val="22"/>
        </w:rPr>
      </w:pPr>
      <w:r>
        <w:rPr>
          <w:rFonts w:ascii="Verdana" w:hAnsi="Verdana"/>
          <w:sz w:val="22"/>
          <w:szCs w:val="22"/>
        </w:rPr>
        <w:t xml:space="preserve">           </w:t>
      </w:r>
    </w:p>
    <w:p w14:paraId="1F9AC49D" w14:textId="77777777" w:rsidR="0006172D" w:rsidRDefault="0006172D" w:rsidP="005C789F">
      <w:pPr>
        <w:spacing w:after="120" w:line="276" w:lineRule="auto"/>
        <w:jc w:val="both"/>
        <w:rPr>
          <w:rFonts w:ascii="Verdana" w:hAnsi="Verdana"/>
          <w:b/>
          <w:sz w:val="22"/>
          <w:szCs w:val="22"/>
          <w:lang w:val="en-GB"/>
        </w:rPr>
      </w:pPr>
    </w:p>
    <w:p w14:paraId="694C5731" w14:textId="748A6DBC" w:rsidR="004F67EB" w:rsidRDefault="00DA0662" w:rsidP="005C789F">
      <w:pPr>
        <w:spacing w:after="120" w:line="276" w:lineRule="auto"/>
        <w:jc w:val="both"/>
        <w:rPr>
          <w:rFonts w:ascii="Verdana" w:hAnsi="Verdana"/>
          <w:b/>
          <w:sz w:val="22"/>
          <w:szCs w:val="22"/>
          <w:lang w:val="en-GB"/>
        </w:rPr>
      </w:pPr>
      <w:r>
        <w:rPr>
          <w:rFonts w:ascii="Verdana" w:hAnsi="Verdana"/>
          <w:b/>
          <w:sz w:val="22"/>
          <w:szCs w:val="22"/>
          <w:lang w:val="en-GB"/>
        </w:rPr>
        <w:t>10:</w:t>
      </w:r>
      <w:r w:rsidR="00F540FF">
        <w:rPr>
          <w:rFonts w:ascii="Verdana" w:hAnsi="Verdana"/>
          <w:b/>
          <w:sz w:val="22"/>
          <w:szCs w:val="22"/>
          <w:lang w:val="en-GB"/>
        </w:rPr>
        <w:t>3</w:t>
      </w:r>
      <w:r>
        <w:rPr>
          <w:rFonts w:ascii="Verdana" w:hAnsi="Verdana"/>
          <w:b/>
          <w:sz w:val="22"/>
          <w:szCs w:val="22"/>
          <w:lang w:val="en-GB"/>
        </w:rPr>
        <w:t>0-11:00</w:t>
      </w:r>
    </w:p>
    <w:p w14:paraId="6E71C84F" w14:textId="77777777" w:rsidR="00F540FF" w:rsidRDefault="00F540FF" w:rsidP="005C789F">
      <w:pPr>
        <w:spacing w:after="120" w:line="276" w:lineRule="auto"/>
        <w:jc w:val="both"/>
        <w:rPr>
          <w:rFonts w:ascii="Verdana" w:hAnsi="Verdana"/>
          <w:b/>
          <w:sz w:val="22"/>
          <w:szCs w:val="22"/>
          <w:lang w:val="en-GB"/>
        </w:rPr>
      </w:pPr>
    </w:p>
    <w:p w14:paraId="194BE05D" w14:textId="3981CE70" w:rsidR="00DA0662" w:rsidRPr="0072239D" w:rsidRDefault="00DA0662" w:rsidP="0072239D">
      <w:pPr>
        <w:pStyle w:val="ListParagraph"/>
        <w:numPr>
          <w:ilvl w:val="0"/>
          <w:numId w:val="1"/>
        </w:numPr>
        <w:spacing w:after="120" w:line="276" w:lineRule="auto"/>
        <w:jc w:val="both"/>
        <w:rPr>
          <w:rFonts w:ascii="Verdana" w:hAnsi="Verdana"/>
          <w:b/>
          <w:sz w:val="22"/>
          <w:szCs w:val="22"/>
          <w:lang w:val="en-GB"/>
        </w:rPr>
      </w:pPr>
      <w:r w:rsidRPr="0072239D">
        <w:rPr>
          <w:rFonts w:ascii="Verdana" w:hAnsi="Verdana"/>
          <w:b/>
          <w:sz w:val="22"/>
          <w:szCs w:val="22"/>
          <w:lang w:val="en-GB"/>
        </w:rPr>
        <w:t xml:space="preserve">Presentation on maintaining </w:t>
      </w:r>
      <w:r w:rsidR="00F8468E">
        <w:rPr>
          <w:rFonts w:ascii="Verdana" w:hAnsi="Verdana"/>
          <w:b/>
          <w:sz w:val="22"/>
          <w:szCs w:val="22"/>
          <w:lang w:val="en-GB"/>
        </w:rPr>
        <w:t>a</w:t>
      </w:r>
      <w:r w:rsidR="00E21637">
        <w:rPr>
          <w:rFonts w:ascii="Verdana" w:hAnsi="Verdana"/>
          <w:b/>
          <w:sz w:val="22"/>
          <w:szCs w:val="22"/>
          <w:lang w:val="en-GB"/>
        </w:rPr>
        <w:t xml:space="preserve"> </w:t>
      </w:r>
      <w:r w:rsidRPr="0072239D">
        <w:rPr>
          <w:rFonts w:ascii="Verdana" w:hAnsi="Verdana"/>
          <w:b/>
          <w:sz w:val="22"/>
          <w:szCs w:val="22"/>
          <w:lang w:val="en-GB"/>
        </w:rPr>
        <w:t>supportive environment</w:t>
      </w:r>
      <w:r w:rsidR="0072239D" w:rsidRPr="0072239D">
        <w:rPr>
          <w:rFonts w:ascii="Verdana" w:hAnsi="Verdana"/>
          <w:b/>
          <w:sz w:val="22"/>
          <w:szCs w:val="22"/>
          <w:lang w:val="en-GB"/>
        </w:rPr>
        <w:t xml:space="preserve"> for academic staff and students</w:t>
      </w:r>
    </w:p>
    <w:p w14:paraId="61FB0386" w14:textId="1A4CF542" w:rsidR="007B5428" w:rsidRDefault="007B5428" w:rsidP="002711EE">
      <w:pPr>
        <w:spacing w:after="120" w:line="276" w:lineRule="auto"/>
        <w:jc w:val="both"/>
        <w:rPr>
          <w:rFonts w:ascii="Verdana" w:hAnsi="Verdana"/>
          <w:i/>
          <w:sz w:val="22"/>
          <w:szCs w:val="22"/>
          <w:lang w:val="en-GB"/>
        </w:rPr>
      </w:pPr>
      <w:r w:rsidRPr="008B44A1">
        <w:rPr>
          <w:rFonts w:ascii="Verdana" w:hAnsi="Verdana"/>
          <w:i/>
          <w:sz w:val="22"/>
          <w:szCs w:val="22"/>
          <w:lang w:val="en-GB"/>
        </w:rPr>
        <w:t xml:space="preserve">Document: </w:t>
      </w:r>
      <w:proofErr w:type="spellStart"/>
      <w:r w:rsidR="004F67EB">
        <w:rPr>
          <w:rFonts w:ascii="Verdana" w:hAnsi="Verdana"/>
          <w:i/>
          <w:sz w:val="22"/>
          <w:szCs w:val="22"/>
          <w:lang w:val="en-GB"/>
        </w:rPr>
        <w:t>ppt</w:t>
      </w:r>
      <w:proofErr w:type="spellEnd"/>
    </w:p>
    <w:p w14:paraId="1569A977" w14:textId="52CB090F" w:rsidR="002711EE" w:rsidRPr="00E21637" w:rsidRDefault="00F8468E" w:rsidP="002711EE">
      <w:pPr>
        <w:spacing w:after="120" w:line="276" w:lineRule="auto"/>
        <w:jc w:val="both"/>
        <w:rPr>
          <w:rFonts w:ascii="Verdana" w:hAnsi="Verdana"/>
          <w:sz w:val="22"/>
          <w:szCs w:val="22"/>
          <w:lang w:val="en-GB"/>
        </w:rPr>
      </w:pPr>
      <w:r>
        <w:rPr>
          <w:rFonts w:ascii="Verdana" w:hAnsi="Verdana"/>
          <w:sz w:val="22"/>
          <w:szCs w:val="22"/>
          <w:lang w:val="en-GB"/>
        </w:rPr>
        <w:t xml:space="preserve">Presentation by Karin </w:t>
      </w:r>
      <w:proofErr w:type="spellStart"/>
      <w:r>
        <w:rPr>
          <w:rFonts w:ascii="Verdana" w:hAnsi="Verdana"/>
          <w:sz w:val="22"/>
          <w:szCs w:val="22"/>
          <w:lang w:val="en-GB"/>
        </w:rPr>
        <w:t>Åmossa</w:t>
      </w:r>
      <w:proofErr w:type="spellEnd"/>
      <w:r>
        <w:rPr>
          <w:rFonts w:ascii="Verdana" w:hAnsi="Verdana"/>
          <w:sz w:val="22"/>
          <w:szCs w:val="22"/>
          <w:lang w:val="en-GB"/>
        </w:rPr>
        <w:t xml:space="preserve">, Education International </w:t>
      </w:r>
    </w:p>
    <w:p w14:paraId="2C16AF55" w14:textId="75C7125F" w:rsidR="004F67EB" w:rsidRDefault="0072239D" w:rsidP="007B5428">
      <w:pPr>
        <w:rPr>
          <w:rFonts w:ascii="Verdana" w:hAnsi="Verdana"/>
          <w:sz w:val="22"/>
          <w:szCs w:val="22"/>
          <w:lang w:val="en-GB"/>
        </w:rPr>
      </w:pPr>
      <w:r>
        <w:rPr>
          <w:rFonts w:ascii="Verdana" w:hAnsi="Verdana"/>
          <w:b/>
          <w:sz w:val="22"/>
          <w:szCs w:val="22"/>
          <w:lang w:val="en-GB"/>
        </w:rPr>
        <w:t>11:00-</w:t>
      </w:r>
      <w:proofErr w:type="gramStart"/>
      <w:r>
        <w:rPr>
          <w:rFonts w:ascii="Verdana" w:hAnsi="Verdana"/>
          <w:b/>
          <w:sz w:val="22"/>
          <w:szCs w:val="22"/>
          <w:lang w:val="en-GB"/>
        </w:rPr>
        <w:t xml:space="preserve">11:20 </w:t>
      </w:r>
      <w:r w:rsidR="005A2106">
        <w:rPr>
          <w:rFonts w:ascii="Verdana" w:hAnsi="Verdana"/>
          <w:sz w:val="22"/>
          <w:szCs w:val="22"/>
          <w:lang w:val="en-GB"/>
        </w:rPr>
        <w:t xml:space="preserve"> </w:t>
      </w:r>
      <w:r w:rsidR="004F67EB">
        <w:rPr>
          <w:rFonts w:ascii="Verdana" w:hAnsi="Verdana"/>
          <w:sz w:val="22"/>
          <w:szCs w:val="22"/>
          <w:lang w:val="en-GB"/>
        </w:rPr>
        <w:t>Coffee</w:t>
      </w:r>
      <w:proofErr w:type="gramEnd"/>
      <w:r w:rsidR="004F67EB">
        <w:rPr>
          <w:rFonts w:ascii="Verdana" w:hAnsi="Verdana"/>
          <w:sz w:val="22"/>
          <w:szCs w:val="22"/>
          <w:lang w:val="en-GB"/>
        </w:rPr>
        <w:t xml:space="preserve"> break</w:t>
      </w:r>
    </w:p>
    <w:p w14:paraId="6C4A6BFB" w14:textId="77777777" w:rsidR="005A2106" w:rsidRDefault="005A2106" w:rsidP="007B5428">
      <w:pPr>
        <w:rPr>
          <w:rFonts w:ascii="Verdana" w:hAnsi="Verdana"/>
          <w:sz w:val="22"/>
          <w:szCs w:val="22"/>
          <w:lang w:val="en-GB"/>
        </w:rPr>
      </w:pPr>
    </w:p>
    <w:p w14:paraId="5DA63692" w14:textId="48E5331B" w:rsidR="0072239D" w:rsidRPr="005A2106" w:rsidRDefault="0072239D" w:rsidP="007B5428">
      <w:pPr>
        <w:rPr>
          <w:rFonts w:ascii="Verdana" w:hAnsi="Verdana"/>
          <w:b/>
          <w:sz w:val="22"/>
          <w:szCs w:val="22"/>
          <w:lang w:val="en-GB"/>
        </w:rPr>
      </w:pPr>
      <w:r>
        <w:rPr>
          <w:rFonts w:ascii="Verdana" w:hAnsi="Verdana"/>
          <w:b/>
          <w:sz w:val="22"/>
          <w:szCs w:val="22"/>
          <w:lang w:val="en-GB"/>
        </w:rPr>
        <w:t>11:20-13:00</w:t>
      </w:r>
    </w:p>
    <w:p w14:paraId="75C31CE5" w14:textId="7D736CE6" w:rsidR="007B5428" w:rsidRPr="008B44A1" w:rsidRDefault="0072239D" w:rsidP="007B5428">
      <w:pPr>
        <w:pStyle w:val="ListParagraph"/>
        <w:numPr>
          <w:ilvl w:val="0"/>
          <w:numId w:val="1"/>
        </w:numPr>
        <w:rPr>
          <w:rFonts w:ascii="Verdana" w:hAnsi="Verdana"/>
          <w:b/>
          <w:sz w:val="22"/>
          <w:szCs w:val="22"/>
        </w:rPr>
      </w:pPr>
      <w:r>
        <w:rPr>
          <w:rFonts w:ascii="Verdana" w:hAnsi="Verdana"/>
          <w:b/>
          <w:sz w:val="22"/>
          <w:szCs w:val="22"/>
        </w:rPr>
        <w:t>Discussion on the draft outline of the SRWG final report</w:t>
      </w:r>
    </w:p>
    <w:p w14:paraId="00841C49" w14:textId="1F9C6E2C" w:rsidR="001F10D7" w:rsidRDefault="007B5428" w:rsidP="005C789F">
      <w:pPr>
        <w:spacing w:after="120" w:line="276" w:lineRule="auto"/>
        <w:jc w:val="both"/>
        <w:rPr>
          <w:rFonts w:ascii="Verdana" w:hAnsi="Verdana"/>
          <w:b/>
          <w:sz w:val="22"/>
          <w:szCs w:val="22"/>
        </w:rPr>
      </w:pPr>
      <w:r w:rsidRPr="008B44A1">
        <w:rPr>
          <w:rFonts w:ascii="Verdana" w:hAnsi="Verdana"/>
          <w:i/>
          <w:sz w:val="22"/>
          <w:szCs w:val="22"/>
          <w:lang w:val="en-GB"/>
        </w:rPr>
        <w:t xml:space="preserve">Document: </w:t>
      </w:r>
      <w:r w:rsidR="0072239D" w:rsidRPr="008B44A1">
        <w:rPr>
          <w:rFonts w:ascii="Verdana" w:hAnsi="Verdana"/>
          <w:sz w:val="22"/>
          <w:szCs w:val="22"/>
          <w:lang w:val="en-GB"/>
        </w:rPr>
        <w:t>Structural Reforms WG toward a report to the BFUG</w:t>
      </w:r>
      <w:r w:rsidR="00F8468E">
        <w:rPr>
          <w:rFonts w:ascii="Verdana" w:hAnsi="Verdana"/>
          <w:sz w:val="22"/>
          <w:szCs w:val="22"/>
          <w:lang w:val="en-GB"/>
        </w:rPr>
        <w:t>, revised version</w:t>
      </w:r>
    </w:p>
    <w:p w14:paraId="0AF089DA" w14:textId="77777777" w:rsidR="0072239D" w:rsidRPr="00E21637" w:rsidRDefault="0072239D" w:rsidP="005C789F">
      <w:pPr>
        <w:spacing w:after="120" w:line="276" w:lineRule="auto"/>
        <w:jc w:val="both"/>
        <w:rPr>
          <w:rFonts w:ascii="Verdana" w:hAnsi="Verdana"/>
          <w:sz w:val="22"/>
          <w:szCs w:val="22"/>
        </w:rPr>
      </w:pPr>
    </w:p>
    <w:p w14:paraId="4F3B5D1C" w14:textId="52FB578E" w:rsidR="00F8468E" w:rsidRPr="00E21637" w:rsidRDefault="00F8468E" w:rsidP="005C789F">
      <w:pPr>
        <w:spacing w:after="120" w:line="276" w:lineRule="auto"/>
        <w:jc w:val="both"/>
        <w:rPr>
          <w:rFonts w:ascii="Verdana" w:hAnsi="Verdana"/>
          <w:sz w:val="22"/>
          <w:szCs w:val="22"/>
        </w:rPr>
      </w:pPr>
      <w:r w:rsidRPr="00E21637">
        <w:rPr>
          <w:rFonts w:ascii="Verdana" w:hAnsi="Verdana"/>
          <w:sz w:val="22"/>
          <w:szCs w:val="22"/>
        </w:rPr>
        <w:t xml:space="preserve">On the basis of the discussion at the SRWG meeting on </w:t>
      </w:r>
      <w:r w:rsidR="00E21637" w:rsidRPr="00E21637">
        <w:rPr>
          <w:rFonts w:ascii="Verdana" w:hAnsi="Verdana"/>
          <w:sz w:val="22"/>
          <w:szCs w:val="22"/>
        </w:rPr>
        <w:t>September</w:t>
      </w:r>
      <w:r w:rsidRPr="00E21637">
        <w:rPr>
          <w:rFonts w:ascii="Verdana" w:hAnsi="Verdana"/>
          <w:sz w:val="22"/>
          <w:szCs w:val="22"/>
        </w:rPr>
        <w:t xml:space="preserve"> 24 – 25 and subsequent </w:t>
      </w:r>
      <w:r w:rsidRPr="00F8468E">
        <w:rPr>
          <w:rFonts w:ascii="Verdana" w:hAnsi="Verdana"/>
          <w:sz w:val="22"/>
          <w:szCs w:val="22"/>
        </w:rPr>
        <w:t>comments</w:t>
      </w:r>
      <w:r w:rsidRPr="00E21637">
        <w:rPr>
          <w:rFonts w:ascii="Verdana" w:hAnsi="Verdana"/>
          <w:sz w:val="22"/>
          <w:szCs w:val="22"/>
        </w:rPr>
        <w:t xml:space="preserve"> by </w:t>
      </w:r>
      <w:r w:rsidRPr="00F8468E">
        <w:rPr>
          <w:rFonts w:ascii="Verdana" w:hAnsi="Verdana"/>
          <w:sz w:val="22"/>
          <w:szCs w:val="22"/>
        </w:rPr>
        <w:t>members</w:t>
      </w:r>
      <w:r w:rsidRPr="00E21637">
        <w:rPr>
          <w:rFonts w:ascii="Verdana" w:hAnsi="Verdana"/>
          <w:sz w:val="22"/>
          <w:szCs w:val="22"/>
        </w:rPr>
        <w:t xml:space="preserve">, the Co-Chairs will submit a revised </w:t>
      </w:r>
      <w:r>
        <w:rPr>
          <w:rFonts w:ascii="Verdana" w:hAnsi="Verdana"/>
          <w:sz w:val="22"/>
          <w:szCs w:val="22"/>
        </w:rPr>
        <w:t>outline of the report. It is intended to finalize the outline at this meeting and to start drafting the report as soon as possible afterwards.</w:t>
      </w:r>
    </w:p>
    <w:p w14:paraId="336FCDD2" w14:textId="77777777" w:rsidR="00F8468E" w:rsidRPr="00E21637" w:rsidRDefault="00F8468E" w:rsidP="005C789F">
      <w:pPr>
        <w:spacing w:after="120" w:line="276" w:lineRule="auto"/>
        <w:jc w:val="both"/>
        <w:rPr>
          <w:rFonts w:ascii="Verdana" w:hAnsi="Verdana"/>
          <w:sz w:val="22"/>
          <w:szCs w:val="22"/>
        </w:rPr>
      </w:pPr>
    </w:p>
    <w:p w14:paraId="1BE67485" w14:textId="64B1D7BA" w:rsidR="0072239D" w:rsidRDefault="0072239D" w:rsidP="005C789F">
      <w:pPr>
        <w:spacing w:after="120" w:line="276" w:lineRule="auto"/>
        <w:jc w:val="both"/>
        <w:rPr>
          <w:rFonts w:ascii="Verdana" w:hAnsi="Verdana"/>
          <w:sz w:val="22"/>
          <w:szCs w:val="22"/>
        </w:rPr>
      </w:pPr>
      <w:r>
        <w:rPr>
          <w:rFonts w:ascii="Verdana" w:hAnsi="Verdana"/>
          <w:b/>
          <w:sz w:val="22"/>
          <w:szCs w:val="22"/>
        </w:rPr>
        <w:t xml:space="preserve">13:00-14:00 </w:t>
      </w:r>
      <w:r>
        <w:rPr>
          <w:rFonts w:ascii="Verdana" w:hAnsi="Verdana"/>
          <w:sz w:val="22"/>
          <w:szCs w:val="22"/>
        </w:rPr>
        <w:t>Lunch</w:t>
      </w:r>
    </w:p>
    <w:p w14:paraId="4CE7E1B5" w14:textId="77777777" w:rsidR="0072239D" w:rsidRDefault="0072239D" w:rsidP="005C789F">
      <w:pPr>
        <w:spacing w:after="120" w:line="276" w:lineRule="auto"/>
        <w:jc w:val="both"/>
        <w:rPr>
          <w:rFonts w:ascii="Verdana" w:hAnsi="Verdana"/>
          <w:sz w:val="22"/>
          <w:szCs w:val="22"/>
        </w:rPr>
      </w:pPr>
    </w:p>
    <w:p w14:paraId="59F3F514" w14:textId="7F0DECAF" w:rsidR="0072239D" w:rsidRPr="0072239D" w:rsidRDefault="0072239D" w:rsidP="005C789F">
      <w:pPr>
        <w:spacing w:after="120" w:line="276" w:lineRule="auto"/>
        <w:jc w:val="both"/>
        <w:rPr>
          <w:rFonts w:ascii="Verdana" w:hAnsi="Verdana"/>
          <w:b/>
          <w:sz w:val="22"/>
          <w:szCs w:val="22"/>
        </w:rPr>
      </w:pPr>
      <w:r w:rsidRPr="0072239D">
        <w:rPr>
          <w:rFonts w:ascii="Verdana" w:hAnsi="Verdana"/>
          <w:b/>
          <w:sz w:val="22"/>
          <w:szCs w:val="22"/>
        </w:rPr>
        <w:t>14:00-15:30</w:t>
      </w:r>
    </w:p>
    <w:p w14:paraId="71CD818F" w14:textId="76CAB7A4" w:rsidR="001F10D7" w:rsidRPr="001F10D7" w:rsidRDefault="0072239D" w:rsidP="001F10D7">
      <w:pPr>
        <w:pStyle w:val="ListParagraph"/>
        <w:numPr>
          <w:ilvl w:val="0"/>
          <w:numId w:val="1"/>
        </w:numPr>
        <w:spacing w:after="120" w:line="276" w:lineRule="auto"/>
        <w:jc w:val="both"/>
        <w:rPr>
          <w:rFonts w:ascii="Verdana" w:eastAsiaTheme="minorEastAsia" w:hAnsi="Verdana" w:cs="Times"/>
          <w:sz w:val="22"/>
          <w:szCs w:val="22"/>
        </w:rPr>
      </w:pPr>
      <w:r>
        <w:rPr>
          <w:rFonts w:ascii="Verdana" w:eastAsiaTheme="minorEastAsia" w:hAnsi="Verdana" w:cs="Times"/>
          <w:b/>
          <w:sz w:val="22"/>
          <w:szCs w:val="22"/>
        </w:rPr>
        <w:t xml:space="preserve">Revised </w:t>
      </w:r>
      <w:r w:rsidR="001F10D7" w:rsidRPr="001F10D7">
        <w:rPr>
          <w:rFonts w:ascii="Verdana" w:eastAsiaTheme="minorEastAsia" w:hAnsi="Verdana" w:cs="Times"/>
          <w:b/>
          <w:sz w:val="22"/>
          <w:szCs w:val="22"/>
        </w:rPr>
        <w:t>European Approach for Accreditation of Joint Degrees</w:t>
      </w:r>
      <w:r w:rsidR="001F10D7" w:rsidRPr="001F10D7">
        <w:rPr>
          <w:rFonts w:ascii="Verdana" w:eastAsiaTheme="minorEastAsia" w:hAnsi="Verdana" w:cs="Times"/>
          <w:sz w:val="22"/>
          <w:szCs w:val="22"/>
        </w:rPr>
        <w:t>.</w:t>
      </w:r>
    </w:p>
    <w:p w14:paraId="673DDC22" w14:textId="6B4B72A3" w:rsidR="001F10D7" w:rsidRPr="001F10D7" w:rsidRDefault="001F10D7" w:rsidP="001F10D7">
      <w:pPr>
        <w:widowControl w:val="0"/>
        <w:autoSpaceDE w:val="0"/>
        <w:autoSpaceDN w:val="0"/>
        <w:adjustRightInd w:val="0"/>
        <w:spacing w:after="240"/>
        <w:rPr>
          <w:rFonts w:ascii="Verdana" w:eastAsiaTheme="minorEastAsia" w:hAnsi="Verdana" w:cs="Times"/>
          <w:sz w:val="22"/>
          <w:szCs w:val="22"/>
        </w:rPr>
      </w:pPr>
      <w:r w:rsidRPr="001F10D7">
        <w:rPr>
          <w:rFonts w:ascii="Verdana" w:hAnsi="Verdana"/>
          <w:i/>
          <w:sz w:val="22"/>
          <w:szCs w:val="22"/>
          <w:lang w:val="en-GB"/>
        </w:rPr>
        <w:t>Document</w:t>
      </w:r>
      <w:r>
        <w:rPr>
          <w:rFonts w:ascii="Verdana" w:hAnsi="Verdana"/>
          <w:i/>
          <w:sz w:val="22"/>
          <w:szCs w:val="22"/>
          <w:lang w:val="en-GB"/>
        </w:rPr>
        <w:t>:</w:t>
      </w:r>
      <w:r>
        <w:rPr>
          <w:rFonts w:ascii="Verdana" w:hAnsi="Verdana"/>
          <w:sz w:val="22"/>
          <w:szCs w:val="22"/>
        </w:rPr>
        <w:t xml:space="preserve"> </w:t>
      </w:r>
      <w:r w:rsidRPr="006D1598">
        <w:rPr>
          <w:rFonts w:ascii="Verdana" w:eastAsiaTheme="minorEastAsia" w:hAnsi="Verdana" w:cs="Times"/>
          <w:sz w:val="22"/>
          <w:szCs w:val="22"/>
        </w:rPr>
        <w:t>European Approach for Accreditation of Joint Degrees</w:t>
      </w:r>
      <w:r>
        <w:rPr>
          <w:rFonts w:ascii="Verdana" w:eastAsiaTheme="minorEastAsia" w:hAnsi="Verdana" w:cs="Times"/>
          <w:sz w:val="22"/>
          <w:szCs w:val="22"/>
        </w:rPr>
        <w:t>.</w:t>
      </w:r>
    </w:p>
    <w:p w14:paraId="64132156" w14:textId="33D51562" w:rsidR="005C789F" w:rsidRPr="00E21637" w:rsidRDefault="00F8468E" w:rsidP="001F10D7">
      <w:pPr>
        <w:spacing w:after="120" w:line="276" w:lineRule="auto"/>
        <w:jc w:val="both"/>
        <w:rPr>
          <w:rFonts w:ascii="Verdana" w:hAnsi="Verdana"/>
          <w:sz w:val="22"/>
          <w:szCs w:val="22"/>
          <w:lang w:val="en-GB"/>
        </w:rPr>
      </w:pPr>
      <w:r>
        <w:rPr>
          <w:rFonts w:ascii="Verdana" w:hAnsi="Verdana"/>
          <w:sz w:val="22"/>
          <w:szCs w:val="22"/>
          <w:lang w:val="en-GB"/>
        </w:rPr>
        <w:t xml:space="preserve">The </w:t>
      </w:r>
      <w:r w:rsidRPr="00E21637">
        <w:rPr>
          <w:rFonts w:ascii="Verdana" w:hAnsi="Verdana"/>
          <w:i/>
          <w:sz w:val="22"/>
          <w:szCs w:val="22"/>
          <w:lang w:val="en-GB"/>
        </w:rPr>
        <w:t>ad hoc</w:t>
      </w:r>
      <w:r>
        <w:rPr>
          <w:rFonts w:ascii="Verdana" w:hAnsi="Verdana"/>
          <w:sz w:val="22"/>
          <w:szCs w:val="22"/>
          <w:lang w:val="en-GB"/>
        </w:rPr>
        <w:t xml:space="preserve"> group appointed to draft </w:t>
      </w:r>
      <w:r w:rsidR="00602312">
        <w:rPr>
          <w:rFonts w:ascii="Verdana" w:hAnsi="Verdana"/>
          <w:sz w:val="22"/>
          <w:szCs w:val="22"/>
          <w:lang w:val="en-GB"/>
        </w:rPr>
        <w:t>the document will present a revised version, based on discussions in the meetings of the SRWG (September 24 – 25) and the Mobility and internationalization WG (October</w:t>
      </w:r>
      <w:r w:rsidR="00E21637">
        <w:rPr>
          <w:rFonts w:ascii="Verdana" w:hAnsi="Verdana"/>
          <w:sz w:val="22"/>
          <w:szCs w:val="22"/>
          <w:lang w:val="en-GB"/>
        </w:rPr>
        <w:t xml:space="preserve"> 21-22</w:t>
      </w:r>
      <w:r w:rsidR="00602312">
        <w:rPr>
          <w:rFonts w:ascii="Verdana" w:hAnsi="Verdana"/>
          <w:sz w:val="22"/>
          <w:szCs w:val="22"/>
          <w:lang w:val="en-GB"/>
        </w:rPr>
        <w:t>).</w:t>
      </w:r>
    </w:p>
    <w:p w14:paraId="4879BF24" w14:textId="5E0C0827" w:rsidR="001F10D7" w:rsidRDefault="0072239D" w:rsidP="001F10D7">
      <w:pPr>
        <w:spacing w:after="120" w:line="276" w:lineRule="auto"/>
        <w:jc w:val="both"/>
        <w:rPr>
          <w:rFonts w:ascii="Verdana" w:hAnsi="Verdana"/>
          <w:sz w:val="22"/>
          <w:szCs w:val="22"/>
          <w:lang w:val="en-GB"/>
        </w:rPr>
      </w:pPr>
      <w:r>
        <w:rPr>
          <w:rFonts w:ascii="Verdana" w:hAnsi="Verdana"/>
          <w:b/>
          <w:sz w:val="22"/>
          <w:szCs w:val="22"/>
          <w:lang w:val="en-GB"/>
        </w:rPr>
        <w:t xml:space="preserve">15:30-15:50 </w:t>
      </w:r>
      <w:r>
        <w:rPr>
          <w:rFonts w:ascii="Verdana" w:hAnsi="Verdana"/>
          <w:sz w:val="22"/>
          <w:szCs w:val="22"/>
          <w:lang w:val="en-GB"/>
        </w:rPr>
        <w:t>Coffee break</w:t>
      </w:r>
    </w:p>
    <w:p w14:paraId="2783762E" w14:textId="77777777" w:rsidR="00AA65FF" w:rsidRDefault="00AA65FF" w:rsidP="001F10D7">
      <w:pPr>
        <w:spacing w:after="120" w:line="276" w:lineRule="auto"/>
        <w:jc w:val="both"/>
        <w:rPr>
          <w:rFonts w:ascii="Verdana" w:hAnsi="Verdana"/>
          <w:sz w:val="22"/>
          <w:szCs w:val="22"/>
          <w:lang w:val="en-GB"/>
        </w:rPr>
      </w:pPr>
    </w:p>
    <w:p w14:paraId="79599BB9" w14:textId="5C5677F0" w:rsidR="00AA65FF" w:rsidRDefault="00F03CC6" w:rsidP="001F10D7">
      <w:pPr>
        <w:spacing w:after="120" w:line="276" w:lineRule="auto"/>
        <w:jc w:val="both"/>
        <w:rPr>
          <w:rFonts w:ascii="Verdana" w:hAnsi="Verdana"/>
          <w:b/>
          <w:sz w:val="22"/>
          <w:szCs w:val="22"/>
          <w:lang w:val="en-GB"/>
        </w:rPr>
      </w:pPr>
      <w:r>
        <w:rPr>
          <w:rFonts w:ascii="Verdana" w:hAnsi="Verdana"/>
          <w:b/>
          <w:sz w:val="22"/>
          <w:szCs w:val="22"/>
          <w:lang w:val="en-GB"/>
        </w:rPr>
        <w:t>15:50-16:5</w:t>
      </w:r>
      <w:r w:rsidR="00AA65FF">
        <w:rPr>
          <w:rFonts w:ascii="Verdana" w:hAnsi="Verdana"/>
          <w:b/>
          <w:sz w:val="22"/>
          <w:szCs w:val="22"/>
          <w:lang w:val="en-GB"/>
        </w:rPr>
        <w:t>0</w:t>
      </w:r>
    </w:p>
    <w:p w14:paraId="7DB80050" w14:textId="2B8EEEB2" w:rsidR="00AA65FF" w:rsidRDefault="00AA65FF" w:rsidP="00AA65FF">
      <w:pPr>
        <w:pStyle w:val="ListParagraph"/>
        <w:numPr>
          <w:ilvl w:val="0"/>
          <w:numId w:val="1"/>
        </w:numPr>
        <w:spacing w:after="120" w:line="276" w:lineRule="auto"/>
        <w:jc w:val="both"/>
        <w:rPr>
          <w:rFonts w:ascii="Verdana" w:hAnsi="Verdana"/>
          <w:b/>
          <w:sz w:val="22"/>
          <w:szCs w:val="22"/>
          <w:lang w:val="en-GB"/>
        </w:rPr>
      </w:pPr>
      <w:r>
        <w:rPr>
          <w:rFonts w:ascii="Verdana" w:hAnsi="Verdana"/>
          <w:b/>
          <w:sz w:val="22"/>
          <w:szCs w:val="22"/>
          <w:lang w:val="en-GB"/>
        </w:rPr>
        <w:t>International dimension of QA agencies</w:t>
      </w:r>
    </w:p>
    <w:p w14:paraId="2567DD09" w14:textId="462BFF5C" w:rsidR="00AA65FF" w:rsidRPr="00AA65FF" w:rsidRDefault="00AA65FF" w:rsidP="00AA65FF">
      <w:pPr>
        <w:spacing w:after="120" w:line="276" w:lineRule="auto"/>
        <w:jc w:val="both"/>
        <w:rPr>
          <w:rFonts w:ascii="Verdana" w:hAnsi="Verdana"/>
          <w:sz w:val="22"/>
          <w:szCs w:val="22"/>
          <w:lang w:val="en-GB"/>
        </w:rPr>
      </w:pPr>
      <w:r w:rsidRPr="00AA65FF">
        <w:rPr>
          <w:rFonts w:ascii="Verdana" w:hAnsi="Verdana"/>
          <w:i/>
          <w:sz w:val="22"/>
          <w:szCs w:val="22"/>
          <w:lang w:val="en-GB"/>
        </w:rPr>
        <w:t>Document:</w:t>
      </w:r>
      <w:r>
        <w:rPr>
          <w:rFonts w:ascii="Verdana" w:hAnsi="Verdana"/>
          <w:sz w:val="22"/>
          <w:szCs w:val="22"/>
          <w:lang w:val="en-GB"/>
        </w:rPr>
        <w:t xml:space="preserve"> </w:t>
      </w:r>
    </w:p>
    <w:p w14:paraId="6716501B" w14:textId="77777777" w:rsidR="0072239D" w:rsidRDefault="0072239D" w:rsidP="001F10D7">
      <w:pPr>
        <w:spacing w:after="120" w:line="276" w:lineRule="auto"/>
        <w:jc w:val="both"/>
        <w:rPr>
          <w:rFonts w:ascii="Verdana" w:hAnsi="Verdana"/>
          <w:sz w:val="22"/>
          <w:szCs w:val="22"/>
          <w:lang w:val="en-GB"/>
        </w:rPr>
      </w:pPr>
    </w:p>
    <w:p w14:paraId="4ED93051" w14:textId="6491CBD6" w:rsidR="00F03CC6" w:rsidRPr="00426BF9" w:rsidRDefault="00F03CC6" w:rsidP="001F10D7">
      <w:pPr>
        <w:spacing w:after="120" w:line="276" w:lineRule="auto"/>
        <w:jc w:val="both"/>
        <w:rPr>
          <w:rFonts w:ascii="Verdana" w:hAnsi="Verdana"/>
          <w:b/>
          <w:sz w:val="22"/>
          <w:szCs w:val="22"/>
          <w:lang w:val="en-GB"/>
        </w:rPr>
      </w:pPr>
      <w:r w:rsidRPr="00426BF9">
        <w:rPr>
          <w:rFonts w:ascii="Verdana" w:hAnsi="Verdana"/>
          <w:b/>
          <w:sz w:val="22"/>
          <w:szCs w:val="22"/>
          <w:lang w:val="en-GB"/>
        </w:rPr>
        <w:lastRenderedPageBreak/>
        <w:t>16:50-</w:t>
      </w:r>
      <w:r w:rsidR="00DA719F" w:rsidRPr="00426BF9">
        <w:rPr>
          <w:rFonts w:ascii="Verdana" w:hAnsi="Verdana"/>
          <w:b/>
          <w:sz w:val="22"/>
          <w:szCs w:val="22"/>
          <w:lang w:val="en-GB"/>
        </w:rPr>
        <w:t>1</w:t>
      </w:r>
      <w:r w:rsidR="00DA719F">
        <w:rPr>
          <w:rFonts w:ascii="Verdana" w:hAnsi="Verdana"/>
          <w:b/>
          <w:sz w:val="22"/>
          <w:szCs w:val="22"/>
          <w:lang w:val="en-GB"/>
        </w:rPr>
        <w:t>8</w:t>
      </w:r>
      <w:r w:rsidR="00426BF9" w:rsidRPr="00426BF9">
        <w:rPr>
          <w:rFonts w:ascii="Verdana" w:hAnsi="Verdana"/>
          <w:b/>
          <w:sz w:val="22"/>
          <w:szCs w:val="22"/>
          <w:lang w:val="en-GB"/>
        </w:rPr>
        <w:t>:00</w:t>
      </w:r>
    </w:p>
    <w:p w14:paraId="510F6E03" w14:textId="3882DEC8" w:rsidR="00F03CC6" w:rsidRPr="00F03CC6" w:rsidRDefault="00F03CC6" w:rsidP="00F03CC6">
      <w:pPr>
        <w:pStyle w:val="ListParagraph"/>
        <w:numPr>
          <w:ilvl w:val="0"/>
          <w:numId w:val="1"/>
        </w:numPr>
        <w:rPr>
          <w:rFonts w:ascii="Verdana" w:hAnsi="Verdana"/>
          <w:b/>
          <w:sz w:val="22"/>
          <w:szCs w:val="22"/>
        </w:rPr>
      </w:pPr>
      <w:r>
        <w:rPr>
          <w:rFonts w:ascii="Verdana" w:hAnsi="Verdana"/>
          <w:b/>
          <w:sz w:val="22"/>
          <w:szCs w:val="22"/>
        </w:rPr>
        <w:t xml:space="preserve">Presentation on </w:t>
      </w:r>
      <w:r w:rsidRPr="00F03CC6">
        <w:rPr>
          <w:rFonts w:ascii="Verdana" w:hAnsi="Verdana"/>
          <w:b/>
          <w:sz w:val="22"/>
          <w:szCs w:val="22"/>
        </w:rPr>
        <w:t>structural reforms</w:t>
      </w:r>
      <w:r>
        <w:rPr>
          <w:rFonts w:ascii="Verdana" w:hAnsi="Verdana"/>
          <w:b/>
          <w:sz w:val="22"/>
          <w:szCs w:val="22"/>
        </w:rPr>
        <w:t xml:space="preserve"> by the</w:t>
      </w:r>
      <w:r w:rsidRPr="00F03CC6">
        <w:rPr>
          <w:rFonts w:ascii="Verdana" w:hAnsi="Verdana"/>
          <w:b/>
          <w:sz w:val="22"/>
          <w:szCs w:val="22"/>
        </w:rPr>
        <w:t xml:space="preserve"> </w:t>
      </w:r>
      <w:r>
        <w:rPr>
          <w:rFonts w:ascii="Verdana" w:hAnsi="Verdana"/>
          <w:b/>
          <w:sz w:val="22"/>
          <w:szCs w:val="22"/>
        </w:rPr>
        <w:t>representatives</w:t>
      </w:r>
      <w:r w:rsidRPr="00F03CC6">
        <w:rPr>
          <w:rFonts w:ascii="Verdana" w:hAnsi="Verdana"/>
          <w:b/>
          <w:sz w:val="22"/>
          <w:szCs w:val="22"/>
        </w:rPr>
        <w:t xml:space="preserve"> </w:t>
      </w:r>
      <w:r>
        <w:rPr>
          <w:rFonts w:ascii="Verdana" w:hAnsi="Verdana"/>
          <w:b/>
          <w:sz w:val="22"/>
          <w:szCs w:val="22"/>
        </w:rPr>
        <w:t xml:space="preserve">of </w:t>
      </w:r>
      <w:r w:rsidRPr="00F03CC6">
        <w:rPr>
          <w:rFonts w:ascii="Verdana" w:hAnsi="Verdana"/>
          <w:b/>
          <w:sz w:val="22"/>
          <w:szCs w:val="22"/>
        </w:rPr>
        <w:t>University o</w:t>
      </w:r>
      <w:r>
        <w:rPr>
          <w:rFonts w:ascii="Verdana" w:hAnsi="Verdana"/>
          <w:b/>
          <w:sz w:val="22"/>
          <w:szCs w:val="22"/>
        </w:rPr>
        <w:t xml:space="preserve">f Gent and </w:t>
      </w:r>
      <w:r w:rsidR="00E21637">
        <w:rPr>
          <w:rFonts w:ascii="Verdana" w:hAnsi="Verdana"/>
          <w:b/>
          <w:sz w:val="22"/>
          <w:szCs w:val="22"/>
        </w:rPr>
        <w:t>the University College of Ghent.</w:t>
      </w:r>
    </w:p>
    <w:p w14:paraId="6646C921" w14:textId="77777777" w:rsidR="002711EE" w:rsidRPr="00F03CC6" w:rsidRDefault="002711EE" w:rsidP="00F03CC6">
      <w:pPr>
        <w:pStyle w:val="ListParagraph"/>
        <w:ind w:left="360"/>
        <w:rPr>
          <w:rFonts w:ascii="Verdana" w:hAnsi="Verdana"/>
        </w:rPr>
      </w:pPr>
    </w:p>
    <w:p w14:paraId="27BA395D" w14:textId="77777777" w:rsidR="00426BF9" w:rsidRDefault="00426BF9" w:rsidP="005A2106">
      <w:pPr>
        <w:spacing w:after="120" w:line="276" w:lineRule="auto"/>
        <w:jc w:val="both"/>
        <w:rPr>
          <w:rFonts w:ascii="Verdana" w:hAnsi="Verdana"/>
          <w:i/>
          <w:sz w:val="22"/>
          <w:szCs w:val="22"/>
          <w:lang w:val="en-GB"/>
        </w:rPr>
      </w:pPr>
    </w:p>
    <w:p w14:paraId="7C4414F1" w14:textId="31A06FD2" w:rsidR="00F03CC6" w:rsidRPr="00426BF9" w:rsidRDefault="00426BF9" w:rsidP="005A2106">
      <w:pPr>
        <w:spacing w:after="120" w:line="276" w:lineRule="auto"/>
        <w:jc w:val="both"/>
        <w:rPr>
          <w:rFonts w:ascii="Verdana" w:hAnsi="Verdana"/>
          <w:i/>
          <w:sz w:val="22"/>
          <w:szCs w:val="22"/>
          <w:lang w:val="en-GB"/>
        </w:rPr>
      </w:pPr>
      <w:r w:rsidRPr="00426BF9">
        <w:rPr>
          <w:rFonts w:ascii="Verdana" w:hAnsi="Verdana"/>
          <w:i/>
          <w:sz w:val="22"/>
          <w:szCs w:val="22"/>
          <w:lang w:val="en-GB"/>
        </w:rPr>
        <w:t>Second day, December 10</w:t>
      </w:r>
      <w:r>
        <w:rPr>
          <w:rFonts w:ascii="Verdana" w:hAnsi="Verdana"/>
          <w:i/>
          <w:sz w:val="22"/>
          <w:szCs w:val="22"/>
          <w:lang w:val="en-GB"/>
        </w:rPr>
        <w:t>, 09:00-13:00</w:t>
      </w:r>
    </w:p>
    <w:p w14:paraId="34E52B4B" w14:textId="77777777" w:rsidR="00426BF9" w:rsidRPr="005A2106" w:rsidRDefault="00426BF9" w:rsidP="005A2106">
      <w:pPr>
        <w:spacing w:after="120" w:line="276" w:lineRule="auto"/>
        <w:jc w:val="both"/>
        <w:rPr>
          <w:rFonts w:ascii="Verdana" w:hAnsi="Verdana"/>
          <w:b/>
          <w:sz w:val="22"/>
          <w:szCs w:val="22"/>
          <w:lang w:val="en-GB"/>
        </w:rPr>
      </w:pPr>
    </w:p>
    <w:p w14:paraId="7E1D7065" w14:textId="50B5A89B" w:rsidR="005A2106" w:rsidRPr="004D22FE" w:rsidRDefault="004D22FE" w:rsidP="009856AA">
      <w:pPr>
        <w:spacing w:after="120" w:line="276" w:lineRule="auto"/>
        <w:jc w:val="both"/>
        <w:rPr>
          <w:rFonts w:ascii="Verdana" w:hAnsi="Verdana"/>
          <w:b/>
          <w:sz w:val="22"/>
          <w:szCs w:val="22"/>
          <w:lang w:val="en-GB"/>
        </w:rPr>
      </w:pPr>
      <w:r w:rsidRPr="004D22FE">
        <w:rPr>
          <w:rFonts w:ascii="Verdana" w:hAnsi="Verdana"/>
          <w:b/>
          <w:sz w:val="22"/>
          <w:szCs w:val="22"/>
          <w:lang w:val="en-GB"/>
        </w:rPr>
        <w:t>09:00-</w:t>
      </w:r>
      <w:r w:rsidR="00426BF9">
        <w:rPr>
          <w:rFonts w:ascii="Verdana" w:hAnsi="Verdana"/>
          <w:b/>
          <w:sz w:val="22"/>
          <w:szCs w:val="22"/>
          <w:lang w:val="en-GB"/>
        </w:rPr>
        <w:t>11:30</w:t>
      </w:r>
    </w:p>
    <w:p w14:paraId="4CF2BE34" w14:textId="4711025E" w:rsidR="005C789F" w:rsidRPr="008B44A1" w:rsidRDefault="007436D3" w:rsidP="005C789F">
      <w:pPr>
        <w:pStyle w:val="ListParagraph"/>
        <w:numPr>
          <w:ilvl w:val="0"/>
          <w:numId w:val="1"/>
        </w:numPr>
        <w:rPr>
          <w:rFonts w:ascii="Verdana" w:hAnsi="Verdana"/>
          <w:b/>
          <w:sz w:val="22"/>
          <w:szCs w:val="22"/>
          <w:lang w:val="en-GB"/>
        </w:rPr>
      </w:pPr>
      <w:r w:rsidRPr="008B44A1">
        <w:rPr>
          <w:rFonts w:ascii="Verdana" w:hAnsi="Verdana"/>
          <w:b/>
          <w:sz w:val="22"/>
          <w:szCs w:val="22"/>
          <w:lang w:val="en-GB"/>
        </w:rPr>
        <w:t xml:space="preserve">Presentation of </w:t>
      </w:r>
      <w:r w:rsidR="00426BF9">
        <w:rPr>
          <w:rFonts w:ascii="Verdana" w:hAnsi="Verdana"/>
          <w:b/>
          <w:sz w:val="22"/>
          <w:szCs w:val="22"/>
          <w:lang w:val="en-GB"/>
        </w:rPr>
        <w:t>the revised European Standards and Guidelines</w:t>
      </w:r>
    </w:p>
    <w:p w14:paraId="1777A231" w14:textId="4E7207C0" w:rsidR="005C789F" w:rsidRPr="008B44A1" w:rsidRDefault="005C789F" w:rsidP="005C789F">
      <w:pPr>
        <w:rPr>
          <w:rFonts w:ascii="Verdana" w:hAnsi="Verdana"/>
          <w:b/>
          <w:sz w:val="22"/>
          <w:szCs w:val="22"/>
          <w:lang w:val="en-GB"/>
        </w:rPr>
      </w:pPr>
      <w:r w:rsidRPr="008B44A1">
        <w:rPr>
          <w:rFonts w:ascii="Verdana" w:hAnsi="Verdana"/>
          <w:i/>
          <w:sz w:val="22"/>
          <w:szCs w:val="22"/>
          <w:lang w:val="en-GB"/>
        </w:rPr>
        <w:t>Document:</w:t>
      </w:r>
      <w:r w:rsidRPr="008B44A1">
        <w:rPr>
          <w:rFonts w:ascii="Verdana" w:hAnsi="Verdana"/>
          <w:b/>
          <w:sz w:val="22"/>
          <w:szCs w:val="22"/>
          <w:lang w:val="en-GB"/>
        </w:rPr>
        <w:tab/>
      </w:r>
      <w:r w:rsidR="00426BF9">
        <w:rPr>
          <w:rFonts w:ascii="Verdana" w:hAnsi="Verdana"/>
          <w:sz w:val="22"/>
          <w:szCs w:val="22"/>
          <w:lang w:val="en-GB"/>
        </w:rPr>
        <w:t>revised ESG</w:t>
      </w:r>
    </w:p>
    <w:p w14:paraId="5D18CA41" w14:textId="50AD96B9" w:rsidR="004D22FE" w:rsidRDefault="00DA719F" w:rsidP="007B5428">
      <w:pPr>
        <w:rPr>
          <w:rFonts w:ascii="Verdana" w:hAnsi="Verdana"/>
          <w:sz w:val="22"/>
          <w:szCs w:val="22"/>
          <w:lang w:val="en-GB"/>
        </w:rPr>
      </w:pPr>
      <w:r w:rsidRPr="00E21637">
        <w:rPr>
          <w:rFonts w:ascii="Verdana" w:hAnsi="Verdana"/>
          <w:sz w:val="22"/>
          <w:szCs w:val="22"/>
          <w:lang w:val="en-GB"/>
        </w:rPr>
        <w:t xml:space="preserve">The SRWG is invited to provide </w:t>
      </w:r>
      <w:r w:rsidRPr="00DA719F">
        <w:rPr>
          <w:rFonts w:ascii="Verdana" w:hAnsi="Verdana"/>
          <w:sz w:val="22"/>
          <w:szCs w:val="22"/>
          <w:lang w:val="en-GB"/>
        </w:rPr>
        <w:t>comments</w:t>
      </w:r>
      <w:r w:rsidRPr="00E21637">
        <w:rPr>
          <w:rFonts w:ascii="Verdana" w:hAnsi="Verdana"/>
          <w:sz w:val="22"/>
          <w:szCs w:val="22"/>
          <w:lang w:val="en-GB"/>
        </w:rPr>
        <w:t xml:space="preserve"> on the current version of the draft revised ESG</w:t>
      </w:r>
      <w:r>
        <w:rPr>
          <w:rFonts w:ascii="Verdana" w:hAnsi="Verdana"/>
          <w:sz w:val="22"/>
          <w:szCs w:val="22"/>
          <w:lang w:val="en-GB"/>
        </w:rPr>
        <w:t>, following the thematic session in the Vilnius meeting of the BFUG on November 8.</w:t>
      </w:r>
    </w:p>
    <w:p w14:paraId="2E7C182A" w14:textId="77777777" w:rsidR="00DA719F" w:rsidRPr="00E21637" w:rsidRDefault="00DA719F" w:rsidP="007B5428">
      <w:pPr>
        <w:rPr>
          <w:rFonts w:ascii="Verdana" w:hAnsi="Verdana"/>
          <w:sz w:val="22"/>
          <w:szCs w:val="22"/>
          <w:lang w:val="en-GB"/>
        </w:rPr>
      </w:pPr>
      <w:bookmarkStart w:id="0" w:name="_GoBack"/>
    </w:p>
    <w:bookmarkEnd w:id="0"/>
    <w:p w14:paraId="79A19371" w14:textId="47663BE1" w:rsidR="004D22FE" w:rsidRDefault="00426BF9" w:rsidP="007B5428">
      <w:pPr>
        <w:rPr>
          <w:rFonts w:ascii="Verdana" w:hAnsi="Verdana"/>
          <w:b/>
          <w:sz w:val="22"/>
          <w:szCs w:val="22"/>
          <w:lang w:val="en-GB"/>
        </w:rPr>
      </w:pPr>
      <w:r>
        <w:rPr>
          <w:rFonts w:ascii="Verdana" w:hAnsi="Verdana"/>
          <w:b/>
          <w:sz w:val="22"/>
          <w:szCs w:val="22"/>
          <w:lang w:val="en-GB"/>
        </w:rPr>
        <w:t>11:30-</w:t>
      </w:r>
      <w:r w:rsidR="004D22FE">
        <w:rPr>
          <w:rFonts w:ascii="Verdana" w:hAnsi="Verdana"/>
          <w:b/>
          <w:sz w:val="22"/>
          <w:szCs w:val="22"/>
          <w:lang w:val="en-GB"/>
        </w:rPr>
        <w:t xml:space="preserve"> </w:t>
      </w:r>
      <w:r>
        <w:rPr>
          <w:rFonts w:ascii="Verdana" w:hAnsi="Verdana"/>
          <w:b/>
          <w:sz w:val="22"/>
          <w:szCs w:val="22"/>
          <w:lang w:val="en-GB"/>
        </w:rPr>
        <w:t xml:space="preserve">11:50 </w:t>
      </w:r>
      <w:r w:rsidR="004D22FE" w:rsidRPr="004D22FE">
        <w:rPr>
          <w:rFonts w:ascii="Verdana" w:hAnsi="Verdana"/>
          <w:sz w:val="22"/>
          <w:szCs w:val="22"/>
          <w:lang w:val="en-GB"/>
        </w:rPr>
        <w:t>Coffee Break</w:t>
      </w:r>
    </w:p>
    <w:p w14:paraId="5C26DB08" w14:textId="77777777" w:rsidR="004D22FE" w:rsidRDefault="004D22FE" w:rsidP="007B5428">
      <w:pPr>
        <w:rPr>
          <w:rFonts w:ascii="Verdana" w:hAnsi="Verdana"/>
          <w:b/>
          <w:sz w:val="22"/>
          <w:szCs w:val="22"/>
          <w:lang w:val="en-GB"/>
        </w:rPr>
      </w:pPr>
    </w:p>
    <w:p w14:paraId="01CA256F" w14:textId="77777777" w:rsidR="009856AA" w:rsidRPr="004D22FE" w:rsidRDefault="009856AA" w:rsidP="005A2106">
      <w:pPr>
        <w:pStyle w:val="ListParagraph"/>
        <w:tabs>
          <w:tab w:val="left" w:pos="7046"/>
        </w:tabs>
        <w:ind w:left="360"/>
        <w:rPr>
          <w:rFonts w:ascii="Verdana" w:hAnsi="Verdana"/>
          <w:b/>
          <w:sz w:val="22"/>
          <w:szCs w:val="22"/>
          <w:lang w:val="en-GB"/>
        </w:rPr>
      </w:pPr>
    </w:p>
    <w:p w14:paraId="3AF7E15F" w14:textId="1DBB66A3" w:rsidR="005A2106" w:rsidRPr="004D22FE" w:rsidRDefault="004D22FE" w:rsidP="004D22FE">
      <w:pPr>
        <w:tabs>
          <w:tab w:val="left" w:pos="7046"/>
        </w:tabs>
        <w:rPr>
          <w:rFonts w:ascii="Verdana" w:hAnsi="Verdana"/>
          <w:b/>
          <w:sz w:val="22"/>
          <w:szCs w:val="22"/>
          <w:lang w:val="en-GB"/>
        </w:rPr>
      </w:pPr>
      <w:r w:rsidRPr="004D22FE">
        <w:rPr>
          <w:rFonts w:ascii="Verdana" w:hAnsi="Verdana"/>
          <w:b/>
          <w:sz w:val="22"/>
          <w:szCs w:val="22"/>
          <w:lang w:val="en-GB"/>
        </w:rPr>
        <w:t>11:50-11:55</w:t>
      </w:r>
    </w:p>
    <w:p w14:paraId="1E4AE9CB" w14:textId="6FB7FE58" w:rsidR="005A2106" w:rsidRPr="005A2106" w:rsidRDefault="00D74CEE" w:rsidP="005A2106">
      <w:pPr>
        <w:pStyle w:val="ListParagraph"/>
        <w:numPr>
          <w:ilvl w:val="0"/>
          <w:numId w:val="1"/>
        </w:numPr>
        <w:rPr>
          <w:rFonts w:ascii="Verdana" w:hAnsi="Verdana"/>
          <w:b/>
          <w:sz w:val="22"/>
          <w:szCs w:val="22"/>
        </w:rPr>
      </w:pPr>
      <w:r w:rsidRPr="005A2106">
        <w:rPr>
          <w:rFonts w:ascii="Verdana" w:hAnsi="Verdana"/>
          <w:b/>
          <w:sz w:val="22"/>
          <w:szCs w:val="22"/>
          <w:lang w:val="en-GB"/>
        </w:rPr>
        <w:t xml:space="preserve">Next meeting of the EHEA WG on SRs, </w:t>
      </w:r>
      <w:r w:rsidR="00426BF9">
        <w:rPr>
          <w:rFonts w:ascii="Verdana" w:hAnsi="Verdana"/>
          <w:b/>
          <w:sz w:val="22"/>
          <w:szCs w:val="22"/>
          <w:lang w:val="en-GB"/>
        </w:rPr>
        <w:t>March</w:t>
      </w:r>
    </w:p>
    <w:p w14:paraId="738C278D" w14:textId="77777777" w:rsidR="004D22FE" w:rsidRPr="00E21637" w:rsidRDefault="004D22FE" w:rsidP="004D22FE">
      <w:pPr>
        <w:rPr>
          <w:rFonts w:ascii="Verdana" w:hAnsi="Verdana"/>
          <w:sz w:val="22"/>
          <w:szCs w:val="22"/>
        </w:rPr>
      </w:pPr>
    </w:p>
    <w:p w14:paraId="7B4F625C" w14:textId="37043C07" w:rsidR="00203BA9" w:rsidRPr="00E21637" w:rsidRDefault="00203BA9" w:rsidP="004D22FE">
      <w:pPr>
        <w:rPr>
          <w:rFonts w:ascii="Verdana" w:hAnsi="Verdana"/>
          <w:sz w:val="22"/>
          <w:szCs w:val="22"/>
        </w:rPr>
      </w:pPr>
      <w:r w:rsidRPr="00E21637">
        <w:rPr>
          <w:rFonts w:ascii="Verdana" w:hAnsi="Verdana"/>
          <w:sz w:val="22"/>
          <w:szCs w:val="22"/>
        </w:rPr>
        <w:t xml:space="preserve">A draft meeting schedule will be found in Appendix 3 to the revised outline of </w:t>
      </w:r>
      <w:r w:rsidR="00151655">
        <w:rPr>
          <w:rFonts w:ascii="Verdana" w:hAnsi="Verdana"/>
          <w:sz w:val="22"/>
          <w:szCs w:val="22"/>
        </w:rPr>
        <w:t>the SRWG report.  It is suggested that the next meeting of the SRWG be held on March 11 – 12, 2014.</w:t>
      </w:r>
    </w:p>
    <w:p w14:paraId="2F7D656C" w14:textId="77777777" w:rsidR="00203BA9" w:rsidRPr="00E21637" w:rsidRDefault="00203BA9" w:rsidP="004D22FE">
      <w:pPr>
        <w:rPr>
          <w:rFonts w:ascii="Verdana" w:hAnsi="Verdana"/>
          <w:sz w:val="22"/>
          <w:szCs w:val="22"/>
        </w:rPr>
      </w:pPr>
    </w:p>
    <w:p w14:paraId="60D20163" w14:textId="76F289DC" w:rsidR="004D22FE" w:rsidRPr="004D22FE" w:rsidRDefault="004D22FE" w:rsidP="004D22FE">
      <w:pPr>
        <w:rPr>
          <w:rFonts w:ascii="Verdana" w:hAnsi="Verdana"/>
          <w:b/>
          <w:sz w:val="22"/>
          <w:szCs w:val="22"/>
        </w:rPr>
      </w:pPr>
      <w:r>
        <w:rPr>
          <w:rFonts w:ascii="Verdana" w:hAnsi="Verdana"/>
          <w:b/>
          <w:sz w:val="22"/>
          <w:szCs w:val="22"/>
        </w:rPr>
        <w:t>11:55-12:00</w:t>
      </w:r>
    </w:p>
    <w:p w14:paraId="5E0C673C" w14:textId="21987DE6" w:rsidR="006D1598" w:rsidRPr="005A2106" w:rsidRDefault="006D1598" w:rsidP="005A2106">
      <w:pPr>
        <w:pStyle w:val="ListParagraph"/>
        <w:numPr>
          <w:ilvl w:val="0"/>
          <w:numId w:val="1"/>
        </w:numPr>
        <w:rPr>
          <w:rFonts w:ascii="Verdana" w:hAnsi="Verdana"/>
          <w:b/>
          <w:sz w:val="22"/>
          <w:szCs w:val="22"/>
        </w:rPr>
      </w:pPr>
      <w:r w:rsidRPr="005A2106">
        <w:rPr>
          <w:rFonts w:ascii="Verdana" w:hAnsi="Verdana"/>
          <w:b/>
          <w:sz w:val="22"/>
          <w:szCs w:val="22"/>
          <w:lang w:val="en-GB"/>
        </w:rPr>
        <w:t>AOB</w:t>
      </w:r>
    </w:p>
    <w:sectPr w:rsidR="006D1598" w:rsidRPr="005A2106" w:rsidSect="00CB407E">
      <w:headerReference w:type="default" r:id="rId9"/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0653F4A" w14:textId="77777777" w:rsidR="00F025B0" w:rsidRDefault="00F025B0" w:rsidP="00F025B0">
      <w:pPr>
        <w:spacing w:after="0"/>
      </w:pPr>
      <w:r>
        <w:separator/>
      </w:r>
    </w:p>
  </w:endnote>
  <w:endnote w:type="continuationSeparator" w:id="0">
    <w:p w14:paraId="70E5FB30" w14:textId="77777777" w:rsidR="00F025B0" w:rsidRDefault="00F025B0" w:rsidP="00F025B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93351E4" w14:textId="77777777" w:rsidR="00F025B0" w:rsidRDefault="00F025B0" w:rsidP="00F025B0">
      <w:pPr>
        <w:spacing w:after="0"/>
      </w:pPr>
      <w:r>
        <w:separator/>
      </w:r>
    </w:p>
  </w:footnote>
  <w:footnote w:type="continuationSeparator" w:id="0">
    <w:p w14:paraId="5F452110" w14:textId="77777777" w:rsidR="00F025B0" w:rsidRDefault="00F025B0" w:rsidP="00F025B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171361B" w14:textId="069565A8" w:rsidR="00F025B0" w:rsidRPr="00876ABD" w:rsidRDefault="00F025B0" w:rsidP="00F025B0">
    <w:pPr>
      <w:spacing w:after="120"/>
      <w:rPr>
        <w:ins w:id="1" w:author="Bologna 2" w:date="2013-11-26T16:40:00Z"/>
        <w:rFonts w:cs="Calibri"/>
        <w:b/>
        <w:sz w:val="28"/>
      </w:rPr>
    </w:pPr>
    <w:ins w:id="2" w:author="Bologna 2" w:date="2013-11-26T16:40:00Z">
      <w:r>
        <w:rPr>
          <w:noProof/>
        </w:rPr>
        <w:drawing>
          <wp:anchor distT="0" distB="0" distL="114300" distR="114300" simplePos="0" relativeHeight="251660288" behindDoc="0" locked="0" layoutInCell="1" allowOverlap="1" wp14:anchorId="40FF7A5C" wp14:editId="6B03A9C9">
            <wp:simplePos x="0" y="0"/>
            <wp:positionH relativeFrom="column">
              <wp:posOffset>-80645</wp:posOffset>
            </wp:positionH>
            <wp:positionV relativeFrom="paragraph">
              <wp:posOffset>-335280</wp:posOffset>
            </wp:positionV>
            <wp:extent cx="671195" cy="914400"/>
            <wp:effectExtent l="0" t="0" r="0" b="0"/>
            <wp:wrapNone/>
            <wp:docPr id="2" name="Picture 0" descr="BP_mi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BP_mic.jpg"/>
                    <pic:cNvPicPr>
                      <a:picLocks noChangeAspect="1" noChangeArrowheads="1"/>
                    </pic:cNvPicPr>
                  </pic:nvPicPr>
                  <pic:blipFill>
                    <a:blip r:embed="rId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1195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9264" behindDoc="0" locked="0" layoutInCell="1" allowOverlap="1" wp14:anchorId="2405E6BA" wp14:editId="11C6ADC6">
            <wp:simplePos x="0" y="0"/>
            <wp:positionH relativeFrom="column">
              <wp:posOffset>4457700</wp:posOffset>
            </wp:positionH>
            <wp:positionV relativeFrom="paragraph">
              <wp:posOffset>-335280</wp:posOffset>
            </wp:positionV>
            <wp:extent cx="914400" cy="909320"/>
            <wp:effectExtent l="0" t="0" r="0" b="5080"/>
            <wp:wrapNone/>
            <wp:docPr id="1" name="Picture 1" descr="EHEA_mi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HEA_mic.jpg"/>
                    <pic:cNvPicPr>
                      <a:picLocks noChangeAspect="1" noChangeArrowheads="1"/>
                    </pic:cNvPicPr>
                  </pic:nvPicPr>
                  <pic:blipFill>
                    <a:blip r:embed="rId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909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ab/>
      </w:r>
      <w:r>
        <w:rPr>
          <w:sz w:val="28"/>
        </w:rPr>
        <w:t xml:space="preserve">                    </w:t>
      </w:r>
    </w:ins>
  </w:p>
  <w:p w14:paraId="3F3556B1" w14:textId="77777777" w:rsidR="00F025B0" w:rsidRDefault="00F025B0" w:rsidP="00F025B0">
    <w:pPr>
      <w:pStyle w:val="Header"/>
      <w:rPr>
        <w:ins w:id="3" w:author="Bologna 2" w:date="2013-11-26T16:40:00Z"/>
      </w:rPr>
    </w:pPr>
  </w:p>
  <w:p w14:paraId="19231EED" w14:textId="77777777" w:rsidR="00F025B0" w:rsidRDefault="00F025B0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000C1"/>
    <w:multiLevelType w:val="hybridMultilevel"/>
    <w:tmpl w:val="4846FF8C"/>
    <w:lvl w:ilvl="0" w:tplc="0409000F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CA0EFAF8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>
    <w:nsid w:val="0EEB6D18"/>
    <w:multiLevelType w:val="hybridMultilevel"/>
    <w:tmpl w:val="F0ACBB7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307F8B"/>
    <w:multiLevelType w:val="hybridMultilevel"/>
    <w:tmpl w:val="85C69C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322B30"/>
    <w:multiLevelType w:val="multilevel"/>
    <w:tmpl w:val="D40455EE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>
    <w:nsid w:val="1FB81FE7"/>
    <w:multiLevelType w:val="multilevel"/>
    <w:tmpl w:val="7EB45EC4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>
    <w:nsid w:val="2ED26924"/>
    <w:multiLevelType w:val="multilevel"/>
    <w:tmpl w:val="4148B6FA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trackRevisions/>
  <w:defaultTabStop w:val="720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36D3"/>
    <w:rsid w:val="0006172D"/>
    <w:rsid w:val="00076F33"/>
    <w:rsid w:val="000B0CF8"/>
    <w:rsid w:val="00151655"/>
    <w:rsid w:val="00195F9D"/>
    <w:rsid w:val="001F10D7"/>
    <w:rsid w:val="00203BA9"/>
    <w:rsid w:val="002711EE"/>
    <w:rsid w:val="002D302D"/>
    <w:rsid w:val="00321030"/>
    <w:rsid w:val="003275F2"/>
    <w:rsid w:val="003C09CB"/>
    <w:rsid w:val="00426BF9"/>
    <w:rsid w:val="004D22FE"/>
    <w:rsid w:val="004F67EB"/>
    <w:rsid w:val="005A2106"/>
    <w:rsid w:val="005C789F"/>
    <w:rsid w:val="00602312"/>
    <w:rsid w:val="006D1598"/>
    <w:rsid w:val="006F14C2"/>
    <w:rsid w:val="0072239D"/>
    <w:rsid w:val="007436D3"/>
    <w:rsid w:val="00757EF4"/>
    <w:rsid w:val="007B5428"/>
    <w:rsid w:val="00803E4D"/>
    <w:rsid w:val="00864416"/>
    <w:rsid w:val="008B44A1"/>
    <w:rsid w:val="009856AA"/>
    <w:rsid w:val="00A06B31"/>
    <w:rsid w:val="00AA65FF"/>
    <w:rsid w:val="00BB1C14"/>
    <w:rsid w:val="00CB407E"/>
    <w:rsid w:val="00D327B6"/>
    <w:rsid w:val="00D74CEE"/>
    <w:rsid w:val="00DA0662"/>
    <w:rsid w:val="00DA719F"/>
    <w:rsid w:val="00DC6E34"/>
    <w:rsid w:val="00E21637"/>
    <w:rsid w:val="00E766EB"/>
    <w:rsid w:val="00F025B0"/>
    <w:rsid w:val="00F03CC6"/>
    <w:rsid w:val="00F43F2B"/>
    <w:rsid w:val="00F540FF"/>
    <w:rsid w:val="00F846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1"/>
    <o:shapelayout v:ext="edit">
      <o:idmap v:ext="edit" data="1"/>
    </o:shapelayout>
  </w:shapeDefaults>
  <w:decimalSymbol w:val="."/>
  <w:listSeparator w:val=","/>
  <w14:docId w14:val="7C5D3DB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36D3"/>
    <w:pPr>
      <w:spacing w:after="200"/>
    </w:pPr>
    <w:rPr>
      <w:rFonts w:ascii="Times New Roman" w:eastAsia="Calibri" w:hAnsi="Times New Roman" w:cs="Times New Roman"/>
    </w:rPr>
  </w:style>
  <w:style w:type="paragraph" w:styleId="Heading1">
    <w:name w:val="heading 1"/>
    <w:basedOn w:val="Normal"/>
    <w:next w:val="Normal"/>
    <w:link w:val="Heading1Char"/>
    <w:qFormat/>
    <w:rsid w:val="005C789F"/>
    <w:pPr>
      <w:tabs>
        <w:tab w:val="left" w:pos="5280"/>
      </w:tabs>
      <w:spacing w:after="120"/>
      <w:jc w:val="both"/>
      <w:outlineLvl w:val="0"/>
    </w:pPr>
    <w:rPr>
      <w:rFonts w:ascii="Verdana" w:eastAsia="Times New Roman" w:hAnsi="Verdana"/>
      <w:b/>
      <w:bCs/>
      <w:caps/>
      <w:szCs w:val="20"/>
      <w:lang w:val="en-GB" w:eastAsia="nl-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5C789F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5C789F"/>
    <w:rPr>
      <w:rFonts w:ascii="Verdana" w:eastAsia="Times New Roman" w:hAnsi="Verdana" w:cs="Times New Roman"/>
      <w:b/>
      <w:bCs/>
      <w:caps/>
      <w:szCs w:val="20"/>
      <w:lang w:val="en-GB" w:eastAsia="nl-N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8468E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468E"/>
    <w:rPr>
      <w:rFonts w:ascii="Tahoma" w:eastAsia="Calibri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F8468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8468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8468E"/>
    <w:rPr>
      <w:rFonts w:ascii="Times New Roman" w:eastAsia="Calibri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8468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8468E"/>
    <w:rPr>
      <w:rFonts w:ascii="Times New Roman" w:eastAsia="Calibri" w:hAnsi="Times New Roman" w:cs="Times New Roman"/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F025B0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F025B0"/>
    <w:rPr>
      <w:rFonts w:ascii="Times New Roman" w:eastAsia="Calibri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F025B0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F025B0"/>
    <w:rPr>
      <w:rFonts w:ascii="Times New Roman" w:eastAsia="Calibri" w:hAnsi="Times New Roman" w:cs="Times New Roman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36D3"/>
    <w:pPr>
      <w:spacing w:after="200"/>
    </w:pPr>
    <w:rPr>
      <w:rFonts w:ascii="Times New Roman" w:eastAsia="Calibri" w:hAnsi="Times New Roman" w:cs="Times New Roman"/>
    </w:rPr>
  </w:style>
  <w:style w:type="paragraph" w:styleId="Heading1">
    <w:name w:val="heading 1"/>
    <w:basedOn w:val="Normal"/>
    <w:next w:val="Normal"/>
    <w:link w:val="Heading1Char"/>
    <w:qFormat/>
    <w:rsid w:val="005C789F"/>
    <w:pPr>
      <w:tabs>
        <w:tab w:val="left" w:pos="5280"/>
      </w:tabs>
      <w:spacing w:after="120"/>
      <w:jc w:val="both"/>
      <w:outlineLvl w:val="0"/>
    </w:pPr>
    <w:rPr>
      <w:rFonts w:ascii="Verdana" w:eastAsia="Times New Roman" w:hAnsi="Verdana"/>
      <w:b/>
      <w:bCs/>
      <w:caps/>
      <w:szCs w:val="20"/>
      <w:lang w:val="en-GB" w:eastAsia="nl-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5C789F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5C789F"/>
    <w:rPr>
      <w:rFonts w:ascii="Verdana" w:eastAsia="Times New Roman" w:hAnsi="Verdana" w:cs="Times New Roman"/>
      <w:b/>
      <w:bCs/>
      <w:caps/>
      <w:szCs w:val="20"/>
      <w:lang w:val="en-GB" w:eastAsia="nl-N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8468E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468E"/>
    <w:rPr>
      <w:rFonts w:ascii="Tahoma" w:eastAsia="Calibri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F8468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8468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8468E"/>
    <w:rPr>
      <w:rFonts w:ascii="Times New Roman" w:eastAsia="Calibri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8468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8468E"/>
    <w:rPr>
      <w:rFonts w:ascii="Times New Roman" w:eastAsia="Calibri" w:hAnsi="Times New Roman" w:cs="Times New Roman"/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F025B0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F025B0"/>
    <w:rPr>
      <w:rFonts w:ascii="Times New Roman" w:eastAsia="Calibri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F025B0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F025B0"/>
    <w:rPr>
      <w:rFonts w:ascii="Times New Roman" w:eastAsia="Calibri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Relationship Id="rId2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C1AB35119EB7448BBF81412505067A0" ma:contentTypeVersion="0" ma:contentTypeDescription="Create a new document." ma:contentTypeScope="" ma:versionID="363c7c079387f93f10003d2756c9529a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9C1F962D-F007-F54F-914B-D36FB749BE9B}"/>
</file>

<file path=customXml/itemProps2.xml><?xml version="1.0" encoding="utf-8"?>
<ds:datastoreItem xmlns:ds="http://schemas.openxmlformats.org/officeDocument/2006/customXml" ds:itemID="{FFC57AC5-9333-4FF1-8AAA-688949D40E94}"/>
</file>

<file path=customXml/itemProps3.xml><?xml version="1.0" encoding="utf-8"?>
<ds:datastoreItem xmlns:ds="http://schemas.openxmlformats.org/officeDocument/2006/customXml" ds:itemID="{851DD67D-7E06-4F45-9A85-54EE2CF062F4}"/>
</file>

<file path=customXml/itemProps4.xml><?xml version="1.0" encoding="utf-8"?>
<ds:datastoreItem xmlns:ds="http://schemas.openxmlformats.org/officeDocument/2006/customXml" ds:itemID="{0DA7AB36-C147-4634-8B99-D637223D562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414</Words>
  <Characters>2362</Characters>
  <Application>Microsoft Macintosh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Council of Europe</Company>
  <LinksUpToDate>false</LinksUpToDate>
  <CharactersWithSpaces>2771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Bologna 2</dc:creator>
  <cp:lastModifiedBy>Bologna 2</cp:lastModifiedBy>
  <cp:revision>6</cp:revision>
  <cp:lastPrinted>2013-11-26T12:41:00Z</cp:lastPrinted>
  <dcterms:created xsi:type="dcterms:W3CDTF">2013-11-18T08:50:00Z</dcterms:created>
  <dcterms:modified xsi:type="dcterms:W3CDTF">2013-11-26T12:41:00Z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0x0101005C1AB35119EB7448BBF81412505067A0</vt:lpwstr>
  </property>
</Properties>
</file>